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F0236A" w14:textId="77E1B9FE" w:rsidR="00895318" w:rsidRPr="00456A0D" w:rsidRDefault="00D94840" w:rsidP="000F0CEA">
      <w:pPr>
        <w:jc w:val="both"/>
        <w:rPr>
          <w:rFonts w:ascii="Arial" w:hAnsi="Arial" w:cs="Arial"/>
        </w:rPr>
      </w:pPr>
      <w:r>
        <w:rPr>
          <w:rFonts w:ascii="Arial" w:hAnsi="Arial" w:cs="Arial"/>
        </w:rPr>
        <w:t xml:space="preserve">           </w:t>
      </w:r>
    </w:p>
    <w:p w14:paraId="7A8B6269" w14:textId="77777777" w:rsidR="00895318" w:rsidRPr="00456A0D" w:rsidRDefault="00895318" w:rsidP="000F0CEA">
      <w:pPr>
        <w:jc w:val="both"/>
        <w:rPr>
          <w:rFonts w:ascii="Arial" w:hAnsi="Arial" w:cs="Arial"/>
        </w:rPr>
      </w:pPr>
    </w:p>
    <w:p w14:paraId="504B4C3B" w14:textId="77777777" w:rsidR="00895318" w:rsidRPr="00456A0D" w:rsidRDefault="00895318" w:rsidP="000F0CEA">
      <w:pPr>
        <w:jc w:val="both"/>
        <w:rPr>
          <w:rFonts w:ascii="Arial" w:hAnsi="Arial" w:cs="Arial"/>
        </w:rPr>
      </w:pPr>
    </w:p>
    <w:p w14:paraId="73B85776" w14:textId="77777777" w:rsidR="00895318" w:rsidRPr="00456A0D" w:rsidRDefault="00895318" w:rsidP="000F0CEA">
      <w:pPr>
        <w:jc w:val="both"/>
        <w:rPr>
          <w:rFonts w:ascii="Arial" w:hAnsi="Arial" w:cs="Arial"/>
        </w:rPr>
      </w:pPr>
    </w:p>
    <w:p w14:paraId="02003684" w14:textId="77777777" w:rsidR="00895318" w:rsidRPr="00456A0D" w:rsidRDefault="00895318" w:rsidP="000F0CEA">
      <w:pPr>
        <w:jc w:val="both"/>
        <w:rPr>
          <w:rFonts w:ascii="Arial" w:hAnsi="Arial" w:cs="Arial"/>
        </w:rPr>
      </w:pPr>
    </w:p>
    <w:p w14:paraId="5D38281D" w14:textId="77777777" w:rsidR="00895318" w:rsidRPr="00456A0D" w:rsidRDefault="00895318" w:rsidP="000F0CEA">
      <w:pPr>
        <w:jc w:val="both"/>
        <w:rPr>
          <w:rFonts w:ascii="Arial" w:hAnsi="Arial" w:cs="Arial"/>
        </w:rPr>
      </w:pPr>
    </w:p>
    <w:p w14:paraId="27F2A6B2" w14:textId="216BD278" w:rsidR="00F21882" w:rsidRPr="00F21882" w:rsidRDefault="00F21882" w:rsidP="000F0CEA">
      <w:pPr>
        <w:jc w:val="both"/>
        <w:rPr>
          <w:rFonts w:ascii="Arial" w:hAnsi="Arial" w:cs="Arial"/>
          <w:b/>
          <w:sz w:val="32"/>
          <w:szCs w:val="32"/>
        </w:rPr>
      </w:pPr>
      <w:r w:rsidRPr="00F21882">
        <w:rPr>
          <w:rFonts w:ascii="Arial" w:hAnsi="Arial" w:cs="Arial"/>
          <w:b/>
          <w:sz w:val="32"/>
          <w:szCs w:val="32"/>
        </w:rPr>
        <w:t xml:space="preserve">Technické a provozní standardy </w:t>
      </w:r>
      <w:r w:rsidR="00EC2F23">
        <w:rPr>
          <w:rFonts w:ascii="Arial" w:hAnsi="Arial" w:cs="Arial"/>
          <w:b/>
          <w:sz w:val="32"/>
          <w:szCs w:val="32"/>
        </w:rPr>
        <w:t xml:space="preserve">Integrovaného dopravního systému </w:t>
      </w:r>
      <w:r w:rsidRPr="00F21882">
        <w:rPr>
          <w:rFonts w:ascii="Arial" w:hAnsi="Arial" w:cs="Arial"/>
          <w:b/>
          <w:sz w:val="32"/>
          <w:szCs w:val="32"/>
        </w:rPr>
        <w:t>Veřejné dopravy Vysočiny</w:t>
      </w:r>
      <w:r w:rsidR="00030D11">
        <w:rPr>
          <w:rFonts w:ascii="Arial" w:hAnsi="Arial" w:cs="Arial"/>
          <w:b/>
          <w:sz w:val="32"/>
          <w:szCs w:val="32"/>
        </w:rPr>
        <w:t xml:space="preserve"> </w:t>
      </w:r>
    </w:p>
    <w:p w14:paraId="22F1C8AB" w14:textId="77777777" w:rsidR="00F21882" w:rsidRPr="00456A0D" w:rsidRDefault="00F21882" w:rsidP="000F0CEA">
      <w:pPr>
        <w:jc w:val="both"/>
        <w:rPr>
          <w:rFonts w:ascii="Arial" w:hAnsi="Arial" w:cs="Arial"/>
        </w:rPr>
      </w:pPr>
    </w:p>
    <w:p w14:paraId="4E67C949" w14:textId="465C8348" w:rsidR="00895318" w:rsidRPr="00456A0D" w:rsidRDefault="00773914" w:rsidP="000F0CEA">
      <w:pPr>
        <w:jc w:val="both"/>
        <w:rPr>
          <w:rFonts w:ascii="Arial" w:hAnsi="Arial" w:cs="Arial"/>
        </w:rPr>
      </w:pPr>
      <w:ins w:id="0" w:author="Němec Lukáš Bc." w:date="2023-05-19T10:40:00Z">
        <w:r>
          <w:rPr>
            <w:rFonts w:ascii="Arial" w:hAnsi="Arial" w:cs="Arial"/>
          </w:rPr>
          <w:t xml:space="preserve">Oblast č. 2 </w:t>
        </w:r>
      </w:ins>
      <w:ins w:id="1" w:author="Němec Lukáš Bc." w:date="2023-05-19T10:41:00Z">
        <w:r>
          <w:rPr>
            <w:rFonts w:ascii="Arial" w:hAnsi="Arial" w:cs="Arial"/>
          </w:rPr>
          <w:t>–</w:t>
        </w:r>
      </w:ins>
      <w:ins w:id="2" w:author="Němec Lukáš Bc." w:date="2023-05-19T10:40:00Z">
        <w:r>
          <w:rPr>
            <w:rFonts w:ascii="Arial" w:hAnsi="Arial" w:cs="Arial"/>
          </w:rPr>
          <w:t xml:space="preserve"> </w:t>
        </w:r>
      </w:ins>
      <w:ins w:id="3" w:author="Němec Lukáš Bc." w:date="2023-05-19T10:41:00Z">
        <w:r>
          <w:rPr>
            <w:rFonts w:ascii="Arial" w:hAnsi="Arial" w:cs="Arial"/>
          </w:rPr>
          <w:t>Žďárské vrchy</w:t>
        </w:r>
      </w:ins>
    </w:p>
    <w:p w14:paraId="7EA1E3CF" w14:textId="77777777" w:rsidR="00895318" w:rsidRPr="00456A0D" w:rsidRDefault="00895318" w:rsidP="000F0CEA">
      <w:pPr>
        <w:jc w:val="both"/>
        <w:rPr>
          <w:rFonts w:ascii="Arial" w:hAnsi="Arial" w:cs="Arial"/>
        </w:rPr>
      </w:pPr>
    </w:p>
    <w:p w14:paraId="23AD8ACA" w14:textId="77777777" w:rsidR="00895318" w:rsidRPr="00456A0D" w:rsidRDefault="00895318" w:rsidP="000F0CEA">
      <w:pPr>
        <w:jc w:val="both"/>
        <w:rPr>
          <w:rFonts w:ascii="Arial" w:hAnsi="Arial" w:cs="Arial"/>
        </w:rPr>
      </w:pPr>
    </w:p>
    <w:p w14:paraId="53B23455" w14:textId="77777777" w:rsidR="00895318" w:rsidRPr="00456A0D" w:rsidRDefault="00895318" w:rsidP="000F0CEA">
      <w:pPr>
        <w:jc w:val="both"/>
        <w:rPr>
          <w:rFonts w:ascii="Arial" w:hAnsi="Arial" w:cs="Arial"/>
        </w:rPr>
      </w:pPr>
    </w:p>
    <w:p w14:paraId="768E8F9F" w14:textId="77777777" w:rsidR="00895318" w:rsidRPr="00456A0D" w:rsidRDefault="00895318" w:rsidP="000F0CEA">
      <w:pPr>
        <w:jc w:val="both"/>
        <w:rPr>
          <w:rFonts w:ascii="Arial" w:hAnsi="Arial" w:cs="Arial"/>
        </w:rPr>
      </w:pPr>
    </w:p>
    <w:p w14:paraId="5628B26F" w14:textId="77777777" w:rsidR="00895318" w:rsidRPr="00456A0D" w:rsidRDefault="00895318" w:rsidP="000F0CEA">
      <w:pPr>
        <w:jc w:val="both"/>
        <w:rPr>
          <w:rFonts w:ascii="Arial" w:hAnsi="Arial" w:cs="Arial"/>
        </w:rPr>
      </w:pPr>
    </w:p>
    <w:p w14:paraId="725226E9" w14:textId="77777777" w:rsidR="00895318" w:rsidRPr="00456A0D" w:rsidRDefault="00895318" w:rsidP="000F0CEA">
      <w:pPr>
        <w:jc w:val="both"/>
        <w:rPr>
          <w:rFonts w:ascii="Arial" w:hAnsi="Arial" w:cs="Arial"/>
        </w:rPr>
      </w:pPr>
    </w:p>
    <w:p w14:paraId="54ABA9A3" w14:textId="77777777" w:rsidR="00895318" w:rsidRPr="00456A0D" w:rsidRDefault="00895318" w:rsidP="000F0CEA">
      <w:pPr>
        <w:jc w:val="both"/>
        <w:rPr>
          <w:rFonts w:ascii="Arial" w:hAnsi="Arial" w:cs="Arial"/>
        </w:rPr>
      </w:pPr>
    </w:p>
    <w:p w14:paraId="5897A8C1" w14:textId="77777777" w:rsidR="00895318" w:rsidRPr="00456A0D" w:rsidRDefault="00895318" w:rsidP="000F0CEA">
      <w:pPr>
        <w:jc w:val="both"/>
        <w:rPr>
          <w:rFonts w:ascii="Arial" w:hAnsi="Arial" w:cs="Arial"/>
        </w:rPr>
      </w:pPr>
    </w:p>
    <w:p w14:paraId="4D31EC73" w14:textId="77777777" w:rsidR="00895318" w:rsidRPr="00456A0D" w:rsidRDefault="00895318" w:rsidP="000F0CEA">
      <w:pPr>
        <w:jc w:val="both"/>
        <w:rPr>
          <w:rFonts w:ascii="Arial" w:hAnsi="Arial" w:cs="Arial"/>
        </w:rPr>
      </w:pPr>
    </w:p>
    <w:p w14:paraId="0F48C6AE" w14:textId="77777777" w:rsidR="00895318" w:rsidRPr="00456A0D" w:rsidRDefault="00895318" w:rsidP="000F0CEA">
      <w:pPr>
        <w:jc w:val="both"/>
        <w:rPr>
          <w:rFonts w:ascii="Arial" w:hAnsi="Arial" w:cs="Arial"/>
        </w:rPr>
      </w:pPr>
    </w:p>
    <w:p w14:paraId="75FABEF3" w14:textId="77777777" w:rsidR="00895318" w:rsidRPr="00456A0D" w:rsidRDefault="00895318" w:rsidP="000F0CEA">
      <w:pPr>
        <w:jc w:val="both"/>
        <w:rPr>
          <w:rFonts w:ascii="Arial" w:hAnsi="Arial" w:cs="Arial"/>
        </w:rPr>
      </w:pPr>
    </w:p>
    <w:p w14:paraId="2F7C63E5" w14:textId="77777777" w:rsidR="00895318" w:rsidRPr="00456A0D" w:rsidRDefault="00895318" w:rsidP="000F0CEA">
      <w:pPr>
        <w:jc w:val="both"/>
        <w:rPr>
          <w:rFonts w:ascii="Arial" w:hAnsi="Arial" w:cs="Arial"/>
        </w:rPr>
      </w:pPr>
    </w:p>
    <w:p w14:paraId="52110628" w14:textId="77777777" w:rsidR="00895318" w:rsidRPr="00456A0D" w:rsidRDefault="00895318" w:rsidP="000F0CEA">
      <w:pPr>
        <w:jc w:val="both"/>
        <w:rPr>
          <w:rFonts w:ascii="Arial" w:hAnsi="Arial" w:cs="Arial"/>
        </w:rPr>
      </w:pPr>
    </w:p>
    <w:p w14:paraId="72260EAF" w14:textId="77777777" w:rsidR="00895318" w:rsidRPr="00456A0D" w:rsidRDefault="00895318" w:rsidP="000F0CEA">
      <w:pPr>
        <w:jc w:val="both"/>
        <w:rPr>
          <w:rFonts w:ascii="Arial" w:hAnsi="Arial" w:cs="Arial"/>
        </w:rPr>
      </w:pPr>
    </w:p>
    <w:p w14:paraId="390E4DD4" w14:textId="77777777" w:rsidR="00895318" w:rsidRPr="00456A0D" w:rsidRDefault="00895318" w:rsidP="000F0CEA">
      <w:pPr>
        <w:jc w:val="both"/>
        <w:rPr>
          <w:rFonts w:ascii="Arial" w:hAnsi="Arial" w:cs="Arial"/>
        </w:rPr>
      </w:pPr>
    </w:p>
    <w:p w14:paraId="74CC9A66" w14:textId="36D07D9E" w:rsidR="00FB4ABE" w:rsidRDefault="001818F7" w:rsidP="000F0CEA">
      <w:pPr>
        <w:jc w:val="both"/>
        <w:rPr>
          <w:rFonts w:ascii="Arial" w:hAnsi="Arial" w:cs="Arial"/>
        </w:rPr>
      </w:pPr>
      <w:r>
        <w:rPr>
          <w:rFonts w:ascii="Arial" w:hAnsi="Arial" w:cs="Arial"/>
        </w:rPr>
        <w:t xml:space="preserve">Duben </w:t>
      </w:r>
      <w:r w:rsidR="00EC2F23">
        <w:rPr>
          <w:rFonts w:ascii="Arial" w:hAnsi="Arial" w:cs="Arial"/>
        </w:rPr>
        <w:t>2023</w:t>
      </w:r>
    </w:p>
    <w:p w14:paraId="2EA83A8D" w14:textId="77777777" w:rsidR="00FB4ABE" w:rsidRDefault="00FB4ABE" w:rsidP="000F0CEA">
      <w:pPr>
        <w:jc w:val="both"/>
        <w:rPr>
          <w:rFonts w:ascii="Arial" w:hAnsi="Arial" w:cs="Arial"/>
        </w:rPr>
      </w:pPr>
      <w:r>
        <w:rPr>
          <w:rFonts w:ascii="Arial" w:hAnsi="Arial" w:cs="Arial"/>
        </w:rPr>
        <w:br w:type="page"/>
      </w:r>
    </w:p>
    <w:sdt>
      <w:sdtPr>
        <w:rPr>
          <w:rFonts w:asciiTheme="minorHAnsi" w:eastAsiaTheme="minorHAnsi" w:hAnsiTheme="minorHAnsi" w:cstheme="minorBidi"/>
          <w:color w:val="auto"/>
          <w:sz w:val="22"/>
          <w:szCs w:val="22"/>
          <w:lang w:eastAsia="en-US"/>
        </w:rPr>
        <w:id w:val="278924495"/>
        <w:docPartObj>
          <w:docPartGallery w:val="Table of Contents"/>
          <w:docPartUnique/>
        </w:docPartObj>
      </w:sdtPr>
      <w:sdtEndPr>
        <w:rPr>
          <w:b/>
          <w:bCs/>
        </w:rPr>
      </w:sdtEndPr>
      <w:sdtContent>
        <w:p w14:paraId="1BE96848" w14:textId="542AC83A" w:rsidR="00FB4ABE" w:rsidRPr="00812A8F" w:rsidRDefault="00FB4ABE" w:rsidP="000F0CEA">
          <w:pPr>
            <w:pStyle w:val="Nadpisobsahu"/>
            <w:jc w:val="both"/>
            <w:rPr>
              <w:rFonts w:ascii="Arial" w:hAnsi="Arial" w:cs="Arial"/>
            </w:rPr>
          </w:pPr>
          <w:r w:rsidRPr="00812A8F">
            <w:rPr>
              <w:rFonts w:ascii="Arial" w:hAnsi="Arial" w:cs="Arial"/>
            </w:rPr>
            <w:t>Obsah</w:t>
          </w:r>
        </w:p>
        <w:p w14:paraId="526B8DB1" w14:textId="7A421C09" w:rsidR="00FB4ABE" w:rsidRPr="00812A8F" w:rsidRDefault="00FB4ABE" w:rsidP="000F0CEA">
          <w:pPr>
            <w:pStyle w:val="Obsah1"/>
            <w:tabs>
              <w:tab w:val="left" w:pos="440"/>
              <w:tab w:val="right" w:leader="dot" w:pos="9062"/>
            </w:tabs>
            <w:jc w:val="both"/>
            <w:rPr>
              <w:rFonts w:ascii="Arial" w:eastAsiaTheme="minorEastAsia" w:hAnsi="Arial" w:cs="Arial"/>
              <w:noProof/>
              <w:lang w:eastAsia="cs-CZ"/>
            </w:rPr>
          </w:pPr>
          <w:r w:rsidRPr="00812A8F">
            <w:rPr>
              <w:rFonts w:ascii="Arial" w:hAnsi="Arial" w:cs="Arial"/>
            </w:rPr>
            <w:fldChar w:fldCharType="begin"/>
          </w:r>
          <w:r w:rsidRPr="00812A8F">
            <w:rPr>
              <w:rFonts w:ascii="Arial" w:hAnsi="Arial" w:cs="Arial"/>
            </w:rPr>
            <w:instrText xml:space="preserve"> TOC \o "1-3" \h \z \u </w:instrText>
          </w:r>
          <w:r w:rsidRPr="00812A8F">
            <w:rPr>
              <w:rFonts w:ascii="Arial" w:hAnsi="Arial" w:cs="Arial"/>
            </w:rPr>
            <w:fldChar w:fldCharType="separate"/>
          </w:r>
          <w:hyperlink w:anchor="_Toc130805771" w:history="1">
            <w:r w:rsidRPr="002E4CA4">
              <w:rPr>
                <w:rStyle w:val="Hypertextovodkaz"/>
                <w:rFonts w:ascii="Arial" w:hAnsi="Arial" w:cs="Arial"/>
                <w:noProof/>
                <w14:scene3d>
                  <w14:camera w14:prst="orthographicFront"/>
                  <w14:lightRig w14:rig="threePt" w14:dir="t">
                    <w14:rot w14:lat="0" w14:lon="0" w14:rev="0"/>
                  </w14:lightRig>
                </w14:scene3d>
              </w:rPr>
              <w:t>1</w:t>
            </w:r>
            <w:r w:rsidRPr="00812A8F">
              <w:rPr>
                <w:rFonts w:ascii="Arial" w:eastAsiaTheme="minorEastAsia" w:hAnsi="Arial" w:cs="Arial"/>
                <w:noProof/>
                <w:lang w:eastAsia="cs-CZ"/>
              </w:rPr>
              <w:tab/>
            </w:r>
            <w:r w:rsidRPr="002E4CA4">
              <w:rPr>
                <w:rStyle w:val="Hypertextovodkaz"/>
                <w:rFonts w:ascii="Arial" w:hAnsi="Arial" w:cs="Arial"/>
                <w:noProof/>
              </w:rPr>
              <w:t>Úvod</w:t>
            </w:r>
            <w:r w:rsidRPr="00812A8F">
              <w:rPr>
                <w:rFonts w:ascii="Arial" w:hAnsi="Arial" w:cs="Arial"/>
                <w:noProof/>
                <w:webHidden/>
              </w:rPr>
              <w:tab/>
            </w:r>
            <w:r w:rsidRPr="00812A8F">
              <w:rPr>
                <w:rFonts w:ascii="Arial" w:hAnsi="Arial" w:cs="Arial"/>
                <w:noProof/>
                <w:webHidden/>
              </w:rPr>
              <w:fldChar w:fldCharType="begin"/>
            </w:r>
            <w:r w:rsidRPr="00812A8F">
              <w:rPr>
                <w:rFonts w:ascii="Arial" w:hAnsi="Arial" w:cs="Arial"/>
                <w:noProof/>
                <w:webHidden/>
              </w:rPr>
              <w:instrText xml:space="preserve"> PAGEREF _Toc130805771 \h </w:instrText>
            </w:r>
            <w:r w:rsidRPr="00812A8F">
              <w:rPr>
                <w:rFonts w:ascii="Arial" w:hAnsi="Arial" w:cs="Arial"/>
                <w:noProof/>
                <w:webHidden/>
              </w:rPr>
            </w:r>
            <w:r w:rsidRPr="00812A8F">
              <w:rPr>
                <w:rFonts w:ascii="Arial" w:hAnsi="Arial" w:cs="Arial"/>
                <w:noProof/>
                <w:webHidden/>
              </w:rPr>
              <w:fldChar w:fldCharType="separate"/>
            </w:r>
            <w:r w:rsidRPr="00812A8F">
              <w:rPr>
                <w:rFonts w:ascii="Arial" w:hAnsi="Arial" w:cs="Arial"/>
                <w:noProof/>
                <w:webHidden/>
              </w:rPr>
              <w:t>2</w:t>
            </w:r>
            <w:r w:rsidRPr="00812A8F">
              <w:rPr>
                <w:rFonts w:ascii="Arial" w:hAnsi="Arial" w:cs="Arial"/>
                <w:noProof/>
                <w:webHidden/>
              </w:rPr>
              <w:fldChar w:fldCharType="end"/>
            </w:r>
          </w:hyperlink>
        </w:p>
        <w:p w14:paraId="03279E64" w14:textId="7141DA32" w:rsidR="00FB4ABE" w:rsidRPr="00812A8F" w:rsidRDefault="00000000" w:rsidP="000F0CEA">
          <w:pPr>
            <w:pStyle w:val="Obsah1"/>
            <w:tabs>
              <w:tab w:val="left" w:pos="440"/>
              <w:tab w:val="right" w:leader="dot" w:pos="9062"/>
            </w:tabs>
            <w:jc w:val="both"/>
            <w:rPr>
              <w:rFonts w:ascii="Arial" w:eastAsiaTheme="minorEastAsia" w:hAnsi="Arial" w:cs="Arial"/>
              <w:noProof/>
              <w:lang w:eastAsia="cs-CZ"/>
            </w:rPr>
          </w:pPr>
          <w:hyperlink w:anchor="_Toc130805772" w:history="1">
            <w:r w:rsidR="00FB4ABE" w:rsidRPr="002E4CA4">
              <w:rPr>
                <w:rStyle w:val="Hypertextovodkaz"/>
                <w:rFonts w:ascii="Arial" w:hAnsi="Arial" w:cs="Arial"/>
                <w:noProof/>
                <w14:scene3d>
                  <w14:camera w14:prst="orthographicFront"/>
                  <w14:lightRig w14:rig="threePt" w14:dir="t">
                    <w14:rot w14:lat="0" w14:lon="0" w14:rev="0"/>
                  </w14:lightRig>
                </w14:scene3d>
              </w:rPr>
              <w:t>2</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Standard vybavení vozidel</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_Toc130805772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3</w:t>
            </w:r>
            <w:r w:rsidR="00FB4ABE" w:rsidRPr="00812A8F">
              <w:rPr>
                <w:rFonts w:ascii="Arial" w:hAnsi="Arial" w:cs="Arial"/>
                <w:noProof/>
                <w:webHidden/>
              </w:rPr>
              <w:fldChar w:fldCharType="end"/>
            </w:r>
          </w:hyperlink>
        </w:p>
        <w:p w14:paraId="21F402B3" w14:textId="6EC61AE6"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773" w:history="1">
            <w:r w:rsidR="00FB4ABE" w:rsidRPr="002E4CA4">
              <w:rPr>
                <w:rStyle w:val="Hypertextovodkaz"/>
                <w:rFonts w:ascii="Arial" w:hAnsi="Arial" w:cs="Arial"/>
                <w:noProof/>
              </w:rPr>
              <w:t>2.1</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Kategorie vozidel</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_Toc130805773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3</w:t>
            </w:r>
            <w:r w:rsidR="00FB4ABE" w:rsidRPr="00812A8F">
              <w:rPr>
                <w:rFonts w:ascii="Arial" w:hAnsi="Arial" w:cs="Arial"/>
                <w:noProof/>
                <w:webHidden/>
              </w:rPr>
              <w:fldChar w:fldCharType="end"/>
            </w:r>
          </w:hyperlink>
        </w:p>
        <w:p w14:paraId="2918527D" w14:textId="0B7725E6"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774" w:history="1">
            <w:r w:rsidR="00FB4ABE" w:rsidRPr="002E4CA4">
              <w:rPr>
                <w:rStyle w:val="Hypertextovodkaz"/>
                <w:rFonts w:ascii="Arial" w:hAnsi="Arial" w:cs="Arial"/>
                <w:noProof/>
              </w:rPr>
              <w:t>2.2</w:t>
            </w:r>
            <w:r w:rsidR="00FB4ABE" w:rsidRPr="00812A8F">
              <w:rPr>
                <w:rFonts w:ascii="Arial" w:eastAsiaTheme="minorEastAsia" w:hAnsi="Arial" w:cs="Arial"/>
                <w:noProof/>
                <w:lang w:eastAsia="cs-CZ"/>
              </w:rPr>
              <w:tab/>
            </w:r>
            <w:r w:rsidR="00FB4ABE" w:rsidRPr="002E4CA4">
              <w:rPr>
                <w:rStyle w:val="Hypertextovodkaz"/>
                <w:rFonts w:ascii="Arial" w:hAnsi="Arial" w:cs="Arial"/>
                <w:noProof/>
                <w:shd w:val="clear" w:color="auto" w:fill="FFFFFF"/>
              </w:rPr>
              <w:t>Rozčlenění kategorií vozidel</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_Toc130805774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4</w:t>
            </w:r>
            <w:r w:rsidR="00FB4ABE" w:rsidRPr="00812A8F">
              <w:rPr>
                <w:rFonts w:ascii="Arial" w:hAnsi="Arial" w:cs="Arial"/>
                <w:noProof/>
                <w:webHidden/>
              </w:rPr>
              <w:fldChar w:fldCharType="end"/>
            </w:r>
          </w:hyperlink>
        </w:p>
        <w:p w14:paraId="25215E80" w14:textId="2968C172"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775" w:history="1">
            <w:r w:rsidR="00FB4ABE" w:rsidRPr="002E4CA4">
              <w:rPr>
                <w:rStyle w:val="Hypertextovodkaz"/>
                <w:rFonts w:ascii="Arial" w:hAnsi="Arial" w:cs="Arial"/>
                <w:noProof/>
              </w:rPr>
              <w:t>2.3</w:t>
            </w:r>
            <w:r w:rsidR="00FB4ABE" w:rsidRPr="00812A8F">
              <w:rPr>
                <w:rFonts w:ascii="Arial" w:eastAsiaTheme="minorEastAsia" w:hAnsi="Arial" w:cs="Arial"/>
                <w:noProof/>
                <w:lang w:eastAsia="cs-CZ"/>
              </w:rPr>
              <w:tab/>
            </w:r>
            <w:r w:rsidR="00FB4ABE" w:rsidRPr="002E4CA4">
              <w:rPr>
                <w:rStyle w:val="Hypertextovodkaz"/>
                <w:rFonts w:ascii="Arial" w:hAnsi="Arial" w:cs="Arial"/>
                <w:noProof/>
                <w:shd w:val="clear" w:color="auto" w:fill="FFFFFF"/>
              </w:rPr>
              <w:t>Specifické standardy vybavení vozidel</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_Toc130805775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5</w:t>
            </w:r>
            <w:r w:rsidR="00FB4ABE" w:rsidRPr="00812A8F">
              <w:rPr>
                <w:rFonts w:ascii="Arial" w:hAnsi="Arial" w:cs="Arial"/>
                <w:noProof/>
                <w:webHidden/>
              </w:rPr>
              <w:fldChar w:fldCharType="end"/>
            </w:r>
          </w:hyperlink>
        </w:p>
        <w:p w14:paraId="0C332D38" w14:textId="66F9C24F"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776" w:history="1">
            <w:r w:rsidR="00FB4ABE" w:rsidRPr="002E4CA4">
              <w:rPr>
                <w:rStyle w:val="Hypertextovodkaz"/>
                <w:rFonts w:ascii="Arial" w:hAnsi="Arial" w:cs="Arial"/>
                <w:noProof/>
                <w14:scene3d>
                  <w14:camera w14:prst="orthographicFront"/>
                  <w14:lightRig w14:rig="threePt" w14:dir="t">
                    <w14:rot w14:lat="0" w14:lon="0" w14:rev="0"/>
                  </w14:lightRig>
                </w14:scene3d>
              </w:rPr>
              <w:t>2.3.1</w:t>
            </w:r>
            <w:r w:rsidR="00FB4ABE" w:rsidRPr="00812A8F">
              <w:rPr>
                <w:rFonts w:ascii="Arial" w:eastAsiaTheme="minorEastAsia" w:hAnsi="Arial" w:cs="Arial"/>
                <w:noProof/>
                <w:lang w:eastAsia="cs-CZ"/>
              </w:rPr>
              <w:tab/>
            </w:r>
            <w:r w:rsidR="00FB4ABE" w:rsidRPr="002E4CA4">
              <w:rPr>
                <w:rStyle w:val="Hypertextovodkaz"/>
                <w:rFonts w:ascii="Arial" w:hAnsi="Arial" w:cs="Arial"/>
                <w:noProof/>
                <w:shd w:val="clear" w:color="auto" w:fill="FFFFFF"/>
              </w:rPr>
              <w:t>Nová vozidla kategorie S, V, Vplus</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_Toc130805776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5</w:t>
            </w:r>
            <w:r w:rsidR="00FB4ABE" w:rsidRPr="00812A8F">
              <w:rPr>
                <w:rFonts w:ascii="Arial" w:hAnsi="Arial" w:cs="Arial"/>
                <w:noProof/>
                <w:webHidden/>
              </w:rPr>
              <w:fldChar w:fldCharType="end"/>
            </w:r>
          </w:hyperlink>
        </w:p>
        <w:p w14:paraId="225A7338" w14:textId="02753ED8"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777" w:history="1">
            <w:r w:rsidR="00FB4ABE" w:rsidRPr="002E4CA4">
              <w:rPr>
                <w:rStyle w:val="Hypertextovodkaz"/>
                <w:rFonts w:ascii="Arial" w:eastAsia="Calibri" w:hAnsi="Arial" w:cs="Arial"/>
                <w:noProof/>
                <w14:scene3d>
                  <w14:camera w14:prst="orthographicFront"/>
                  <w14:lightRig w14:rig="threePt" w14:dir="t">
                    <w14:rot w14:lat="0" w14:lon="0" w14:rev="0"/>
                  </w14:lightRig>
                </w14:scene3d>
              </w:rPr>
              <w:t>2.3.2</w:t>
            </w:r>
            <w:r w:rsidR="00FB4ABE" w:rsidRPr="00812A8F">
              <w:rPr>
                <w:rFonts w:ascii="Arial" w:eastAsiaTheme="minorEastAsia" w:hAnsi="Arial" w:cs="Arial"/>
                <w:noProof/>
                <w:lang w:eastAsia="cs-CZ"/>
              </w:rPr>
              <w:tab/>
            </w:r>
            <w:r w:rsidR="00FB4ABE" w:rsidRPr="002E4CA4">
              <w:rPr>
                <w:rStyle w:val="Hypertextovodkaz"/>
                <w:rFonts w:ascii="Arial" w:eastAsia="Calibri" w:hAnsi="Arial" w:cs="Arial"/>
                <w:noProof/>
              </w:rPr>
              <w:t>Starší vozidla vstupující do systému VDV přípustných kategorií S, V, Vplus</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_Toc130805777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7</w:t>
            </w:r>
            <w:r w:rsidR="00FB4ABE" w:rsidRPr="00812A8F">
              <w:rPr>
                <w:rFonts w:ascii="Arial" w:hAnsi="Arial" w:cs="Arial"/>
                <w:noProof/>
                <w:webHidden/>
              </w:rPr>
              <w:fldChar w:fldCharType="end"/>
            </w:r>
          </w:hyperlink>
        </w:p>
        <w:p w14:paraId="0302F5D4" w14:textId="4871954C"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778" w:history="1">
            <w:r w:rsidR="00FB4ABE" w:rsidRPr="002E4CA4">
              <w:rPr>
                <w:rStyle w:val="Hypertextovodkaz"/>
                <w:rFonts w:ascii="Arial" w:eastAsia="Calibri" w:hAnsi="Arial" w:cs="Arial"/>
                <w:noProof/>
              </w:rPr>
              <w:t>2.4</w:t>
            </w:r>
            <w:r w:rsidR="00FB4ABE" w:rsidRPr="00812A8F">
              <w:rPr>
                <w:rFonts w:ascii="Arial" w:eastAsiaTheme="minorEastAsia" w:hAnsi="Arial" w:cs="Arial"/>
                <w:noProof/>
                <w:lang w:eastAsia="cs-CZ"/>
              </w:rPr>
              <w:tab/>
            </w:r>
            <w:r w:rsidR="00FB4ABE" w:rsidRPr="002E4CA4">
              <w:rPr>
                <w:rStyle w:val="Hypertextovodkaz"/>
                <w:rFonts w:ascii="Arial" w:eastAsia="Calibri" w:hAnsi="Arial" w:cs="Arial"/>
                <w:noProof/>
              </w:rPr>
              <w:t>Specifické standardy vybavení jednotlivých kategorii vozidel pro přepravu osob – M3</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_Toc130805778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8</w:t>
            </w:r>
            <w:r w:rsidR="00FB4ABE" w:rsidRPr="00812A8F">
              <w:rPr>
                <w:rFonts w:ascii="Arial" w:hAnsi="Arial" w:cs="Arial"/>
                <w:noProof/>
                <w:webHidden/>
              </w:rPr>
              <w:fldChar w:fldCharType="end"/>
            </w:r>
          </w:hyperlink>
        </w:p>
        <w:p w14:paraId="239D6843" w14:textId="1043571E"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779" w:history="1">
            <w:r w:rsidR="00FB4ABE" w:rsidRPr="002E4CA4">
              <w:rPr>
                <w:rStyle w:val="Hypertextovodkaz"/>
                <w:rFonts w:ascii="Arial" w:hAnsi="Arial" w:cs="Arial"/>
                <w:noProof/>
                <w14:scene3d>
                  <w14:camera w14:prst="orthographicFront"/>
                  <w14:lightRig w14:rig="threePt" w14:dir="t">
                    <w14:rot w14:lat="0" w14:lon="0" w14:rev="0"/>
                  </w14:lightRig>
                </w14:scene3d>
              </w:rPr>
              <w:t>2.4.1</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Vozidla kategorie S-N</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_Toc130805779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8</w:t>
            </w:r>
            <w:r w:rsidR="00FB4ABE" w:rsidRPr="00812A8F">
              <w:rPr>
                <w:rFonts w:ascii="Arial" w:hAnsi="Arial" w:cs="Arial"/>
                <w:noProof/>
                <w:webHidden/>
              </w:rPr>
              <w:fldChar w:fldCharType="end"/>
            </w:r>
          </w:hyperlink>
        </w:p>
        <w:p w14:paraId="68B58631" w14:textId="3C61C5EA"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780" w:history="1">
            <w:r w:rsidR="00FB4ABE" w:rsidRPr="002E4CA4">
              <w:rPr>
                <w:rStyle w:val="Hypertextovodkaz"/>
                <w:rFonts w:ascii="Arial" w:hAnsi="Arial" w:cs="Arial"/>
                <w:noProof/>
                <w14:scene3d>
                  <w14:camera w14:prst="orthographicFront"/>
                  <w14:lightRig w14:rig="threePt" w14:dir="t">
                    <w14:rot w14:lat="0" w14:lon="0" w14:rev="0"/>
                  </w14:lightRig>
                </w14:scene3d>
              </w:rPr>
              <w:t>2.4.2</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Vozidlo kategorie V-N</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_Toc130805780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9</w:t>
            </w:r>
            <w:r w:rsidR="00FB4ABE" w:rsidRPr="00812A8F">
              <w:rPr>
                <w:rFonts w:ascii="Arial" w:hAnsi="Arial" w:cs="Arial"/>
                <w:noProof/>
                <w:webHidden/>
              </w:rPr>
              <w:fldChar w:fldCharType="end"/>
            </w:r>
          </w:hyperlink>
        </w:p>
        <w:p w14:paraId="16E9EAF5" w14:textId="26B6B0A6"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781" w:history="1">
            <w:r w:rsidR="00FB4ABE" w:rsidRPr="002E4CA4">
              <w:rPr>
                <w:rStyle w:val="Hypertextovodkaz"/>
                <w:rFonts w:ascii="Arial" w:hAnsi="Arial" w:cs="Arial"/>
                <w:noProof/>
                <w14:scene3d>
                  <w14:camera w14:prst="orthographicFront"/>
                  <w14:lightRig w14:rig="threePt" w14:dir="t">
                    <w14:rot w14:lat="0" w14:lon="0" w14:rev="0"/>
                  </w14:lightRig>
                </w14:scene3d>
              </w:rPr>
              <w:t>2.4.3</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Vozidla kategorie Vplus – N/Vplus - S</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_Toc130805781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9</w:t>
            </w:r>
            <w:r w:rsidR="00FB4ABE" w:rsidRPr="00812A8F">
              <w:rPr>
                <w:rFonts w:ascii="Arial" w:hAnsi="Arial" w:cs="Arial"/>
                <w:noProof/>
                <w:webHidden/>
              </w:rPr>
              <w:fldChar w:fldCharType="end"/>
            </w:r>
          </w:hyperlink>
        </w:p>
        <w:p w14:paraId="26E774B9" w14:textId="304C65F2"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782" w:history="1">
            <w:r w:rsidR="00FB4ABE" w:rsidRPr="002E4CA4">
              <w:rPr>
                <w:rStyle w:val="Hypertextovodkaz"/>
                <w:rFonts w:ascii="Arial" w:hAnsi="Arial" w:cs="Arial"/>
                <w:noProof/>
                <w14:scene3d>
                  <w14:camera w14:prst="orthographicFront"/>
                  <w14:lightRig w14:rig="threePt" w14:dir="t">
                    <w14:rot w14:lat="0" w14:lon="0" w14:rev="0"/>
                  </w14:lightRig>
                </w14:scene3d>
              </w:rPr>
              <w:t>2.4.4</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Vozidla kategorie S-N</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_Toc130805782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10</w:t>
            </w:r>
            <w:r w:rsidR="00FB4ABE" w:rsidRPr="00812A8F">
              <w:rPr>
                <w:rFonts w:ascii="Arial" w:hAnsi="Arial" w:cs="Arial"/>
                <w:noProof/>
                <w:webHidden/>
              </w:rPr>
              <w:fldChar w:fldCharType="end"/>
            </w:r>
          </w:hyperlink>
        </w:p>
        <w:p w14:paraId="1875AE22" w14:textId="28D2A4D5"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783" w:history="1">
            <w:r w:rsidR="00FB4ABE" w:rsidRPr="002E4CA4">
              <w:rPr>
                <w:rStyle w:val="Hypertextovodkaz"/>
                <w:rFonts w:ascii="Arial" w:hAnsi="Arial" w:cs="Arial"/>
                <w:noProof/>
                <w14:scene3d>
                  <w14:camera w14:prst="orthographicFront"/>
                  <w14:lightRig w14:rig="threePt" w14:dir="t">
                    <w14:rot w14:lat="0" w14:lon="0" w14:rev="0"/>
                  </w14:lightRig>
                </w14:scene3d>
              </w:rPr>
              <w:t>2.4.5</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Vozidla kategorie V-N</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_Toc130805783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10</w:t>
            </w:r>
            <w:r w:rsidR="00FB4ABE" w:rsidRPr="00812A8F">
              <w:rPr>
                <w:rFonts w:ascii="Arial" w:hAnsi="Arial" w:cs="Arial"/>
                <w:noProof/>
                <w:webHidden/>
              </w:rPr>
              <w:fldChar w:fldCharType="end"/>
            </w:r>
          </w:hyperlink>
        </w:p>
        <w:p w14:paraId="75A6086B" w14:textId="0B13804E"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784" w:history="1">
            <w:r w:rsidR="00FB4ABE" w:rsidRPr="002E4CA4">
              <w:rPr>
                <w:rStyle w:val="Hypertextovodkaz"/>
                <w:rFonts w:ascii="Arial" w:hAnsi="Arial" w:cs="Arial"/>
                <w:noProof/>
                <w14:scene3d>
                  <w14:camera w14:prst="orthographicFront"/>
                  <w14:lightRig w14:rig="threePt" w14:dir="t">
                    <w14:rot w14:lat="0" w14:lon="0" w14:rev="0"/>
                  </w14:lightRig>
                </w14:scene3d>
              </w:rPr>
              <w:t>2.4.6</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Vozidla kategorie Vplus-N/Vplus-S</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_Toc130805784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10</w:t>
            </w:r>
            <w:r w:rsidR="00FB4ABE" w:rsidRPr="00812A8F">
              <w:rPr>
                <w:rFonts w:ascii="Arial" w:hAnsi="Arial" w:cs="Arial"/>
                <w:noProof/>
                <w:webHidden/>
              </w:rPr>
              <w:fldChar w:fldCharType="end"/>
            </w:r>
          </w:hyperlink>
        </w:p>
        <w:p w14:paraId="7D9DE84E" w14:textId="1A8A7AA1"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785" w:history="1">
            <w:r w:rsidR="00FB4ABE" w:rsidRPr="002E4CA4">
              <w:rPr>
                <w:rStyle w:val="Hypertextovodkaz"/>
                <w:rFonts w:ascii="Arial" w:eastAsia="Calibri" w:hAnsi="Arial" w:cs="Arial"/>
                <w:noProof/>
              </w:rPr>
              <w:t>2.5</w:t>
            </w:r>
            <w:r w:rsidR="00FB4ABE" w:rsidRPr="00812A8F">
              <w:rPr>
                <w:rFonts w:ascii="Arial" w:eastAsiaTheme="minorEastAsia" w:hAnsi="Arial" w:cs="Arial"/>
                <w:noProof/>
                <w:lang w:eastAsia="cs-CZ"/>
              </w:rPr>
              <w:tab/>
            </w:r>
            <w:r w:rsidR="00FB4ABE" w:rsidRPr="002E4CA4">
              <w:rPr>
                <w:rStyle w:val="Hypertextovodkaz"/>
                <w:rFonts w:ascii="Arial" w:eastAsia="Calibri" w:hAnsi="Arial" w:cs="Arial"/>
                <w:noProof/>
              </w:rPr>
              <w:t>Nízkopodlažnost a bezbariérovost vozidla</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_Toc130805785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10</w:t>
            </w:r>
            <w:r w:rsidR="00FB4ABE" w:rsidRPr="00812A8F">
              <w:rPr>
                <w:rFonts w:ascii="Arial" w:hAnsi="Arial" w:cs="Arial"/>
                <w:noProof/>
                <w:webHidden/>
              </w:rPr>
              <w:fldChar w:fldCharType="end"/>
            </w:r>
          </w:hyperlink>
        </w:p>
        <w:p w14:paraId="2DE5E6DB" w14:textId="724B1888"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786" w:history="1">
            <w:r w:rsidR="00FB4ABE" w:rsidRPr="002E4CA4">
              <w:rPr>
                <w:rStyle w:val="Hypertextovodkaz"/>
                <w:rFonts w:ascii="Arial" w:hAnsi="Arial" w:cs="Arial"/>
                <w:noProof/>
              </w:rPr>
              <w:t>2.6</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Pohon (palivo)</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_Toc130805786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11</w:t>
            </w:r>
            <w:r w:rsidR="00FB4ABE" w:rsidRPr="00812A8F">
              <w:rPr>
                <w:rFonts w:ascii="Arial" w:hAnsi="Arial" w:cs="Arial"/>
                <w:noProof/>
                <w:webHidden/>
              </w:rPr>
              <w:fldChar w:fldCharType="end"/>
            </w:r>
          </w:hyperlink>
        </w:p>
        <w:p w14:paraId="67D63666" w14:textId="38CE8716"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787" w:history="1">
            <w:r w:rsidR="00FB4ABE" w:rsidRPr="002E4CA4">
              <w:rPr>
                <w:rStyle w:val="Hypertextovodkaz"/>
                <w:rFonts w:ascii="Arial" w:hAnsi="Arial" w:cs="Arial"/>
                <w:noProof/>
              </w:rPr>
              <w:t>2.7</w:t>
            </w:r>
            <w:r w:rsidR="00FB4ABE" w:rsidRPr="00812A8F">
              <w:rPr>
                <w:rFonts w:ascii="Arial" w:eastAsiaTheme="minorEastAsia" w:hAnsi="Arial" w:cs="Arial"/>
                <w:noProof/>
                <w:lang w:eastAsia="cs-CZ"/>
              </w:rPr>
              <w:tab/>
            </w:r>
            <w:r w:rsidR="00FB4ABE" w:rsidRPr="002E4CA4">
              <w:rPr>
                <w:rStyle w:val="Hypertextovodkaz"/>
                <w:rFonts w:ascii="Arial" w:hAnsi="Arial" w:cs="Arial"/>
                <w:noProof/>
                <w:shd w:val="clear" w:color="auto" w:fill="FFFFFF"/>
              </w:rPr>
              <w:t>Vybavení vozidel pro přepravu jízdních kol</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_Toc130805787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11</w:t>
            </w:r>
            <w:r w:rsidR="00FB4ABE" w:rsidRPr="00812A8F">
              <w:rPr>
                <w:rFonts w:ascii="Arial" w:hAnsi="Arial" w:cs="Arial"/>
                <w:noProof/>
                <w:webHidden/>
              </w:rPr>
              <w:fldChar w:fldCharType="end"/>
            </w:r>
          </w:hyperlink>
        </w:p>
        <w:p w14:paraId="1FF1D4E7" w14:textId="2B19D28B"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788" w:history="1">
            <w:r w:rsidR="00FB4ABE" w:rsidRPr="002E4CA4">
              <w:rPr>
                <w:rStyle w:val="Hypertextovodkaz"/>
                <w:rFonts w:ascii="Arial" w:hAnsi="Arial" w:cs="Arial"/>
                <w:noProof/>
                <w14:scene3d>
                  <w14:camera w14:prst="orthographicFront"/>
                  <w14:lightRig w14:rig="threePt" w14:dir="t">
                    <w14:rot w14:lat="0" w14:lon="0" w14:rev="0"/>
                  </w14:lightRig>
                </w14:scene3d>
              </w:rPr>
              <w:t>2.7.1</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Vozidla s přívěsným vozíkem</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_Toc130805788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11</w:t>
            </w:r>
            <w:r w:rsidR="00FB4ABE" w:rsidRPr="00812A8F">
              <w:rPr>
                <w:rFonts w:ascii="Arial" w:hAnsi="Arial" w:cs="Arial"/>
                <w:noProof/>
                <w:webHidden/>
              </w:rPr>
              <w:fldChar w:fldCharType="end"/>
            </w:r>
          </w:hyperlink>
        </w:p>
        <w:p w14:paraId="1B816056" w14:textId="548117D6"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789" w:history="1">
            <w:r w:rsidR="00FB4ABE" w:rsidRPr="002E4CA4">
              <w:rPr>
                <w:rStyle w:val="Hypertextovodkaz"/>
                <w:rFonts w:ascii="Arial" w:hAnsi="Arial" w:cs="Arial"/>
                <w:noProof/>
                <w14:scene3d>
                  <w14:camera w14:prst="orthographicFront"/>
                  <w14:lightRig w14:rig="threePt" w14:dir="t">
                    <w14:rot w14:lat="0" w14:lon="0" w14:rev="0"/>
                  </w14:lightRig>
                </w14:scene3d>
              </w:rPr>
              <w:t>2.7.2</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Vozidla s přepravou kol v závěsu</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_Toc130805789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11</w:t>
            </w:r>
            <w:r w:rsidR="00FB4ABE" w:rsidRPr="00812A8F">
              <w:rPr>
                <w:rFonts w:ascii="Arial" w:hAnsi="Arial" w:cs="Arial"/>
                <w:noProof/>
                <w:webHidden/>
              </w:rPr>
              <w:fldChar w:fldCharType="end"/>
            </w:r>
          </w:hyperlink>
        </w:p>
        <w:p w14:paraId="4D59827B" w14:textId="35B3B5E5" w:rsidR="00FB4ABE" w:rsidRPr="00812A8F" w:rsidRDefault="00000000" w:rsidP="000F0CEA">
          <w:pPr>
            <w:pStyle w:val="Obsah1"/>
            <w:tabs>
              <w:tab w:val="left" w:pos="440"/>
              <w:tab w:val="right" w:leader="dot" w:pos="9062"/>
            </w:tabs>
            <w:jc w:val="both"/>
            <w:rPr>
              <w:rFonts w:ascii="Arial" w:eastAsiaTheme="minorEastAsia" w:hAnsi="Arial" w:cs="Arial"/>
              <w:noProof/>
              <w:lang w:eastAsia="cs-CZ"/>
            </w:rPr>
          </w:pPr>
          <w:hyperlink w:anchor="_Toc130805790" w:history="1">
            <w:r w:rsidR="00FB4ABE" w:rsidRPr="002E4CA4">
              <w:rPr>
                <w:rStyle w:val="Hypertextovodkaz"/>
                <w:rFonts w:ascii="Arial" w:hAnsi="Arial" w:cs="Arial"/>
                <w:noProof/>
                <w14:scene3d>
                  <w14:camera w14:prst="orthographicFront"/>
                  <w14:lightRig w14:rig="threePt" w14:dir="t">
                    <w14:rot w14:lat="0" w14:lon="0" w14:rev="0"/>
                  </w14:lightRig>
                </w14:scene3d>
              </w:rPr>
              <w:t>3</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Všeobecné standardy vybavení vozidel</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_Toc130805790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12</w:t>
            </w:r>
            <w:r w:rsidR="00FB4ABE" w:rsidRPr="00812A8F">
              <w:rPr>
                <w:rFonts w:ascii="Arial" w:hAnsi="Arial" w:cs="Arial"/>
                <w:noProof/>
                <w:webHidden/>
              </w:rPr>
              <w:fldChar w:fldCharType="end"/>
            </w:r>
          </w:hyperlink>
        </w:p>
        <w:p w14:paraId="7DEF8E35" w14:textId="07EC3CFA"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791" w:history="1">
            <w:r w:rsidR="00FB4ABE" w:rsidRPr="002E4CA4">
              <w:rPr>
                <w:rStyle w:val="Hypertextovodkaz"/>
                <w:rFonts w:ascii="Arial" w:hAnsi="Arial" w:cs="Arial"/>
                <w:noProof/>
              </w:rPr>
              <w:t>3.1</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Elektronické informační panely vnější</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_Toc130805791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12</w:t>
            </w:r>
            <w:r w:rsidR="00FB4ABE" w:rsidRPr="00812A8F">
              <w:rPr>
                <w:rFonts w:ascii="Arial" w:hAnsi="Arial" w:cs="Arial"/>
                <w:noProof/>
                <w:webHidden/>
              </w:rPr>
              <w:fldChar w:fldCharType="end"/>
            </w:r>
          </w:hyperlink>
        </w:p>
        <w:p w14:paraId="6A2F8C2D" w14:textId="7427D598"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792" w:history="1">
            <w:r w:rsidR="00FB4ABE" w:rsidRPr="002E4CA4">
              <w:rPr>
                <w:rStyle w:val="Hypertextovodkaz"/>
                <w:rFonts w:ascii="Arial" w:hAnsi="Arial" w:cs="Arial"/>
                <w:noProof/>
                <w14:scene3d>
                  <w14:camera w14:prst="orthographicFront"/>
                  <w14:lightRig w14:rig="threePt" w14:dir="t">
                    <w14:rot w14:lat="0" w14:lon="0" w14:rev="0"/>
                  </w14:lightRig>
                </w14:scene3d>
              </w:rPr>
              <w:t>3.1.1</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Elektronický panel vnější přední</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_Toc130805792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12</w:t>
            </w:r>
            <w:r w:rsidR="00FB4ABE" w:rsidRPr="00812A8F">
              <w:rPr>
                <w:rFonts w:ascii="Arial" w:hAnsi="Arial" w:cs="Arial"/>
                <w:noProof/>
                <w:webHidden/>
              </w:rPr>
              <w:fldChar w:fldCharType="end"/>
            </w:r>
          </w:hyperlink>
        </w:p>
        <w:p w14:paraId="3D217D2E" w14:textId="002FD680"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793" w:history="1">
            <w:r w:rsidR="00FB4ABE" w:rsidRPr="002E4CA4">
              <w:rPr>
                <w:rStyle w:val="Hypertextovodkaz"/>
                <w:rFonts w:ascii="Arial" w:hAnsi="Arial" w:cs="Arial"/>
                <w:noProof/>
                <w14:scene3d>
                  <w14:camera w14:prst="orthographicFront"/>
                  <w14:lightRig w14:rig="threePt" w14:dir="t">
                    <w14:rot w14:lat="0" w14:lon="0" w14:rev="0"/>
                  </w14:lightRig>
                </w14:scene3d>
              </w:rPr>
              <w:t>3.1.2</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Elektronický panel vnější boční</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_Toc130805793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14</w:t>
            </w:r>
            <w:r w:rsidR="00FB4ABE" w:rsidRPr="00812A8F">
              <w:rPr>
                <w:rFonts w:ascii="Arial" w:hAnsi="Arial" w:cs="Arial"/>
                <w:noProof/>
                <w:webHidden/>
              </w:rPr>
              <w:fldChar w:fldCharType="end"/>
            </w:r>
          </w:hyperlink>
        </w:p>
        <w:p w14:paraId="48CC1797" w14:textId="06C12FDC"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794" w:history="1">
            <w:r w:rsidR="00FB4ABE" w:rsidRPr="002E4CA4">
              <w:rPr>
                <w:rStyle w:val="Hypertextovodkaz"/>
                <w:rFonts w:ascii="Arial" w:hAnsi="Arial" w:cs="Arial"/>
                <w:noProof/>
                <w14:scene3d>
                  <w14:camera w14:prst="orthographicFront"/>
                  <w14:lightRig w14:rig="threePt" w14:dir="t">
                    <w14:rot w14:lat="0" w14:lon="0" w14:rev="0"/>
                  </w14:lightRig>
                </w14:scene3d>
              </w:rPr>
              <w:t>3.1.3</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Elektronický panel vnější zadní</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_Toc130805794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15</w:t>
            </w:r>
            <w:r w:rsidR="00FB4ABE" w:rsidRPr="00812A8F">
              <w:rPr>
                <w:rFonts w:ascii="Arial" w:hAnsi="Arial" w:cs="Arial"/>
                <w:noProof/>
                <w:webHidden/>
              </w:rPr>
              <w:fldChar w:fldCharType="end"/>
            </w:r>
          </w:hyperlink>
        </w:p>
        <w:p w14:paraId="58B1D971" w14:textId="6EBE2F2D"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795" w:history="1">
            <w:r w:rsidR="00FB4ABE" w:rsidRPr="002E4CA4">
              <w:rPr>
                <w:rStyle w:val="Hypertextovodkaz"/>
                <w:rFonts w:ascii="Arial" w:hAnsi="Arial" w:cs="Arial"/>
                <w:noProof/>
              </w:rPr>
              <w:t>3.2</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Elektronické informační a signalizační zařízení vnitřní</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_Toc130805795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15</w:t>
            </w:r>
            <w:r w:rsidR="00FB4ABE" w:rsidRPr="00812A8F">
              <w:rPr>
                <w:rFonts w:ascii="Arial" w:hAnsi="Arial" w:cs="Arial"/>
                <w:noProof/>
                <w:webHidden/>
              </w:rPr>
              <w:fldChar w:fldCharType="end"/>
            </w:r>
          </w:hyperlink>
        </w:p>
        <w:p w14:paraId="39EF98DF" w14:textId="3830614F"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796" w:history="1">
            <w:r w:rsidR="00FB4ABE" w:rsidRPr="002E4CA4">
              <w:rPr>
                <w:rStyle w:val="Hypertextovodkaz"/>
                <w:rFonts w:ascii="Arial" w:hAnsi="Arial" w:cs="Arial"/>
                <w:noProof/>
                <w14:scene3d>
                  <w14:camera w14:prst="orthographicFront"/>
                  <w14:lightRig w14:rig="threePt" w14:dir="t">
                    <w14:rot w14:lat="0" w14:lon="0" w14:rev="0"/>
                  </w14:lightRig>
                </w14:scene3d>
              </w:rPr>
              <w:t>3.2.1</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Elektronické informační panely vnitřní</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_Toc130805796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15</w:t>
            </w:r>
            <w:r w:rsidR="00FB4ABE" w:rsidRPr="00812A8F">
              <w:rPr>
                <w:rFonts w:ascii="Arial" w:hAnsi="Arial" w:cs="Arial"/>
                <w:noProof/>
                <w:webHidden/>
              </w:rPr>
              <w:fldChar w:fldCharType="end"/>
            </w:r>
          </w:hyperlink>
        </w:p>
        <w:p w14:paraId="37C86E2A" w14:textId="145AD592"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797" w:history="1">
            <w:r w:rsidR="00FB4ABE" w:rsidRPr="002E4CA4">
              <w:rPr>
                <w:rStyle w:val="Hypertextovodkaz"/>
                <w:rFonts w:ascii="Arial" w:hAnsi="Arial" w:cs="Arial"/>
                <w:noProof/>
                <w14:scene3d>
                  <w14:camera w14:prst="orthographicFront"/>
                  <w14:lightRig w14:rig="threePt" w14:dir="t">
                    <w14:rot w14:lat="0" w14:lon="0" w14:rev="0"/>
                  </w14:lightRig>
                </w14:scene3d>
              </w:rPr>
              <w:t>3.2.2</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Elektronický akustický informační systém</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_Toc130805797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19</w:t>
            </w:r>
            <w:r w:rsidR="00FB4ABE" w:rsidRPr="00812A8F">
              <w:rPr>
                <w:rFonts w:ascii="Arial" w:hAnsi="Arial" w:cs="Arial"/>
                <w:noProof/>
                <w:webHidden/>
              </w:rPr>
              <w:fldChar w:fldCharType="end"/>
            </w:r>
          </w:hyperlink>
        </w:p>
        <w:p w14:paraId="1F372238" w14:textId="74AE1531"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798" w:history="1">
            <w:r w:rsidR="00FB4ABE" w:rsidRPr="002E4CA4">
              <w:rPr>
                <w:rStyle w:val="Hypertextovodkaz"/>
                <w:rFonts w:ascii="Arial" w:hAnsi="Arial" w:cs="Arial"/>
                <w:noProof/>
                <w14:scene3d>
                  <w14:camera w14:prst="orthographicFront"/>
                  <w14:lightRig w14:rig="threePt" w14:dir="t">
                    <w14:rot w14:lat="0" w14:lon="0" w14:rev="0"/>
                  </w14:lightRig>
                </w14:scene3d>
              </w:rPr>
              <w:t>3.2.3</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Signalizační zařízení uvnitř vozidla</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_Toc130805798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20</w:t>
            </w:r>
            <w:r w:rsidR="00FB4ABE" w:rsidRPr="00812A8F">
              <w:rPr>
                <w:rFonts w:ascii="Arial" w:hAnsi="Arial" w:cs="Arial"/>
                <w:noProof/>
                <w:webHidden/>
              </w:rPr>
              <w:fldChar w:fldCharType="end"/>
            </w:r>
          </w:hyperlink>
        </w:p>
        <w:p w14:paraId="21287378" w14:textId="2B559349"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799" w:history="1">
            <w:r w:rsidR="00FB4ABE" w:rsidRPr="002E4CA4">
              <w:rPr>
                <w:rStyle w:val="Hypertextovodkaz"/>
                <w:rFonts w:ascii="Arial" w:hAnsi="Arial" w:cs="Arial"/>
                <w:noProof/>
              </w:rPr>
              <w:t>3.3</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Informační vitríny a informační materiály ve vozidle</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_Toc130805799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20</w:t>
            </w:r>
            <w:r w:rsidR="00FB4ABE" w:rsidRPr="00812A8F">
              <w:rPr>
                <w:rFonts w:ascii="Arial" w:hAnsi="Arial" w:cs="Arial"/>
                <w:noProof/>
                <w:webHidden/>
              </w:rPr>
              <w:fldChar w:fldCharType="end"/>
            </w:r>
          </w:hyperlink>
        </w:p>
        <w:p w14:paraId="27E2941E" w14:textId="15611875"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00" w:history="1">
            <w:r w:rsidR="00FB4ABE" w:rsidRPr="002E4CA4">
              <w:rPr>
                <w:rStyle w:val="Hypertextovodkaz"/>
                <w:rFonts w:ascii="Arial" w:hAnsi="Arial" w:cs="Arial"/>
                <w:noProof/>
              </w:rPr>
              <w:t>3.4</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Vnější vzhled vozidel</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_Toc130805800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21</w:t>
            </w:r>
            <w:r w:rsidR="00FB4ABE" w:rsidRPr="00812A8F">
              <w:rPr>
                <w:rFonts w:ascii="Arial" w:hAnsi="Arial" w:cs="Arial"/>
                <w:noProof/>
                <w:webHidden/>
              </w:rPr>
              <w:fldChar w:fldCharType="end"/>
            </w:r>
          </w:hyperlink>
        </w:p>
        <w:p w14:paraId="3A590E5A" w14:textId="05CE5739"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01" w:history="1">
            <w:r w:rsidR="00FB4ABE" w:rsidRPr="002E4CA4">
              <w:rPr>
                <w:rStyle w:val="Hypertextovodkaz"/>
                <w:rFonts w:ascii="Arial" w:hAnsi="Arial" w:cs="Arial"/>
                <w:noProof/>
              </w:rPr>
              <w:t>3.5</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Informační piktogramy na vnější straně vozidla a uvnitř vozidla</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_Toc130805801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22</w:t>
            </w:r>
            <w:r w:rsidR="00FB4ABE" w:rsidRPr="00812A8F">
              <w:rPr>
                <w:rFonts w:ascii="Arial" w:hAnsi="Arial" w:cs="Arial"/>
                <w:noProof/>
                <w:webHidden/>
              </w:rPr>
              <w:fldChar w:fldCharType="end"/>
            </w:r>
          </w:hyperlink>
        </w:p>
        <w:p w14:paraId="0588692B" w14:textId="4EC56FA1"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802" w:history="1">
            <w:r w:rsidR="00FB4ABE" w:rsidRPr="002E4CA4">
              <w:rPr>
                <w:rStyle w:val="Hypertextovodkaz"/>
                <w:rFonts w:ascii="Arial" w:hAnsi="Arial" w:cs="Arial"/>
                <w:noProof/>
                <w14:scene3d>
                  <w14:camera w14:prst="orthographicFront"/>
                  <w14:lightRig w14:rig="threePt" w14:dir="t">
                    <w14:rot w14:lat="0" w14:lon="0" w14:rev="0"/>
                  </w14:lightRig>
                </w14:scene3d>
              </w:rPr>
              <w:t>3.5.1</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Informační piktogramy na vnější straně vozidla</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_Toc130805802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22</w:t>
            </w:r>
            <w:r w:rsidR="00FB4ABE" w:rsidRPr="00812A8F">
              <w:rPr>
                <w:rFonts w:ascii="Arial" w:hAnsi="Arial" w:cs="Arial"/>
                <w:noProof/>
                <w:webHidden/>
              </w:rPr>
              <w:fldChar w:fldCharType="end"/>
            </w:r>
          </w:hyperlink>
        </w:p>
        <w:p w14:paraId="5D373B42" w14:textId="06BFF5C4"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803" w:history="1">
            <w:r w:rsidR="00FB4ABE" w:rsidRPr="002E4CA4">
              <w:rPr>
                <w:rStyle w:val="Hypertextovodkaz"/>
                <w:rFonts w:ascii="Arial" w:hAnsi="Arial" w:cs="Arial"/>
                <w:noProof/>
                <w14:scene3d>
                  <w14:camera w14:prst="orthographicFront"/>
                  <w14:lightRig w14:rig="threePt" w14:dir="t">
                    <w14:rot w14:lat="0" w14:lon="0" w14:rev="0"/>
                  </w14:lightRig>
                </w14:scene3d>
              </w:rPr>
              <w:t>3.5.2</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Informační piktogramy uvnitř vozidla</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_Toc130805803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22</w:t>
            </w:r>
            <w:r w:rsidR="00FB4ABE" w:rsidRPr="00812A8F">
              <w:rPr>
                <w:rFonts w:ascii="Arial" w:hAnsi="Arial" w:cs="Arial"/>
                <w:noProof/>
                <w:webHidden/>
              </w:rPr>
              <w:fldChar w:fldCharType="end"/>
            </w:r>
          </w:hyperlink>
        </w:p>
        <w:p w14:paraId="2AE94C5D" w14:textId="3B3E31A3"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804" w:history="1">
            <w:r w:rsidR="00FB4ABE" w:rsidRPr="002E4CA4">
              <w:rPr>
                <w:rStyle w:val="Hypertextovodkaz"/>
                <w:rFonts w:ascii="Arial" w:hAnsi="Arial" w:cs="Arial"/>
                <w:noProof/>
                <w14:scene3d>
                  <w14:camera w14:prst="orthographicFront"/>
                  <w14:lightRig w14:rig="threePt" w14:dir="t">
                    <w14:rot w14:lat="0" w14:lon="0" w14:rev="0"/>
                  </w14:lightRig>
                </w14:scene3d>
              </w:rPr>
              <w:t>3.5.3</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Příklady grafické podoby piktogramů</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_Toc130805804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22</w:t>
            </w:r>
            <w:r w:rsidR="00FB4ABE" w:rsidRPr="00812A8F">
              <w:rPr>
                <w:rFonts w:ascii="Arial" w:hAnsi="Arial" w:cs="Arial"/>
                <w:noProof/>
                <w:webHidden/>
              </w:rPr>
              <w:fldChar w:fldCharType="end"/>
            </w:r>
          </w:hyperlink>
        </w:p>
        <w:p w14:paraId="53234927" w14:textId="09B2EAF4"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05" w:history="1">
            <w:r w:rsidR="00FB4ABE" w:rsidRPr="002E4CA4">
              <w:rPr>
                <w:rStyle w:val="Hypertextovodkaz"/>
                <w:rFonts w:ascii="Arial" w:hAnsi="Arial" w:cs="Arial"/>
                <w:noProof/>
              </w:rPr>
              <w:t>3.6</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Přeprava osob se sníženou schopností pohybu a orientace, dětských kočárků a invalidních vozíků</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_Toc130805805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23</w:t>
            </w:r>
            <w:r w:rsidR="00FB4ABE" w:rsidRPr="00812A8F">
              <w:rPr>
                <w:rFonts w:ascii="Arial" w:hAnsi="Arial" w:cs="Arial"/>
                <w:noProof/>
                <w:webHidden/>
              </w:rPr>
              <w:fldChar w:fldCharType="end"/>
            </w:r>
          </w:hyperlink>
        </w:p>
        <w:p w14:paraId="0BBA2DF2" w14:textId="0E949379"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06" w:history="1">
            <w:r w:rsidR="00FB4ABE" w:rsidRPr="002E4CA4">
              <w:rPr>
                <w:rStyle w:val="Hypertextovodkaz"/>
                <w:rFonts w:ascii="Arial" w:hAnsi="Arial" w:cs="Arial"/>
                <w:noProof/>
              </w:rPr>
              <w:t>3.7</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Klimatická a světelná pohoda ve vozidlech</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_Toc130805806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23</w:t>
            </w:r>
            <w:r w:rsidR="00FB4ABE" w:rsidRPr="00812A8F">
              <w:rPr>
                <w:rFonts w:ascii="Arial" w:hAnsi="Arial" w:cs="Arial"/>
                <w:noProof/>
                <w:webHidden/>
              </w:rPr>
              <w:fldChar w:fldCharType="end"/>
            </w:r>
          </w:hyperlink>
        </w:p>
        <w:p w14:paraId="0081490D" w14:textId="6336A443"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807" w:history="1">
            <w:r w:rsidR="00FB4ABE" w:rsidRPr="002E4CA4">
              <w:rPr>
                <w:rStyle w:val="Hypertextovodkaz"/>
                <w:rFonts w:ascii="Arial" w:hAnsi="Arial" w:cs="Arial"/>
                <w:noProof/>
                <w14:scene3d>
                  <w14:camera w14:prst="orthographicFront"/>
                  <w14:lightRig w14:rig="threePt" w14:dir="t">
                    <w14:rot w14:lat="0" w14:lon="0" w14:rev="0"/>
                  </w14:lightRig>
                </w14:scene3d>
              </w:rPr>
              <w:t>3.7.1</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Klimatická pohoda ve vozidlech</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_Toc130805807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23</w:t>
            </w:r>
            <w:r w:rsidR="00FB4ABE" w:rsidRPr="00812A8F">
              <w:rPr>
                <w:rFonts w:ascii="Arial" w:hAnsi="Arial" w:cs="Arial"/>
                <w:noProof/>
                <w:webHidden/>
              </w:rPr>
              <w:fldChar w:fldCharType="end"/>
            </w:r>
          </w:hyperlink>
        </w:p>
        <w:p w14:paraId="7ADC2AAC" w14:textId="15054CF7"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808" w:history="1">
            <w:r w:rsidR="00FB4ABE" w:rsidRPr="002E4CA4">
              <w:rPr>
                <w:rStyle w:val="Hypertextovodkaz"/>
                <w:rFonts w:ascii="Arial" w:hAnsi="Arial" w:cs="Arial"/>
                <w:noProof/>
                <w14:scene3d>
                  <w14:camera w14:prst="orthographicFront"/>
                  <w14:lightRig w14:rig="threePt" w14:dir="t">
                    <w14:rot w14:lat="0" w14:lon="0" w14:rev="0"/>
                  </w14:lightRig>
                </w14:scene3d>
              </w:rPr>
              <w:t>3.7.2</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Světelná pohoda ve vozidlech</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_Toc130805808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24</w:t>
            </w:r>
            <w:r w:rsidR="00FB4ABE" w:rsidRPr="00812A8F">
              <w:rPr>
                <w:rFonts w:ascii="Arial" w:hAnsi="Arial" w:cs="Arial"/>
                <w:noProof/>
                <w:webHidden/>
              </w:rPr>
              <w:fldChar w:fldCharType="end"/>
            </w:r>
          </w:hyperlink>
        </w:p>
        <w:p w14:paraId="6B5DF61A" w14:textId="4C3CFEAA"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09" w:history="1">
            <w:r w:rsidR="00FB4ABE" w:rsidRPr="002E4CA4">
              <w:rPr>
                <w:rStyle w:val="Hypertextovodkaz"/>
                <w:rFonts w:ascii="Arial" w:hAnsi="Arial" w:cs="Arial"/>
                <w:noProof/>
              </w:rPr>
              <w:t>3.8</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Čistota vozidel</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_Toc130805809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24</w:t>
            </w:r>
            <w:r w:rsidR="00FB4ABE" w:rsidRPr="00812A8F">
              <w:rPr>
                <w:rFonts w:ascii="Arial" w:hAnsi="Arial" w:cs="Arial"/>
                <w:noProof/>
                <w:webHidden/>
              </w:rPr>
              <w:fldChar w:fldCharType="end"/>
            </w:r>
          </w:hyperlink>
        </w:p>
        <w:p w14:paraId="0EB7454D" w14:textId="6F12DDA8"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10" w:history="1">
            <w:r w:rsidR="00FB4ABE" w:rsidRPr="002E4CA4">
              <w:rPr>
                <w:rStyle w:val="Hypertextovodkaz"/>
                <w:rFonts w:ascii="Arial" w:hAnsi="Arial" w:cs="Arial"/>
                <w:noProof/>
              </w:rPr>
              <w:t>3.9</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Technický stav a průměrné stáří vozidel</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_Toc130805810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25</w:t>
            </w:r>
            <w:r w:rsidR="00FB4ABE" w:rsidRPr="00812A8F">
              <w:rPr>
                <w:rFonts w:ascii="Arial" w:hAnsi="Arial" w:cs="Arial"/>
                <w:noProof/>
                <w:webHidden/>
              </w:rPr>
              <w:fldChar w:fldCharType="end"/>
            </w:r>
          </w:hyperlink>
        </w:p>
        <w:p w14:paraId="27EA4635" w14:textId="2A845121"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11" w:history="1">
            <w:r w:rsidR="00FB4ABE" w:rsidRPr="002E4CA4">
              <w:rPr>
                <w:rStyle w:val="Hypertextovodkaz"/>
                <w:rFonts w:ascii="Arial" w:hAnsi="Arial" w:cs="Arial"/>
                <w:noProof/>
              </w:rPr>
              <w:t>3.10</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Certifikace vozidel a vybavení</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_Toc130805811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26</w:t>
            </w:r>
            <w:r w:rsidR="00FB4ABE" w:rsidRPr="00812A8F">
              <w:rPr>
                <w:rFonts w:ascii="Arial" w:hAnsi="Arial" w:cs="Arial"/>
                <w:noProof/>
                <w:webHidden/>
              </w:rPr>
              <w:fldChar w:fldCharType="end"/>
            </w:r>
          </w:hyperlink>
        </w:p>
        <w:p w14:paraId="619431AC" w14:textId="45044F50" w:rsidR="00FB4ABE" w:rsidRPr="00812A8F" w:rsidRDefault="00000000" w:rsidP="000F0CEA">
          <w:pPr>
            <w:pStyle w:val="Obsah1"/>
            <w:tabs>
              <w:tab w:val="left" w:pos="440"/>
              <w:tab w:val="right" w:leader="dot" w:pos="9062"/>
            </w:tabs>
            <w:jc w:val="both"/>
            <w:rPr>
              <w:rFonts w:ascii="Arial" w:eastAsiaTheme="minorEastAsia" w:hAnsi="Arial" w:cs="Arial"/>
              <w:noProof/>
              <w:lang w:eastAsia="cs-CZ"/>
            </w:rPr>
          </w:pPr>
          <w:hyperlink w:anchor="_Toc130805812" w:history="1">
            <w:r w:rsidR="00FB4ABE" w:rsidRPr="002E4CA4">
              <w:rPr>
                <w:rStyle w:val="Hypertextovodkaz"/>
                <w:rFonts w:ascii="Arial" w:hAnsi="Arial" w:cs="Arial"/>
                <w:noProof/>
                <w14:scene3d>
                  <w14:camera w14:prst="orthographicFront"/>
                  <w14:lightRig w14:rig="threePt" w14:dir="t">
                    <w14:rot w14:lat="0" w14:lon="0" w14:rev="0"/>
                  </w14:lightRig>
                </w14:scene3d>
              </w:rPr>
              <w:t>4</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STANDARD OZNAČENÍ, VYBAVENÍ A VZHLEDU ZASTÁVEK</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_Toc130805812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26</w:t>
            </w:r>
            <w:r w:rsidR="00FB4ABE" w:rsidRPr="00812A8F">
              <w:rPr>
                <w:rFonts w:ascii="Arial" w:hAnsi="Arial" w:cs="Arial"/>
                <w:noProof/>
                <w:webHidden/>
              </w:rPr>
              <w:fldChar w:fldCharType="end"/>
            </w:r>
          </w:hyperlink>
        </w:p>
        <w:p w14:paraId="0D428C33" w14:textId="5FC0FD74"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13" w:history="1">
            <w:r w:rsidR="00FB4ABE" w:rsidRPr="002E4CA4">
              <w:rPr>
                <w:rStyle w:val="Hypertextovodkaz"/>
                <w:rFonts w:ascii="Arial" w:hAnsi="Arial" w:cs="Arial"/>
                <w:noProof/>
              </w:rPr>
              <w:t>4.1</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Kategorie zastávek VDV</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_Toc130805813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27</w:t>
            </w:r>
            <w:r w:rsidR="00FB4ABE" w:rsidRPr="00812A8F">
              <w:rPr>
                <w:rFonts w:ascii="Arial" w:hAnsi="Arial" w:cs="Arial"/>
                <w:noProof/>
                <w:webHidden/>
              </w:rPr>
              <w:fldChar w:fldCharType="end"/>
            </w:r>
          </w:hyperlink>
        </w:p>
        <w:p w14:paraId="4D09258B" w14:textId="08670BF0"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14" w:history="1">
            <w:r w:rsidR="00FB4ABE" w:rsidRPr="002E4CA4">
              <w:rPr>
                <w:rStyle w:val="Hypertextovodkaz"/>
                <w:rFonts w:ascii="Arial" w:hAnsi="Arial" w:cs="Arial"/>
                <w:noProof/>
              </w:rPr>
              <w:t>4.2</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Značení a vybavení zastávek</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_Toc130805814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27</w:t>
            </w:r>
            <w:r w:rsidR="00FB4ABE" w:rsidRPr="00812A8F">
              <w:rPr>
                <w:rFonts w:ascii="Arial" w:hAnsi="Arial" w:cs="Arial"/>
                <w:noProof/>
                <w:webHidden/>
              </w:rPr>
              <w:fldChar w:fldCharType="end"/>
            </w:r>
          </w:hyperlink>
        </w:p>
        <w:p w14:paraId="72F214FE" w14:textId="27847A3E"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815" w:history="1">
            <w:r w:rsidR="00FB4ABE" w:rsidRPr="002E4CA4">
              <w:rPr>
                <w:rStyle w:val="Hypertextovodkaz"/>
                <w:rFonts w:ascii="Arial" w:hAnsi="Arial" w:cs="Arial"/>
                <w:noProof/>
                <w14:scene3d>
                  <w14:camera w14:prst="orthographicFront"/>
                  <w14:lightRig w14:rig="threePt" w14:dir="t">
                    <w14:rot w14:lat="0" w14:lon="0" w14:rev="0"/>
                  </w14:lightRig>
                </w14:scene3d>
              </w:rPr>
              <w:t>4.2.1</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Zařízení pro zveřejňování jízdních řádů</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_Toc130805815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28</w:t>
            </w:r>
            <w:r w:rsidR="00FB4ABE" w:rsidRPr="00812A8F">
              <w:rPr>
                <w:rFonts w:ascii="Arial" w:hAnsi="Arial" w:cs="Arial"/>
                <w:noProof/>
                <w:webHidden/>
              </w:rPr>
              <w:fldChar w:fldCharType="end"/>
            </w:r>
          </w:hyperlink>
        </w:p>
        <w:p w14:paraId="4C1C49C3" w14:textId="67D339FB"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816" w:history="1">
            <w:r w:rsidR="00FB4ABE" w:rsidRPr="002E4CA4">
              <w:rPr>
                <w:rStyle w:val="Hypertextovodkaz"/>
                <w:rFonts w:ascii="Arial" w:hAnsi="Arial" w:cs="Arial"/>
                <w:noProof/>
                <w14:scene3d>
                  <w14:camera w14:prst="orthographicFront"/>
                  <w14:lightRig w14:rig="threePt" w14:dir="t">
                    <w14:rot w14:lat="0" w14:lon="0" w14:rev="0"/>
                  </w14:lightRig>
                </w14:scene3d>
              </w:rPr>
              <w:t>4.2.2</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Standardní rozmístění informací</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_Toc130805816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28</w:t>
            </w:r>
            <w:r w:rsidR="00FB4ABE" w:rsidRPr="00812A8F">
              <w:rPr>
                <w:rFonts w:ascii="Arial" w:hAnsi="Arial" w:cs="Arial"/>
                <w:noProof/>
                <w:webHidden/>
              </w:rPr>
              <w:fldChar w:fldCharType="end"/>
            </w:r>
          </w:hyperlink>
        </w:p>
        <w:p w14:paraId="7446907C" w14:textId="02496291"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817" w:history="1">
            <w:r w:rsidR="00FB4ABE" w:rsidRPr="002E4CA4">
              <w:rPr>
                <w:rStyle w:val="Hypertextovodkaz"/>
                <w:rFonts w:ascii="Arial" w:hAnsi="Arial" w:cs="Arial"/>
                <w:noProof/>
                <w14:scene3d>
                  <w14:camera w14:prst="orthographicFront"/>
                  <w14:lightRig w14:rig="threePt" w14:dir="t">
                    <w14:rot w14:lat="0" w14:lon="0" w14:rev="0"/>
                  </w14:lightRig>
                </w14:scene3d>
              </w:rPr>
              <w:t>4.2.3</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Další povinnosti vlastníka zařízení pro zveřejňování jízdních řádů</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_Toc130805817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29</w:t>
            </w:r>
            <w:r w:rsidR="00FB4ABE" w:rsidRPr="00812A8F">
              <w:rPr>
                <w:rFonts w:ascii="Arial" w:hAnsi="Arial" w:cs="Arial"/>
                <w:noProof/>
                <w:webHidden/>
              </w:rPr>
              <w:fldChar w:fldCharType="end"/>
            </w:r>
          </w:hyperlink>
        </w:p>
        <w:p w14:paraId="5221CC4C" w14:textId="33F22A53"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18" w:history="1">
            <w:r w:rsidR="00FB4ABE" w:rsidRPr="002E4CA4">
              <w:rPr>
                <w:rStyle w:val="Hypertextovodkaz"/>
                <w:rFonts w:ascii="Arial" w:hAnsi="Arial" w:cs="Arial"/>
                <w:noProof/>
              </w:rPr>
              <w:t>4.3</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Tabulka s dalšími dopravními informacemi</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_Toc130805818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30</w:t>
            </w:r>
            <w:r w:rsidR="00FB4ABE" w:rsidRPr="00812A8F">
              <w:rPr>
                <w:rFonts w:ascii="Arial" w:hAnsi="Arial" w:cs="Arial"/>
                <w:noProof/>
                <w:webHidden/>
              </w:rPr>
              <w:fldChar w:fldCharType="end"/>
            </w:r>
          </w:hyperlink>
        </w:p>
        <w:p w14:paraId="75A76522" w14:textId="4E656245"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819" w:history="1">
            <w:r w:rsidR="00FB4ABE" w:rsidRPr="002E4CA4">
              <w:rPr>
                <w:rStyle w:val="Hypertextovodkaz"/>
                <w:rFonts w:ascii="Arial" w:hAnsi="Arial" w:cs="Arial"/>
                <w:noProof/>
                <w14:scene3d>
                  <w14:camera w14:prst="orthographicFront"/>
                  <w14:lightRig w14:rig="threePt" w14:dir="t">
                    <w14:rot w14:lat="0" w14:lon="0" w14:rev="0"/>
                  </w14:lightRig>
                </w14:scene3d>
              </w:rPr>
              <w:t>4.3.1</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Tabulky s dalšími dopravními informacemi v zastávkách I. třídy</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_Toc130805819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30</w:t>
            </w:r>
            <w:r w:rsidR="00FB4ABE" w:rsidRPr="00812A8F">
              <w:rPr>
                <w:rFonts w:ascii="Arial" w:hAnsi="Arial" w:cs="Arial"/>
                <w:noProof/>
                <w:webHidden/>
              </w:rPr>
              <w:fldChar w:fldCharType="end"/>
            </w:r>
          </w:hyperlink>
        </w:p>
        <w:p w14:paraId="31DFCE47" w14:textId="4C8D872F"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820" w:history="1">
            <w:r w:rsidR="00FB4ABE" w:rsidRPr="002E4CA4">
              <w:rPr>
                <w:rStyle w:val="Hypertextovodkaz"/>
                <w:rFonts w:ascii="Arial" w:hAnsi="Arial" w:cs="Arial"/>
                <w:noProof/>
                <w14:scene3d>
                  <w14:camera w14:prst="orthographicFront"/>
                  <w14:lightRig w14:rig="threePt" w14:dir="t">
                    <w14:rot w14:lat="0" w14:lon="0" w14:rev="0"/>
                  </w14:lightRig>
                </w14:scene3d>
              </w:rPr>
              <w:t>4.3.2</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Tabulka s dalšími dopravními informacemi v zastávkách II. třídy</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_Toc130805820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30</w:t>
            </w:r>
            <w:r w:rsidR="00FB4ABE" w:rsidRPr="00812A8F">
              <w:rPr>
                <w:rFonts w:ascii="Arial" w:hAnsi="Arial" w:cs="Arial"/>
                <w:noProof/>
                <w:webHidden/>
              </w:rPr>
              <w:fldChar w:fldCharType="end"/>
            </w:r>
          </w:hyperlink>
        </w:p>
        <w:p w14:paraId="71F93642" w14:textId="6AAD1F08"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21" w:history="1">
            <w:r w:rsidR="00FB4ABE" w:rsidRPr="002E4CA4">
              <w:rPr>
                <w:rStyle w:val="Hypertextovodkaz"/>
                <w:rFonts w:ascii="Arial" w:hAnsi="Arial" w:cs="Arial"/>
                <w:noProof/>
              </w:rPr>
              <w:t>4.4</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Označení zastávek</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_Toc130805821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31</w:t>
            </w:r>
            <w:r w:rsidR="00FB4ABE" w:rsidRPr="00812A8F">
              <w:rPr>
                <w:rFonts w:ascii="Arial" w:hAnsi="Arial" w:cs="Arial"/>
                <w:noProof/>
                <w:webHidden/>
              </w:rPr>
              <w:fldChar w:fldCharType="end"/>
            </w:r>
          </w:hyperlink>
        </w:p>
        <w:p w14:paraId="00A37239" w14:textId="510E991E"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822" w:history="1">
            <w:r w:rsidR="00FB4ABE" w:rsidRPr="002E4CA4">
              <w:rPr>
                <w:rStyle w:val="Hypertextovodkaz"/>
                <w:rFonts w:ascii="Arial" w:hAnsi="Arial" w:cs="Arial"/>
                <w:noProof/>
                <w14:scene3d>
                  <w14:camera w14:prst="orthographicFront"/>
                  <w14:lightRig w14:rig="threePt" w14:dir="t">
                    <w14:rot w14:lat="0" w14:lon="0" w14:rev="0"/>
                  </w14:lightRig>
                </w14:scene3d>
              </w:rPr>
              <w:t>4.4.1</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Zastávky skupiny A</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_Toc130805822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31</w:t>
            </w:r>
            <w:r w:rsidR="00FB4ABE" w:rsidRPr="00812A8F">
              <w:rPr>
                <w:rFonts w:ascii="Arial" w:hAnsi="Arial" w:cs="Arial"/>
                <w:noProof/>
                <w:webHidden/>
              </w:rPr>
              <w:fldChar w:fldCharType="end"/>
            </w:r>
          </w:hyperlink>
        </w:p>
        <w:p w14:paraId="1961AC15" w14:textId="09DC80B7"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823" w:history="1">
            <w:r w:rsidR="00FB4ABE" w:rsidRPr="002E4CA4">
              <w:rPr>
                <w:rStyle w:val="Hypertextovodkaz"/>
                <w:rFonts w:ascii="Arial" w:hAnsi="Arial" w:cs="Arial"/>
                <w:noProof/>
                <w14:scene3d>
                  <w14:camera w14:prst="orthographicFront"/>
                  <w14:lightRig w14:rig="threePt" w14:dir="t">
                    <w14:rot w14:lat="0" w14:lon="0" w14:rev="0"/>
                  </w14:lightRig>
                </w14:scene3d>
              </w:rPr>
              <w:t>4.4.2</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Zastávky skupiny B – standard designu VDV</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_Toc130805823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31</w:t>
            </w:r>
            <w:r w:rsidR="00FB4ABE" w:rsidRPr="00812A8F">
              <w:rPr>
                <w:rFonts w:ascii="Arial" w:hAnsi="Arial" w:cs="Arial"/>
                <w:noProof/>
                <w:webHidden/>
              </w:rPr>
              <w:fldChar w:fldCharType="end"/>
            </w:r>
          </w:hyperlink>
        </w:p>
        <w:p w14:paraId="53135E05" w14:textId="00312BED"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24" w:history="1">
            <w:r w:rsidR="00FB4ABE" w:rsidRPr="002E4CA4">
              <w:rPr>
                <w:rStyle w:val="Hypertextovodkaz"/>
                <w:rFonts w:ascii="Arial" w:hAnsi="Arial" w:cs="Arial"/>
                <w:noProof/>
              </w:rPr>
              <w:t>4.5</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Vlastnictví zastávek IDS VDV</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_Toc130805824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32</w:t>
            </w:r>
            <w:r w:rsidR="00FB4ABE" w:rsidRPr="00812A8F">
              <w:rPr>
                <w:rFonts w:ascii="Arial" w:hAnsi="Arial" w:cs="Arial"/>
                <w:noProof/>
                <w:webHidden/>
              </w:rPr>
              <w:fldChar w:fldCharType="end"/>
            </w:r>
          </w:hyperlink>
        </w:p>
        <w:p w14:paraId="290ADA98" w14:textId="0F596A32"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25" w:history="1">
            <w:r w:rsidR="00FB4ABE" w:rsidRPr="002E4CA4">
              <w:rPr>
                <w:rStyle w:val="Hypertextovodkaz"/>
                <w:rFonts w:ascii="Arial" w:hAnsi="Arial" w:cs="Arial"/>
                <w:noProof/>
              </w:rPr>
              <w:t>4.6</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Dočasné označování zastávek</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_Toc130805825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32</w:t>
            </w:r>
            <w:r w:rsidR="00FB4ABE" w:rsidRPr="00812A8F">
              <w:rPr>
                <w:rFonts w:ascii="Arial" w:hAnsi="Arial" w:cs="Arial"/>
                <w:noProof/>
                <w:webHidden/>
              </w:rPr>
              <w:fldChar w:fldCharType="end"/>
            </w:r>
          </w:hyperlink>
        </w:p>
        <w:p w14:paraId="2070C340" w14:textId="73ACAF7A"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26" w:history="1">
            <w:r w:rsidR="00FB4ABE" w:rsidRPr="002E4CA4">
              <w:rPr>
                <w:rStyle w:val="Hypertextovodkaz"/>
                <w:rFonts w:ascii="Arial" w:hAnsi="Arial" w:cs="Arial"/>
                <w:noProof/>
              </w:rPr>
              <w:t>4.7</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Pravidelná kontrola a údržba zastávek IDS VDV</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_Toc130805826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32</w:t>
            </w:r>
            <w:r w:rsidR="00FB4ABE" w:rsidRPr="00812A8F">
              <w:rPr>
                <w:rFonts w:ascii="Arial" w:hAnsi="Arial" w:cs="Arial"/>
                <w:noProof/>
                <w:webHidden/>
              </w:rPr>
              <w:fldChar w:fldCharType="end"/>
            </w:r>
          </w:hyperlink>
        </w:p>
        <w:p w14:paraId="20FF3369" w14:textId="6406D5CC" w:rsidR="00FB4ABE" w:rsidRPr="00812A8F" w:rsidRDefault="00000000" w:rsidP="000F0CEA">
          <w:pPr>
            <w:pStyle w:val="Obsah1"/>
            <w:tabs>
              <w:tab w:val="left" w:pos="440"/>
              <w:tab w:val="right" w:leader="dot" w:pos="9062"/>
            </w:tabs>
            <w:jc w:val="both"/>
            <w:rPr>
              <w:rFonts w:ascii="Arial" w:eastAsiaTheme="minorEastAsia" w:hAnsi="Arial" w:cs="Arial"/>
              <w:noProof/>
              <w:lang w:eastAsia="cs-CZ"/>
            </w:rPr>
          </w:pPr>
          <w:hyperlink w:anchor="_Toc130805827" w:history="1">
            <w:r w:rsidR="00FB4ABE" w:rsidRPr="002E4CA4">
              <w:rPr>
                <w:rStyle w:val="Hypertextovodkaz"/>
                <w:rFonts w:ascii="Arial" w:hAnsi="Arial" w:cs="Arial"/>
                <w:noProof/>
                <w14:scene3d>
                  <w14:camera w14:prst="orthographicFront"/>
                  <w14:lightRig w14:rig="threePt" w14:dir="t">
                    <w14:rot w14:lat="0" w14:lon="0" w14:rev="0"/>
                  </w14:lightRig>
                </w14:scene3d>
              </w:rPr>
              <w:t>5</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STANDARD PODOBY JÍZDNÍCH ŘÁDŮ</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_Toc130805827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33</w:t>
            </w:r>
            <w:r w:rsidR="00FB4ABE" w:rsidRPr="00812A8F">
              <w:rPr>
                <w:rFonts w:ascii="Arial" w:hAnsi="Arial" w:cs="Arial"/>
                <w:noProof/>
                <w:webHidden/>
              </w:rPr>
              <w:fldChar w:fldCharType="end"/>
            </w:r>
          </w:hyperlink>
        </w:p>
        <w:p w14:paraId="79640FB8" w14:textId="7618648B" w:rsidR="00FB4ABE" w:rsidRPr="00812A8F" w:rsidRDefault="00000000" w:rsidP="000F0CEA">
          <w:pPr>
            <w:pStyle w:val="Obsah1"/>
            <w:tabs>
              <w:tab w:val="left" w:pos="440"/>
              <w:tab w:val="right" w:leader="dot" w:pos="9062"/>
            </w:tabs>
            <w:jc w:val="both"/>
            <w:rPr>
              <w:rFonts w:ascii="Arial" w:eastAsiaTheme="minorEastAsia" w:hAnsi="Arial" w:cs="Arial"/>
              <w:noProof/>
              <w:lang w:eastAsia="cs-CZ"/>
            </w:rPr>
          </w:pPr>
          <w:hyperlink w:anchor="_Toc130805828" w:history="1">
            <w:r w:rsidR="00FB4ABE" w:rsidRPr="002E4CA4">
              <w:rPr>
                <w:rStyle w:val="Hypertextovodkaz"/>
                <w:rFonts w:ascii="Arial" w:hAnsi="Arial" w:cs="Arial"/>
                <w:noProof/>
                <w14:scene3d>
                  <w14:camera w14:prst="orthographicFront"/>
                  <w14:lightRig w14:rig="threePt" w14:dir="t">
                    <w14:rot w14:lat="0" w14:lon="0" w14:rev="0"/>
                  </w14:lightRig>
                </w14:scene3d>
              </w:rPr>
              <w:t>6</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STANDARD JÍZDNÍCH DOKLADŮ</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_Toc130805828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33</w:t>
            </w:r>
            <w:r w:rsidR="00FB4ABE" w:rsidRPr="00812A8F">
              <w:rPr>
                <w:rFonts w:ascii="Arial" w:hAnsi="Arial" w:cs="Arial"/>
                <w:noProof/>
                <w:webHidden/>
              </w:rPr>
              <w:fldChar w:fldCharType="end"/>
            </w:r>
          </w:hyperlink>
        </w:p>
        <w:p w14:paraId="0EBBF81D" w14:textId="6AAA6822"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29" w:history="1">
            <w:r w:rsidR="00FB4ABE" w:rsidRPr="002E4CA4">
              <w:rPr>
                <w:rStyle w:val="Hypertextovodkaz"/>
                <w:rFonts w:ascii="Arial" w:hAnsi="Arial" w:cs="Arial"/>
                <w:noProof/>
              </w:rPr>
              <w:t>6.1</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Papírové jízdní doklady</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_Toc130805829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33</w:t>
            </w:r>
            <w:r w:rsidR="00FB4ABE" w:rsidRPr="00812A8F">
              <w:rPr>
                <w:rFonts w:ascii="Arial" w:hAnsi="Arial" w:cs="Arial"/>
                <w:noProof/>
                <w:webHidden/>
              </w:rPr>
              <w:fldChar w:fldCharType="end"/>
            </w:r>
          </w:hyperlink>
        </w:p>
        <w:p w14:paraId="5C2A2429" w14:textId="5A6B9A45" w:rsidR="00FB4ABE" w:rsidRPr="00812A8F" w:rsidRDefault="00000000" w:rsidP="000F0CEA">
          <w:pPr>
            <w:pStyle w:val="Obsah1"/>
            <w:tabs>
              <w:tab w:val="left" w:pos="440"/>
              <w:tab w:val="right" w:leader="dot" w:pos="9062"/>
            </w:tabs>
            <w:jc w:val="both"/>
            <w:rPr>
              <w:rFonts w:ascii="Arial" w:eastAsiaTheme="minorEastAsia" w:hAnsi="Arial" w:cs="Arial"/>
              <w:noProof/>
              <w:lang w:eastAsia="cs-CZ"/>
            </w:rPr>
          </w:pPr>
          <w:hyperlink w:anchor="_Toc130805830" w:history="1">
            <w:r w:rsidR="00FB4ABE" w:rsidRPr="002E4CA4">
              <w:rPr>
                <w:rStyle w:val="Hypertextovodkaz"/>
                <w:rFonts w:ascii="Arial" w:hAnsi="Arial" w:cs="Arial"/>
                <w:noProof/>
                <w14:scene3d>
                  <w14:camera w14:prst="orthographicFront"/>
                  <w14:lightRig w14:rig="threePt" w14:dir="t">
                    <w14:rot w14:lat="0" w14:lon="0" w14:rev="0"/>
                  </w14:lightRig>
                </w14:scene3d>
              </w:rPr>
              <w:t>7</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STANDARD DOPRAVNÍCH VÝKONŮ</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_Toc130805830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34</w:t>
            </w:r>
            <w:r w:rsidR="00FB4ABE" w:rsidRPr="00812A8F">
              <w:rPr>
                <w:rFonts w:ascii="Arial" w:hAnsi="Arial" w:cs="Arial"/>
                <w:noProof/>
                <w:webHidden/>
              </w:rPr>
              <w:fldChar w:fldCharType="end"/>
            </w:r>
          </w:hyperlink>
        </w:p>
        <w:p w14:paraId="57BA1880" w14:textId="483E42B9"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31" w:history="1">
            <w:r w:rsidR="00FB4ABE" w:rsidRPr="002E4CA4">
              <w:rPr>
                <w:rStyle w:val="Hypertextovodkaz"/>
                <w:rFonts w:ascii="Arial" w:hAnsi="Arial" w:cs="Arial"/>
                <w:noProof/>
              </w:rPr>
              <w:t>7.1</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Zajištění dopravy dle jízdních řádů</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_Toc130805831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34</w:t>
            </w:r>
            <w:r w:rsidR="00FB4ABE" w:rsidRPr="00812A8F">
              <w:rPr>
                <w:rFonts w:ascii="Arial" w:hAnsi="Arial" w:cs="Arial"/>
                <w:noProof/>
                <w:webHidden/>
              </w:rPr>
              <w:fldChar w:fldCharType="end"/>
            </w:r>
          </w:hyperlink>
        </w:p>
        <w:p w14:paraId="194ADE03" w14:textId="303A38CD"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32" w:history="1">
            <w:r w:rsidR="00FB4ABE" w:rsidRPr="002E4CA4">
              <w:rPr>
                <w:rStyle w:val="Hypertextovodkaz"/>
                <w:rFonts w:ascii="Arial" w:hAnsi="Arial" w:cs="Arial"/>
                <w:noProof/>
              </w:rPr>
              <w:t>7.2</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Přesnost a přistavování vozidel na zastávky</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_Toc130805832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34</w:t>
            </w:r>
            <w:r w:rsidR="00FB4ABE" w:rsidRPr="00812A8F">
              <w:rPr>
                <w:rFonts w:ascii="Arial" w:hAnsi="Arial" w:cs="Arial"/>
                <w:noProof/>
                <w:webHidden/>
              </w:rPr>
              <w:fldChar w:fldCharType="end"/>
            </w:r>
          </w:hyperlink>
        </w:p>
        <w:p w14:paraId="6833E810" w14:textId="64EB11D0"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33" w:history="1">
            <w:r w:rsidR="00FB4ABE" w:rsidRPr="002E4CA4">
              <w:rPr>
                <w:rStyle w:val="Hypertextovodkaz"/>
                <w:rFonts w:ascii="Arial" w:hAnsi="Arial" w:cs="Arial"/>
                <w:noProof/>
              </w:rPr>
              <w:t>7.3</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Návaznost spojů</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_Toc130805833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35</w:t>
            </w:r>
            <w:r w:rsidR="00FB4ABE" w:rsidRPr="00812A8F">
              <w:rPr>
                <w:rFonts w:ascii="Arial" w:hAnsi="Arial" w:cs="Arial"/>
                <w:noProof/>
                <w:webHidden/>
              </w:rPr>
              <w:fldChar w:fldCharType="end"/>
            </w:r>
          </w:hyperlink>
        </w:p>
        <w:p w14:paraId="2A5A98E3" w14:textId="0A1FD2E5"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34" w:history="1">
            <w:r w:rsidR="00FB4ABE" w:rsidRPr="002E4CA4">
              <w:rPr>
                <w:rStyle w:val="Hypertextovodkaz"/>
                <w:rFonts w:ascii="Arial" w:hAnsi="Arial" w:cs="Arial"/>
                <w:noProof/>
              </w:rPr>
              <w:t>7.4</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Mimořádnosti v dopravě</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_Toc130805834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36</w:t>
            </w:r>
            <w:r w:rsidR="00FB4ABE" w:rsidRPr="00812A8F">
              <w:rPr>
                <w:rFonts w:ascii="Arial" w:hAnsi="Arial" w:cs="Arial"/>
                <w:noProof/>
                <w:webHidden/>
              </w:rPr>
              <w:fldChar w:fldCharType="end"/>
            </w:r>
          </w:hyperlink>
        </w:p>
        <w:p w14:paraId="70A80598" w14:textId="10C20DEC"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835" w:history="1">
            <w:r w:rsidR="00FB4ABE" w:rsidRPr="002E4CA4">
              <w:rPr>
                <w:rStyle w:val="Hypertextovodkaz"/>
                <w:rFonts w:ascii="Arial" w:hAnsi="Arial" w:cs="Arial"/>
                <w:noProof/>
                <w14:scene3d>
                  <w14:camera w14:prst="orthographicFront"/>
                  <w14:lightRig w14:rig="threePt" w14:dir="t">
                    <w14:rot w14:lat="0" w14:lon="0" w14:rev="0"/>
                  </w14:lightRig>
                </w14:scene3d>
              </w:rPr>
              <w:t>7.4.1</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Mimořádnosti v dopravě způsobené dopravcem</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_Toc130805835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36</w:t>
            </w:r>
            <w:r w:rsidR="00FB4ABE" w:rsidRPr="00812A8F">
              <w:rPr>
                <w:rFonts w:ascii="Arial" w:hAnsi="Arial" w:cs="Arial"/>
                <w:noProof/>
                <w:webHidden/>
              </w:rPr>
              <w:fldChar w:fldCharType="end"/>
            </w:r>
          </w:hyperlink>
        </w:p>
        <w:p w14:paraId="78EB7CD8" w14:textId="38705CC0"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836" w:history="1">
            <w:r w:rsidR="00FB4ABE" w:rsidRPr="002E4CA4">
              <w:rPr>
                <w:rStyle w:val="Hypertextovodkaz"/>
                <w:rFonts w:ascii="Arial" w:hAnsi="Arial" w:cs="Arial"/>
                <w:noProof/>
                <w14:scene3d>
                  <w14:camera w14:prst="orthographicFront"/>
                  <w14:lightRig w14:rig="threePt" w14:dir="t">
                    <w14:rot w14:lat="0" w14:lon="0" w14:rev="0"/>
                  </w14:lightRig>
                </w14:scene3d>
              </w:rPr>
              <w:t>7.4.2</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Mimořádnosti v dopravě nezávislé na dopravci</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_Toc130805836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37</w:t>
            </w:r>
            <w:r w:rsidR="00FB4ABE" w:rsidRPr="00812A8F">
              <w:rPr>
                <w:rFonts w:ascii="Arial" w:hAnsi="Arial" w:cs="Arial"/>
                <w:noProof/>
                <w:webHidden/>
              </w:rPr>
              <w:fldChar w:fldCharType="end"/>
            </w:r>
          </w:hyperlink>
        </w:p>
        <w:p w14:paraId="7D216892" w14:textId="17731B8C"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837" w:history="1">
            <w:r w:rsidR="00FB4ABE" w:rsidRPr="002E4CA4">
              <w:rPr>
                <w:rStyle w:val="Hypertextovodkaz"/>
                <w:rFonts w:ascii="Arial" w:hAnsi="Arial" w:cs="Arial"/>
                <w:noProof/>
                <w14:scene3d>
                  <w14:camera w14:prst="orthographicFront"/>
                  <w14:lightRig w14:rig="threePt" w14:dir="t">
                    <w14:rot w14:lat="0" w14:lon="0" w14:rev="0"/>
                  </w14:lightRig>
                </w14:scene3d>
              </w:rPr>
              <w:t>7.4.3</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Postup v případě mimořádnosti v dopravě</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_Toc130805837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37</w:t>
            </w:r>
            <w:r w:rsidR="00FB4ABE" w:rsidRPr="00812A8F">
              <w:rPr>
                <w:rFonts w:ascii="Arial" w:hAnsi="Arial" w:cs="Arial"/>
                <w:noProof/>
                <w:webHidden/>
              </w:rPr>
              <w:fldChar w:fldCharType="end"/>
            </w:r>
          </w:hyperlink>
        </w:p>
        <w:p w14:paraId="05B59DDB" w14:textId="617DC9CD"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38" w:history="1">
            <w:r w:rsidR="00FB4ABE" w:rsidRPr="002E4CA4">
              <w:rPr>
                <w:rStyle w:val="Hypertextovodkaz"/>
                <w:rFonts w:ascii="Arial" w:hAnsi="Arial" w:cs="Arial"/>
                <w:noProof/>
              </w:rPr>
              <w:t>7.5</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Záznam o provozu vozidla</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_Toc130805838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38</w:t>
            </w:r>
            <w:r w:rsidR="00FB4ABE" w:rsidRPr="00812A8F">
              <w:rPr>
                <w:rFonts w:ascii="Arial" w:hAnsi="Arial" w:cs="Arial"/>
                <w:noProof/>
                <w:webHidden/>
              </w:rPr>
              <w:fldChar w:fldCharType="end"/>
            </w:r>
          </w:hyperlink>
        </w:p>
        <w:p w14:paraId="237594EE" w14:textId="16D8E35C"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39" w:history="1">
            <w:r w:rsidR="00FB4ABE" w:rsidRPr="002E4CA4">
              <w:rPr>
                <w:rStyle w:val="Hypertextovodkaz"/>
                <w:rFonts w:ascii="Arial" w:hAnsi="Arial" w:cs="Arial"/>
                <w:noProof/>
              </w:rPr>
              <w:t>7.6</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Standard provozní a operativní zálohy</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_Toc130805839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38</w:t>
            </w:r>
            <w:r w:rsidR="00FB4ABE" w:rsidRPr="00812A8F">
              <w:rPr>
                <w:rFonts w:ascii="Arial" w:hAnsi="Arial" w:cs="Arial"/>
                <w:noProof/>
                <w:webHidden/>
              </w:rPr>
              <w:fldChar w:fldCharType="end"/>
            </w:r>
          </w:hyperlink>
        </w:p>
        <w:p w14:paraId="70DF350A" w14:textId="27FF9E10"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840" w:history="1">
            <w:r w:rsidR="00FB4ABE" w:rsidRPr="002E4CA4">
              <w:rPr>
                <w:rStyle w:val="Hypertextovodkaz"/>
                <w:rFonts w:ascii="Arial" w:hAnsi="Arial" w:cs="Arial"/>
                <w:noProof/>
                <w14:scene3d>
                  <w14:camera w14:prst="orthographicFront"/>
                  <w14:lightRig w14:rig="threePt" w14:dir="t">
                    <w14:rot w14:lat="0" w14:lon="0" w14:rev="0"/>
                  </w14:lightRig>
                </w14:scene3d>
              </w:rPr>
              <w:t>7.6.1</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Provozní záloha</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_Toc130805840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38</w:t>
            </w:r>
            <w:r w:rsidR="00FB4ABE" w:rsidRPr="00812A8F">
              <w:rPr>
                <w:rFonts w:ascii="Arial" w:hAnsi="Arial" w:cs="Arial"/>
                <w:noProof/>
                <w:webHidden/>
              </w:rPr>
              <w:fldChar w:fldCharType="end"/>
            </w:r>
          </w:hyperlink>
        </w:p>
        <w:p w14:paraId="3E02C4E2" w14:textId="7AACDFF3"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841" w:history="1">
            <w:r w:rsidR="00FB4ABE" w:rsidRPr="002E4CA4">
              <w:rPr>
                <w:rStyle w:val="Hypertextovodkaz"/>
                <w:rFonts w:ascii="Arial" w:hAnsi="Arial" w:cs="Arial"/>
                <w:noProof/>
                <w14:scene3d>
                  <w14:camera w14:prst="orthographicFront"/>
                  <w14:lightRig w14:rig="threePt" w14:dir="t">
                    <w14:rot w14:lat="0" w14:lon="0" w14:rev="0"/>
                  </w14:lightRig>
                </w14:scene3d>
              </w:rPr>
              <w:t>7.6.2</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Operativní záloha</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_Toc130805841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39</w:t>
            </w:r>
            <w:r w:rsidR="00FB4ABE" w:rsidRPr="00812A8F">
              <w:rPr>
                <w:rFonts w:ascii="Arial" w:hAnsi="Arial" w:cs="Arial"/>
                <w:noProof/>
                <w:webHidden/>
              </w:rPr>
              <w:fldChar w:fldCharType="end"/>
            </w:r>
          </w:hyperlink>
        </w:p>
        <w:p w14:paraId="0B47DC82" w14:textId="38B7D253"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42" w:history="1">
            <w:r w:rsidR="00FB4ABE" w:rsidRPr="002E4CA4">
              <w:rPr>
                <w:rStyle w:val="Hypertextovodkaz"/>
                <w:rFonts w:ascii="Arial" w:hAnsi="Arial" w:cs="Arial"/>
                <w:noProof/>
              </w:rPr>
              <w:t>7.7</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Stanovení požadavků na zaměstnance dopravců přicházející do styku s cestující veřejností</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_Toc130805842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39</w:t>
            </w:r>
            <w:r w:rsidR="00FB4ABE" w:rsidRPr="00812A8F">
              <w:rPr>
                <w:rFonts w:ascii="Arial" w:hAnsi="Arial" w:cs="Arial"/>
                <w:noProof/>
                <w:webHidden/>
              </w:rPr>
              <w:fldChar w:fldCharType="end"/>
            </w:r>
          </w:hyperlink>
        </w:p>
        <w:p w14:paraId="5EE328DD" w14:textId="20607362"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843" w:history="1">
            <w:r w:rsidR="00FB4ABE" w:rsidRPr="002E4CA4">
              <w:rPr>
                <w:rStyle w:val="Hypertextovodkaz"/>
                <w:rFonts w:ascii="Arial" w:hAnsi="Arial" w:cs="Arial"/>
                <w:noProof/>
                <w14:scene3d>
                  <w14:camera w14:prst="orthographicFront"/>
                  <w14:lightRig w14:rig="threePt" w14:dir="t">
                    <w14:rot w14:lat="0" w14:lon="0" w14:rev="0"/>
                  </w14:lightRig>
                </w14:scene3d>
              </w:rPr>
              <w:t>7.7.1</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Požadavky na servisní personál dopravců</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_Toc130805843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40</w:t>
            </w:r>
            <w:r w:rsidR="00FB4ABE" w:rsidRPr="00812A8F">
              <w:rPr>
                <w:rFonts w:ascii="Arial" w:hAnsi="Arial" w:cs="Arial"/>
                <w:noProof/>
                <w:webHidden/>
              </w:rPr>
              <w:fldChar w:fldCharType="end"/>
            </w:r>
          </w:hyperlink>
        </w:p>
        <w:p w14:paraId="4BA3849F" w14:textId="16031F98"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44" w:history="1">
            <w:r w:rsidR="00FB4ABE" w:rsidRPr="002E4CA4">
              <w:rPr>
                <w:rStyle w:val="Hypertextovodkaz"/>
                <w:rFonts w:ascii="Arial" w:hAnsi="Arial" w:cs="Arial"/>
                <w:noProof/>
              </w:rPr>
              <w:t>7.8</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Informační povinnosti dopravců</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_Toc130805844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41</w:t>
            </w:r>
            <w:r w:rsidR="00FB4ABE" w:rsidRPr="00812A8F">
              <w:rPr>
                <w:rFonts w:ascii="Arial" w:hAnsi="Arial" w:cs="Arial"/>
                <w:noProof/>
                <w:webHidden/>
              </w:rPr>
              <w:fldChar w:fldCharType="end"/>
            </w:r>
          </w:hyperlink>
        </w:p>
        <w:p w14:paraId="5B239589" w14:textId="7E7D49A3"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45" w:history="1">
            <w:r w:rsidR="00FB4ABE" w:rsidRPr="002E4CA4">
              <w:rPr>
                <w:rStyle w:val="Hypertextovodkaz"/>
                <w:rFonts w:ascii="Arial" w:hAnsi="Arial" w:cs="Arial"/>
                <w:noProof/>
              </w:rPr>
              <w:t>7.9</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Školení zaměstnanců dopravce</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_Toc130805845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41</w:t>
            </w:r>
            <w:r w:rsidR="00FB4ABE" w:rsidRPr="00812A8F">
              <w:rPr>
                <w:rFonts w:ascii="Arial" w:hAnsi="Arial" w:cs="Arial"/>
                <w:noProof/>
                <w:webHidden/>
              </w:rPr>
              <w:fldChar w:fldCharType="end"/>
            </w:r>
          </w:hyperlink>
        </w:p>
        <w:p w14:paraId="7F2C976F" w14:textId="39D45830" w:rsidR="00FB4ABE" w:rsidRPr="00812A8F" w:rsidRDefault="00000000" w:rsidP="000F0CEA">
          <w:pPr>
            <w:pStyle w:val="Obsah1"/>
            <w:tabs>
              <w:tab w:val="left" w:pos="440"/>
              <w:tab w:val="right" w:leader="dot" w:pos="9062"/>
            </w:tabs>
            <w:jc w:val="both"/>
            <w:rPr>
              <w:rFonts w:ascii="Arial" w:eastAsiaTheme="minorEastAsia" w:hAnsi="Arial" w:cs="Arial"/>
              <w:noProof/>
              <w:lang w:eastAsia="cs-CZ"/>
            </w:rPr>
          </w:pPr>
          <w:hyperlink w:anchor="_Toc130805846" w:history="1">
            <w:r w:rsidR="00FB4ABE" w:rsidRPr="002E4CA4">
              <w:rPr>
                <w:rStyle w:val="Hypertextovodkaz"/>
                <w:rFonts w:ascii="Arial" w:hAnsi="Arial" w:cs="Arial"/>
                <w:noProof/>
                <w14:scene3d>
                  <w14:camera w14:prst="orthographicFront"/>
                  <w14:lightRig w14:rig="threePt" w14:dir="t">
                    <w14:rot w14:lat="0" w14:lon="0" w14:rev="0"/>
                  </w14:lightRig>
                </w14:scene3d>
              </w:rPr>
              <w:t>8</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STANDARD VÝLUK A OMEZENÍ DOPRAVY</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_Toc130805846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41</w:t>
            </w:r>
            <w:r w:rsidR="00FB4ABE" w:rsidRPr="00812A8F">
              <w:rPr>
                <w:rFonts w:ascii="Arial" w:hAnsi="Arial" w:cs="Arial"/>
                <w:noProof/>
                <w:webHidden/>
              </w:rPr>
              <w:fldChar w:fldCharType="end"/>
            </w:r>
          </w:hyperlink>
        </w:p>
        <w:p w14:paraId="6CBA8864" w14:textId="497E2A75"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47" w:history="1">
            <w:r w:rsidR="00FB4ABE" w:rsidRPr="002E4CA4">
              <w:rPr>
                <w:rStyle w:val="Hypertextovodkaz"/>
                <w:rFonts w:ascii="Arial" w:hAnsi="Arial" w:cs="Arial"/>
                <w:noProof/>
              </w:rPr>
              <w:t>8.1</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Výluky na železnici</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_Toc130805847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41</w:t>
            </w:r>
            <w:r w:rsidR="00FB4ABE" w:rsidRPr="00812A8F">
              <w:rPr>
                <w:rFonts w:ascii="Arial" w:hAnsi="Arial" w:cs="Arial"/>
                <w:noProof/>
                <w:webHidden/>
              </w:rPr>
              <w:fldChar w:fldCharType="end"/>
            </w:r>
          </w:hyperlink>
        </w:p>
        <w:p w14:paraId="4B0F42F6" w14:textId="36221BA0"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848" w:history="1">
            <w:r w:rsidR="00FB4ABE" w:rsidRPr="002E4CA4">
              <w:rPr>
                <w:rStyle w:val="Hypertextovodkaz"/>
                <w:rFonts w:ascii="Arial" w:hAnsi="Arial" w:cs="Arial"/>
                <w:noProof/>
                <w14:scene3d>
                  <w14:camera w14:prst="orthographicFront"/>
                  <w14:lightRig w14:rig="threePt" w14:dir="t">
                    <w14:rot w14:lat="0" w14:lon="0" w14:rev="0"/>
                  </w14:lightRig>
                </w14:scene3d>
              </w:rPr>
              <w:t>8.1.1</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Plánované výluky</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_Toc130805848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41</w:t>
            </w:r>
            <w:r w:rsidR="00FB4ABE" w:rsidRPr="00812A8F">
              <w:rPr>
                <w:rFonts w:ascii="Arial" w:hAnsi="Arial" w:cs="Arial"/>
                <w:noProof/>
                <w:webHidden/>
              </w:rPr>
              <w:fldChar w:fldCharType="end"/>
            </w:r>
          </w:hyperlink>
        </w:p>
        <w:p w14:paraId="2388C118" w14:textId="3DCFF6F1"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849" w:history="1">
            <w:r w:rsidR="00FB4ABE" w:rsidRPr="002E4CA4">
              <w:rPr>
                <w:rStyle w:val="Hypertextovodkaz"/>
                <w:rFonts w:ascii="Arial" w:hAnsi="Arial" w:cs="Arial"/>
                <w:noProof/>
                <w14:scene3d>
                  <w14:camera w14:prst="orthographicFront"/>
                  <w14:lightRig w14:rig="threePt" w14:dir="t">
                    <w14:rot w14:lat="0" w14:lon="0" w14:rev="0"/>
                  </w14:lightRig>
                </w14:scene3d>
              </w:rPr>
              <w:t>8.1.2</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Neplánované výluky a jiná omezení dopravy</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_Toc130805849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42</w:t>
            </w:r>
            <w:r w:rsidR="00FB4ABE" w:rsidRPr="00812A8F">
              <w:rPr>
                <w:rFonts w:ascii="Arial" w:hAnsi="Arial" w:cs="Arial"/>
                <w:noProof/>
                <w:webHidden/>
              </w:rPr>
              <w:fldChar w:fldCharType="end"/>
            </w:r>
          </w:hyperlink>
        </w:p>
        <w:p w14:paraId="50647482" w14:textId="2BEC03BB"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50" w:history="1">
            <w:r w:rsidR="00FB4ABE" w:rsidRPr="002E4CA4">
              <w:rPr>
                <w:rStyle w:val="Hypertextovodkaz"/>
                <w:rFonts w:ascii="Arial" w:hAnsi="Arial" w:cs="Arial"/>
                <w:noProof/>
              </w:rPr>
              <w:t>8.2</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Výluky na silničních komunikacích</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_Toc130805850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42</w:t>
            </w:r>
            <w:r w:rsidR="00FB4ABE" w:rsidRPr="00812A8F">
              <w:rPr>
                <w:rFonts w:ascii="Arial" w:hAnsi="Arial" w:cs="Arial"/>
                <w:noProof/>
                <w:webHidden/>
              </w:rPr>
              <w:fldChar w:fldCharType="end"/>
            </w:r>
          </w:hyperlink>
        </w:p>
        <w:p w14:paraId="38D6814F" w14:textId="00762A90"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851" w:history="1">
            <w:r w:rsidR="00FB4ABE" w:rsidRPr="002E4CA4">
              <w:rPr>
                <w:rStyle w:val="Hypertextovodkaz"/>
                <w:rFonts w:ascii="Arial" w:hAnsi="Arial" w:cs="Arial"/>
                <w:noProof/>
                <w14:scene3d>
                  <w14:camera w14:prst="orthographicFront"/>
                  <w14:lightRig w14:rig="threePt" w14:dir="t">
                    <w14:rot w14:lat="0" w14:lon="0" w14:rev="0"/>
                  </w14:lightRig>
                </w14:scene3d>
              </w:rPr>
              <w:t>8.2.1</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Rozsáhlé výluky se značným dopadem na dopravu</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_Toc130805851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42</w:t>
            </w:r>
            <w:r w:rsidR="00FB4ABE" w:rsidRPr="00812A8F">
              <w:rPr>
                <w:rFonts w:ascii="Arial" w:hAnsi="Arial" w:cs="Arial"/>
                <w:noProof/>
                <w:webHidden/>
              </w:rPr>
              <w:fldChar w:fldCharType="end"/>
            </w:r>
          </w:hyperlink>
        </w:p>
        <w:p w14:paraId="182B84A0" w14:textId="1E471A94"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852" w:history="1">
            <w:r w:rsidR="00FB4ABE" w:rsidRPr="002E4CA4">
              <w:rPr>
                <w:rStyle w:val="Hypertextovodkaz"/>
                <w:rFonts w:ascii="Arial" w:hAnsi="Arial" w:cs="Arial"/>
                <w:noProof/>
                <w14:scene3d>
                  <w14:camera w14:prst="orthographicFront"/>
                  <w14:lightRig w14:rig="threePt" w14:dir="t">
                    <w14:rot w14:lat="0" w14:lon="0" w14:rev="0"/>
                  </w14:lightRig>
                </w14:scene3d>
              </w:rPr>
              <w:t>8.2.2</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Drobné výluky s omezeným dopadem na dopravu</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_Toc130805852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42</w:t>
            </w:r>
            <w:r w:rsidR="00FB4ABE" w:rsidRPr="00812A8F">
              <w:rPr>
                <w:rFonts w:ascii="Arial" w:hAnsi="Arial" w:cs="Arial"/>
                <w:noProof/>
                <w:webHidden/>
              </w:rPr>
              <w:fldChar w:fldCharType="end"/>
            </w:r>
          </w:hyperlink>
        </w:p>
        <w:p w14:paraId="588BA831" w14:textId="6D57F89C"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53" w:history="1">
            <w:r w:rsidR="00FB4ABE" w:rsidRPr="002E4CA4">
              <w:rPr>
                <w:rStyle w:val="Hypertextovodkaz"/>
                <w:rFonts w:ascii="Arial" w:hAnsi="Arial" w:cs="Arial"/>
                <w:noProof/>
              </w:rPr>
              <w:t>8.3</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Informování cestujících o výluce – uzavírce, objížďce</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_Toc130805853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43</w:t>
            </w:r>
            <w:r w:rsidR="00FB4ABE" w:rsidRPr="00812A8F">
              <w:rPr>
                <w:rFonts w:ascii="Arial" w:hAnsi="Arial" w:cs="Arial"/>
                <w:noProof/>
                <w:webHidden/>
              </w:rPr>
              <w:fldChar w:fldCharType="end"/>
            </w:r>
          </w:hyperlink>
        </w:p>
        <w:p w14:paraId="00C0573E" w14:textId="29F61C06" w:rsidR="00FB4ABE" w:rsidRPr="00812A8F" w:rsidRDefault="00000000" w:rsidP="000F0CEA">
          <w:pPr>
            <w:pStyle w:val="Obsah1"/>
            <w:tabs>
              <w:tab w:val="left" w:pos="440"/>
              <w:tab w:val="right" w:leader="dot" w:pos="9062"/>
            </w:tabs>
            <w:jc w:val="both"/>
            <w:rPr>
              <w:rFonts w:ascii="Arial" w:eastAsiaTheme="minorEastAsia" w:hAnsi="Arial" w:cs="Arial"/>
              <w:noProof/>
              <w:lang w:eastAsia="cs-CZ"/>
            </w:rPr>
          </w:pPr>
          <w:hyperlink w:anchor="_Toc130805854" w:history="1">
            <w:r w:rsidR="00FB4ABE" w:rsidRPr="002E4CA4">
              <w:rPr>
                <w:rStyle w:val="Hypertextovodkaz"/>
                <w:rFonts w:ascii="Arial" w:hAnsi="Arial" w:cs="Arial"/>
                <w:noProof/>
                <w14:scene3d>
                  <w14:camera w14:prst="orthographicFront"/>
                  <w14:lightRig w14:rig="threePt" w14:dir="t">
                    <w14:rot w14:lat="0" w14:lon="0" w14:rev="0"/>
                  </w14:lightRig>
                </w14:scene3d>
              </w:rPr>
              <w:t>9</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KONTROLA DODRŽOVÁNÍ PŘEDEPSANÝCH STANDARDŮ A ÚHRADA SANKCÍ</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_Toc130805854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43</w:t>
            </w:r>
            <w:r w:rsidR="00FB4ABE" w:rsidRPr="00812A8F">
              <w:rPr>
                <w:rFonts w:ascii="Arial" w:hAnsi="Arial" w:cs="Arial"/>
                <w:noProof/>
                <w:webHidden/>
              </w:rPr>
              <w:fldChar w:fldCharType="end"/>
            </w:r>
          </w:hyperlink>
        </w:p>
        <w:p w14:paraId="6DDF872A" w14:textId="004B86AF"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55" w:history="1">
            <w:r w:rsidR="00FB4ABE" w:rsidRPr="002E4CA4">
              <w:rPr>
                <w:rStyle w:val="Hypertextovodkaz"/>
                <w:rFonts w:ascii="Arial" w:hAnsi="Arial" w:cs="Arial"/>
                <w:noProof/>
              </w:rPr>
              <w:t>9.1</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Způsob provádění kontrol</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_Toc130805855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43</w:t>
            </w:r>
            <w:r w:rsidR="00FB4ABE" w:rsidRPr="00812A8F">
              <w:rPr>
                <w:rFonts w:ascii="Arial" w:hAnsi="Arial" w:cs="Arial"/>
                <w:noProof/>
                <w:webHidden/>
              </w:rPr>
              <w:fldChar w:fldCharType="end"/>
            </w:r>
          </w:hyperlink>
        </w:p>
        <w:p w14:paraId="33514574" w14:textId="58A90924"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856" w:history="1">
            <w:r w:rsidR="00FB4ABE" w:rsidRPr="002E4CA4">
              <w:rPr>
                <w:rStyle w:val="Hypertextovodkaz"/>
                <w:rFonts w:ascii="Arial" w:hAnsi="Arial" w:cs="Arial"/>
                <w:noProof/>
                <w14:scene3d>
                  <w14:camera w14:prst="orthographicFront"/>
                  <w14:lightRig w14:rig="threePt" w14:dir="t">
                    <w14:rot w14:lat="0" w14:lon="0" w14:rev="0"/>
                  </w14:lightRig>
                </w14:scene3d>
              </w:rPr>
              <w:t>9.1.1</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Přímá kontrola</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_Toc130805856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43</w:t>
            </w:r>
            <w:r w:rsidR="00FB4ABE" w:rsidRPr="00812A8F">
              <w:rPr>
                <w:rFonts w:ascii="Arial" w:hAnsi="Arial" w:cs="Arial"/>
                <w:noProof/>
                <w:webHidden/>
              </w:rPr>
              <w:fldChar w:fldCharType="end"/>
            </w:r>
          </w:hyperlink>
        </w:p>
        <w:p w14:paraId="4FE2476F" w14:textId="5EF886D2"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857" w:history="1">
            <w:r w:rsidR="00FB4ABE" w:rsidRPr="002E4CA4">
              <w:rPr>
                <w:rStyle w:val="Hypertextovodkaz"/>
                <w:rFonts w:ascii="Arial" w:hAnsi="Arial" w:cs="Arial"/>
                <w:noProof/>
                <w14:scene3d>
                  <w14:camera w14:prst="orthographicFront"/>
                  <w14:lightRig w14:rig="threePt" w14:dir="t">
                    <w14:rot w14:lat="0" w14:lon="0" w14:rev="0"/>
                  </w14:lightRig>
                </w14:scene3d>
              </w:rPr>
              <w:t>9.1.2</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Nepřímá kontrola</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_Toc130805857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44</w:t>
            </w:r>
            <w:r w:rsidR="00FB4ABE" w:rsidRPr="00812A8F">
              <w:rPr>
                <w:rFonts w:ascii="Arial" w:hAnsi="Arial" w:cs="Arial"/>
                <w:noProof/>
                <w:webHidden/>
              </w:rPr>
              <w:fldChar w:fldCharType="end"/>
            </w:r>
          </w:hyperlink>
        </w:p>
        <w:p w14:paraId="36DB546D" w14:textId="1DDFC65F"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58" w:history="1">
            <w:r w:rsidR="00FB4ABE" w:rsidRPr="002E4CA4">
              <w:rPr>
                <w:rStyle w:val="Hypertextovodkaz"/>
                <w:rFonts w:ascii="Arial" w:hAnsi="Arial" w:cs="Arial"/>
                <w:noProof/>
              </w:rPr>
              <w:t>9.2</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Kontroly v provozu vozidel</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_Toc130805858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44</w:t>
            </w:r>
            <w:r w:rsidR="00FB4ABE" w:rsidRPr="00812A8F">
              <w:rPr>
                <w:rFonts w:ascii="Arial" w:hAnsi="Arial" w:cs="Arial"/>
                <w:noProof/>
                <w:webHidden/>
              </w:rPr>
              <w:fldChar w:fldCharType="end"/>
            </w:r>
          </w:hyperlink>
        </w:p>
        <w:p w14:paraId="1742B10B" w14:textId="52759B88"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859" w:history="1">
            <w:r w:rsidR="00FB4ABE" w:rsidRPr="002E4CA4">
              <w:rPr>
                <w:rStyle w:val="Hypertextovodkaz"/>
                <w:rFonts w:ascii="Arial" w:hAnsi="Arial" w:cs="Arial"/>
                <w:noProof/>
                <w14:scene3d>
                  <w14:camera w14:prst="orthographicFront"/>
                  <w14:lightRig w14:rig="threePt" w14:dir="t">
                    <w14:rot w14:lat="0" w14:lon="0" w14:rev="0"/>
                  </w14:lightRig>
                </w14:scene3d>
              </w:rPr>
              <w:t>9.2.1</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Provádění kontrol ve vozidlech</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_Toc130805859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44</w:t>
            </w:r>
            <w:r w:rsidR="00FB4ABE" w:rsidRPr="00812A8F">
              <w:rPr>
                <w:rFonts w:ascii="Arial" w:hAnsi="Arial" w:cs="Arial"/>
                <w:noProof/>
                <w:webHidden/>
              </w:rPr>
              <w:fldChar w:fldCharType="end"/>
            </w:r>
          </w:hyperlink>
        </w:p>
        <w:p w14:paraId="748EA57F" w14:textId="45B32729" w:rsidR="00FB4ABE" w:rsidRPr="00812A8F" w:rsidRDefault="00000000" w:rsidP="000F0CEA">
          <w:pPr>
            <w:pStyle w:val="Obsah3"/>
            <w:tabs>
              <w:tab w:val="left" w:pos="1320"/>
              <w:tab w:val="right" w:leader="dot" w:pos="9062"/>
            </w:tabs>
            <w:jc w:val="both"/>
            <w:rPr>
              <w:rFonts w:ascii="Arial" w:eastAsiaTheme="minorEastAsia" w:hAnsi="Arial" w:cs="Arial"/>
              <w:noProof/>
              <w:lang w:eastAsia="cs-CZ"/>
            </w:rPr>
          </w:pPr>
          <w:hyperlink w:anchor="_Toc130805860" w:history="1">
            <w:r w:rsidR="00FB4ABE" w:rsidRPr="002E4CA4">
              <w:rPr>
                <w:rStyle w:val="Hypertextovodkaz"/>
                <w:rFonts w:ascii="Arial" w:hAnsi="Arial" w:cs="Arial"/>
                <w:noProof/>
                <w14:scene3d>
                  <w14:camera w14:prst="orthographicFront"/>
                  <w14:lightRig w14:rig="threePt" w14:dir="t">
                    <w14:rot w14:lat="0" w14:lon="0" w14:rev="0"/>
                  </w14:lightRig>
                </w14:scene3d>
              </w:rPr>
              <w:t>9.2.2</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Přepravní a tarifní kontrola ve vozidlech</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_Toc130805860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44</w:t>
            </w:r>
            <w:r w:rsidR="00FB4ABE" w:rsidRPr="00812A8F">
              <w:rPr>
                <w:rFonts w:ascii="Arial" w:hAnsi="Arial" w:cs="Arial"/>
                <w:noProof/>
                <w:webHidden/>
              </w:rPr>
              <w:fldChar w:fldCharType="end"/>
            </w:r>
          </w:hyperlink>
        </w:p>
        <w:p w14:paraId="1F6FE350" w14:textId="77DB3F00"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61" w:history="1">
            <w:r w:rsidR="00FB4ABE" w:rsidRPr="002E4CA4">
              <w:rPr>
                <w:rStyle w:val="Hypertextovodkaz"/>
                <w:rFonts w:ascii="Arial" w:hAnsi="Arial" w:cs="Arial"/>
                <w:noProof/>
              </w:rPr>
              <w:t>9.3</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Kontroly vybavení zastávek a stanic</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_Toc130805861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45</w:t>
            </w:r>
            <w:r w:rsidR="00FB4ABE" w:rsidRPr="00812A8F">
              <w:rPr>
                <w:rFonts w:ascii="Arial" w:hAnsi="Arial" w:cs="Arial"/>
                <w:noProof/>
                <w:webHidden/>
              </w:rPr>
              <w:fldChar w:fldCharType="end"/>
            </w:r>
          </w:hyperlink>
        </w:p>
        <w:p w14:paraId="22703660" w14:textId="2B906E9F"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62" w:history="1">
            <w:r w:rsidR="00FB4ABE" w:rsidRPr="002E4CA4">
              <w:rPr>
                <w:rStyle w:val="Hypertextovodkaz"/>
                <w:rFonts w:ascii="Arial" w:hAnsi="Arial" w:cs="Arial"/>
                <w:noProof/>
              </w:rPr>
              <w:t>9.4</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Kontroly předprodejních a informačních kanceláří</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_Toc130805862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45</w:t>
            </w:r>
            <w:r w:rsidR="00FB4ABE" w:rsidRPr="00812A8F">
              <w:rPr>
                <w:rFonts w:ascii="Arial" w:hAnsi="Arial" w:cs="Arial"/>
                <w:noProof/>
                <w:webHidden/>
              </w:rPr>
              <w:fldChar w:fldCharType="end"/>
            </w:r>
          </w:hyperlink>
        </w:p>
        <w:p w14:paraId="45E2D133" w14:textId="288C1201" w:rsidR="00FB4ABE" w:rsidRPr="00812A8F" w:rsidRDefault="00000000" w:rsidP="000F0CEA">
          <w:pPr>
            <w:pStyle w:val="Obsah2"/>
            <w:tabs>
              <w:tab w:val="left" w:pos="880"/>
              <w:tab w:val="right" w:leader="dot" w:pos="9062"/>
            </w:tabs>
            <w:jc w:val="both"/>
            <w:rPr>
              <w:rFonts w:ascii="Arial" w:eastAsiaTheme="minorEastAsia" w:hAnsi="Arial" w:cs="Arial"/>
              <w:noProof/>
              <w:lang w:eastAsia="cs-CZ"/>
            </w:rPr>
          </w:pPr>
          <w:hyperlink w:anchor="_Toc130805863" w:history="1">
            <w:r w:rsidR="00FB4ABE" w:rsidRPr="002E4CA4">
              <w:rPr>
                <w:rStyle w:val="Hypertextovodkaz"/>
                <w:rFonts w:ascii="Arial" w:hAnsi="Arial" w:cs="Arial"/>
                <w:noProof/>
              </w:rPr>
              <w:t>9.5</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Úhrada sankcí</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_Toc130805863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45</w:t>
            </w:r>
            <w:r w:rsidR="00FB4ABE" w:rsidRPr="00812A8F">
              <w:rPr>
                <w:rFonts w:ascii="Arial" w:hAnsi="Arial" w:cs="Arial"/>
                <w:noProof/>
                <w:webHidden/>
              </w:rPr>
              <w:fldChar w:fldCharType="end"/>
            </w:r>
          </w:hyperlink>
        </w:p>
        <w:p w14:paraId="29806094" w14:textId="7D72F93A" w:rsidR="00FB4ABE" w:rsidRPr="00812A8F" w:rsidRDefault="00000000" w:rsidP="000F0CEA">
          <w:pPr>
            <w:pStyle w:val="Obsah1"/>
            <w:tabs>
              <w:tab w:val="left" w:pos="660"/>
              <w:tab w:val="right" w:leader="dot" w:pos="9062"/>
            </w:tabs>
            <w:jc w:val="both"/>
            <w:rPr>
              <w:rFonts w:ascii="Arial" w:eastAsiaTheme="minorEastAsia" w:hAnsi="Arial" w:cs="Arial"/>
              <w:noProof/>
              <w:lang w:eastAsia="cs-CZ"/>
            </w:rPr>
          </w:pPr>
          <w:hyperlink w:anchor="_Toc130805864" w:history="1">
            <w:r w:rsidR="00FB4ABE" w:rsidRPr="002E4CA4">
              <w:rPr>
                <w:rStyle w:val="Hypertextovodkaz"/>
                <w:rFonts w:ascii="Arial" w:hAnsi="Arial" w:cs="Arial"/>
                <w:noProof/>
                <w14:scene3d>
                  <w14:camera w14:prst="orthographicFront"/>
                  <w14:lightRig w14:rig="threePt" w14:dir="t">
                    <w14:rot w14:lat="0" w14:lon="0" w14:rev="0"/>
                  </w14:lightRig>
                </w14:scene3d>
              </w:rPr>
              <w:t>10</w:t>
            </w:r>
            <w:r w:rsidR="00FB4ABE" w:rsidRPr="00812A8F">
              <w:rPr>
                <w:rFonts w:ascii="Arial" w:eastAsiaTheme="minorEastAsia" w:hAnsi="Arial" w:cs="Arial"/>
                <w:noProof/>
                <w:lang w:eastAsia="cs-CZ"/>
              </w:rPr>
              <w:tab/>
            </w:r>
            <w:r w:rsidR="00FB4ABE" w:rsidRPr="002E4CA4">
              <w:rPr>
                <w:rStyle w:val="Hypertextovodkaz"/>
                <w:rFonts w:ascii="Arial" w:hAnsi="Arial" w:cs="Arial"/>
                <w:noProof/>
              </w:rPr>
              <w:t>Seznam příloh</w:t>
            </w:r>
            <w:r w:rsidR="00FB4ABE" w:rsidRPr="00812A8F">
              <w:rPr>
                <w:rFonts w:ascii="Arial" w:hAnsi="Arial" w:cs="Arial"/>
                <w:noProof/>
                <w:webHidden/>
              </w:rPr>
              <w:tab/>
            </w:r>
            <w:r w:rsidR="00FB4ABE" w:rsidRPr="00812A8F">
              <w:rPr>
                <w:rFonts w:ascii="Arial" w:hAnsi="Arial" w:cs="Arial"/>
                <w:noProof/>
                <w:webHidden/>
              </w:rPr>
              <w:fldChar w:fldCharType="begin"/>
            </w:r>
            <w:r w:rsidR="00FB4ABE" w:rsidRPr="00812A8F">
              <w:rPr>
                <w:rFonts w:ascii="Arial" w:hAnsi="Arial" w:cs="Arial"/>
                <w:noProof/>
                <w:webHidden/>
              </w:rPr>
              <w:instrText xml:space="preserve"> PAGEREF _Toc130805864 \h </w:instrText>
            </w:r>
            <w:r w:rsidR="00FB4ABE" w:rsidRPr="00812A8F">
              <w:rPr>
                <w:rFonts w:ascii="Arial" w:hAnsi="Arial" w:cs="Arial"/>
                <w:noProof/>
                <w:webHidden/>
              </w:rPr>
            </w:r>
            <w:r w:rsidR="00FB4ABE" w:rsidRPr="00812A8F">
              <w:rPr>
                <w:rFonts w:ascii="Arial" w:hAnsi="Arial" w:cs="Arial"/>
                <w:noProof/>
                <w:webHidden/>
              </w:rPr>
              <w:fldChar w:fldCharType="separate"/>
            </w:r>
            <w:r w:rsidR="00FB4ABE" w:rsidRPr="00812A8F">
              <w:rPr>
                <w:rFonts w:ascii="Arial" w:hAnsi="Arial" w:cs="Arial"/>
                <w:noProof/>
                <w:webHidden/>
              </w:rPr>
              <w:t>46</w:t>
            </w:r>
            <w:r w:rsidR="00FB4ABE" w:rsidRPr="00812A8F">
              <w:rPr>
                <w:rFonts w:ascii="Arial" w:hAnsi="Arial" w:cs="Arial"/>
                <w:noProof/>
                <w:webHidden/>
              </w:rPr>
              <w:fldChar w:fldCharType="end"/>
            </w:r>
          </w:hyperlink>
        </w:p>
        <w:p w14:paraId="64524CD3" w14:textId="3ED03269" w:rsidR="00FB4ABE" w:rsidRDefault="00FB4ABE" w:rsidP="000F0CEA">
          <w:pPr>
            <w:jc w:val="both"/>
          </w:pPr>
          <w:r w:rsidRPr="00812A8F">
            <w:rPr>
              <w:rFonts w:ascii="Arial" w:hAnsi="Arial" w:cs="Arial"/>
              <w:b/>
              <w:bCs/>
            </w:rPr>
            <w:fldChar w:fldCharType="end"/>
          </w:r>
        </w:p>
      </w:sdtContent>
    </w:sdt>
    <w:p w14:paraId="1A8FC154" w14:textId="77777777" w:rsidR="00895318" w:rsidRPr="00456A0D" w:rsidRDefault="00895318" w:rsidP="000F0CEA">
      <w:pPr>
        <w:jc w:val="both"/>
        <w:rPr>
          <w:rFonts w:ascii="Arial" w:hAnsi="Arial" w:cs="Arial"/>
        </w:rPr>
      </w:pPr>
    </w:p>
    <w:p w14:paraId="684C39D5" w14:textId="77777777" w:rsidR="00895318" w:rsidRPr="00456A0D" w:rsidRDefault="00895318" w:rsidP="000F0CEA">
      <w:pPr>
        <w:jc w:val="both"/>
        <w:rPr>
          <w:rFonts w:ascii="Arial" w:hAnsi="Arial" w:cs="Arial"/>
        </w:rPr>
      </w:pPr>
      <w:r w:rsidRPr="00456A0D">
        <w:rPr>
          <w:rFonts w:ascii="Arial" w:hAnsi="Arial" w:cs="Arial"/>
        </w:rPr>
        <w:br w:type="page"/>
      </w:r>
    </w:p>
    <w:p w14:paraId="4F53871B" w14:textId="77777777" w:rsidR="00C540B5" w:rsidRPr="0060009F" w:rsidRDefault="00895318" w:rsidP="000F0CEA">
      <w:pPr>
        <w:pStyle w:val="Nadpis1"/>
        <w:rPr>
          <w:rFonts w:ascii="Arial" w:hAnsi="Arial" w:cs="Arial"/>
          <w:color w:val="auto"/>
        </w:rPr>
      </w:pPr>
      <w:bookmarkStart w:id="4" w:name="_Toc130805771"/>
      <w:r w:rsidRPr="0060009F">
        <w:rPr>
          <w:rFonts w:ascii="Arial" w:hAnsi="Arial" w:cs="Arial"/>
          <w:color w:val="auto"/>
        </w:rPr>
        <w:lastRenderedPageBreak/>
        <w:t>Úvod</w:t>
      </w:r>
      <w:bookmarkEnd w:id="4"/>
    </w:p>
    <w:p w14:paraId="5272F1C5" w14:textId="138B6F25" w:rsidR="00895318" w:rsidRPr="00456A0D" w:rsidRDefault="004667C4" w:rsidP="000F0CEA">
      <w:pPr>
        <w:spacing w:before="120" w:after="120" w:line="360" w:lineRule="auto"/>
        <w:ind w:firstLine="284"/>
        <w:jc w:val="both"/>
        <w:rPr>
          <w:rFonts w:ascii="Arial" w:hAnsi="Arial" w:cs="Arial"/>
        </w:rPr>
      </w:pPr>
      <w:r w:rsidRPr="00456A0D">
        <w:rPr>
          <w:rFonts w:ascii="Arial" w:hAnsi="Arial" w:cs="Arial"/>
        </w:rPr>
        <w:t xml:space="preserve">Technické a provozní standardy </w:t>
      </w:r>
      <w:r w:rsidR="00EC2F23">
        <w:rPr>
          <w:rFonts w:ascii="Arial" w:hAnsi="Arial" w:cs="Arial"/>
        </w:rPr>
        <w:t xml:space="preserve">Integrovaného dopravního systému </w:t>
      </w:r>
      <w:r w:rsidRPr="00456A0D">
        <w:rPr>
          <w:rFonts w:ascii="Arial" w:hAnsi="Arial" w:cs="Arial"/>
        </w:rPr>
        <w:t>Veřejné dopravy Vysočiny (</w:t>
      </w:r>
      <w:r w:rsidR="00CA74C9">
        <w:rPr>
          <w:rFonts w:ascii="Arial" w:hAnsi="Arial" w:cs="Arial"/>
        </w:rPr>
        <w:t xml:space="preserve">dále jen </w:t>
      </w:r>
      <w:r w:rsidR="00EC2F23">
        <w:rPr>
          <w:rFonts w:ascii="Arial" w:hAnsi="Arial" w:cs="Arial"/>
        </w:rPr>
        <w:t xml:space="preserve">IDS </w:t>
      </w:r>
      <w:r w:rsidRPr="00456A0D">
        <w:rPr>
          <w:rFonts w:ascii="Arial" w:hAnsi="Arial" w:cs="Arial"/>
        </w:rPr>
        <w:t xml:space="preserve">VDV) stanovují jednotné požadavky na rozsah a úroveň poskytovaných služeb, které vychází </w:t>
      </w:r>
      <w:r w:rsidR="00C174CA" w:rsidRPr="00456A0D">
        <w:rPr>
          <w:rFonts w:ascii="Arial" w:hAnsi="Arial" w:cs="Arial"/>
        </w:rPr>
        <w:t xml:space="preserve">z ustanovení a doporučení platné </w:t>
      </w:r>
      <w:r w:rsidR="00467DCC">
        <w:rPr>
          <w:rFonts w:ascii="Arial" w:hAnsi="Arial" w:cs="Arial"/>
        </w:rPr>
        <w:t xml:space="preserve">a účinné </w:t>
      </w:r>
      <w:r w:rsidR="00C174CA" w:rsidRPr="00456A0D">
        <w:rPr>
          <w:rFonts w:ascii="Arial" w:hAnsi="Arial" w:cs="Arial"/>
        </w:rPr>
        <w:t xml:space="preserve">legislativy a </w:t>
      </w:r>
      <w:r w:rsidRPr="00456A0D">
        <w:rPr>
          <w:rFonts w:ascii="Arial" w:hAnsi="Arial" w:cs="Arial"/>
        </w:rPr>
        <w:t>v kontextu současných finančních možností Objednatele</w:t>
      </w:r>
      <w:r w:rsidR="00C174CA" w:rsidRPr="00456A0D">
        <w:rPr>
          <w:rFonts w:ascii="Arial" w:hAnsi="Arial" w:cs="Arial"/>
        </w:rPr>
        <w:t xml:space="preserve">. Technické a provozní standardy </w:t>
      </w:r>
      <w:r w:rsidR="00EC2F23">
        <w:rPr>
          <w:rFonts w:ascii="Arial" w:hAnsi="Arial" w:cs="Arial"/>
        </w:rPr>
        <w:t xml:space="preserve">IDS </w:t>
      </w:r>
      <w:r w:rsidR="00C174CA" w:rsidRPr="00456A0D">
        <w:rPr>
          <w:rFonts w:ascii="Arial" w:hAnsi="Arial" w:cs="Arial"/>
        </w:rPr>
        <w:t>VDV byly na</w:t>
      </w:r>
      <w:r w:rsidR="00AD7657" w:rsidRPr="00456A0D">
        <w:rPr>
          <w:rFonts w:ascii="Arial" w:hAnsi="Arial" w:cs="Arial"/>
        </w:rPr>
        <w:t>staveny tak, aby se mohly stát základem jed</w:t>
      </w:r>
      <w:r w:rsidR="009A63EE" w:rsidRPr="00456A0D">
        <w:rPr>
          <w:rFonts w:ascii="Arial" w:hAnsi="Arial" w:cs="Arial"/>
        </w:rPr>
        <w:t xml:space="preserve">notné úrovně kvality </w:t>
      </w:r>
      <w:r w:rsidR="00467DCC" w:rsidRPr="00456A0D">
        <w:rPr>
          <w:rFonts w:ascii="Arial" w:hAnsi="Arial" w:cs="Arial"/>
        </w:rPr>
        <w:t>poskytovan</w:t>
      </w:r>
      <w:r w:rsidR="00467DCC">
        <w:rPr>
          <w:rFonts w:ascii="Arial" w:hAnsi="Arial" w:cs="Arial"/>
        </w:rPr>
        <w:t>ých</w:t>
      </w:r>
      <w:r w:rsidR="00467DCC" w:rsidRPr="00456A0D">
        <w:rPr>
          <w:rFonts w:ascii="Arial" w:hAnsi="Arial" w:cs="Arial"/>
        </w:rPr>
        <w:t xml:space="preserve"> </w:t>
      </w:r>
      <w:r w:rsidR="009A63EE" w:rsidRPr="00456A0D">
        <w:rPr>
          <w:rFonts w:ascii="Arial" w:hAnsi="Arial" w:cs="Arial"/>
        </w:rPr>
        <w:t>služ</w:t>
      </w:r>
      <w:r w:rsidR="00467DCC">
        <w:rPr>
          <w:rFonts w:ascii="Arial" w:hAnsi="Arial" w:cs="Arial"/>
        </w:rPr>
        <w:t>e</w:t>
      </w:r>
      <w:r w:rsidR="009A63EE" w:rsidRPr="00456A0D">
        <w:rPr>
          <w:rFonts w:ascii="Arial" w:hAnsi="Arial" w:cs="Arial"/>
        </w:rPr>
        <w:t>b.</w:t>
      </w:r>
    </w:p>
    <w:p w14:paraId="1EB2000A" w14:textId="2A522306" w:rsidR="0060009F" w:rsidRDefault="009A63EE" w:rsidP="000F0CEA">
      <w:pPr>
        <w:spacing w:before="120" w:after="120" w:line="360" w:lineRule="auto"/>
        <w:ind w:firstLine="284"/>
        <w:jc w:val="both"/>
        <w:rPr>
          <w:rFonts w:ascii="Arial" w:hAnsi="Arial" w:cs="Arial"/>
        </w:rPr>
      </w:pPr>
      <w:r w:rsidRPr="00456A0D">
        <w:rPr>
          <w:rFonts w:ascii="Arial" w:hAnsi="Arial" w:cs="Arial"/>
        </w:rPr>
        <w:t xml:space="preserve">Standardy specifikují náležitosti, které je nutné ze strany dopravce naplnit k zajištění přepravního výkonu na území Kraje Vysočina při uplatnění pravidel </w:t>
      </w:r>
      <w:r w:rsidR="00EC2F23">
        <w:rPr>
          <w:rFonts w:ascii="Arial" w:hAnsi="Arial" w:cs="Arial"/>
        </w:rPr>
        <w:t xml:space="preserve">IDS </w:t>
      </w:r>
      <w:r w:rsidR="00467DCC">
        <w:rPr>
          <w:rFonts w:ascii="Arial" w:hAnsi="Arial" w:cs="Arial"/>
        </w:rPr>
        <w:t>VDV</w:t>
      </w:r>
      <w:r w:rsidRPr="00456A0D">
        <w:rPr>
          <w:rFonts w:ascii="Arial" w:hAnsi="Arial" w:cs="Arial"/>
        </w:rPr>
        <w:t xml:space="preserve">. </w:t>
      </w:r>
    </w:p>
    <w:p w14:paraId="672360F1" w14:textId="77777777" w:rsidR="0060009F" w:rsidRDefault="0060009F" w:rsidP="000F0CEA">
      <w:pPr>
        <w:jc w:val="both"/>
        <w:rPr>
          <w:rFonts w:ascii="Arial" w:hAnsi="Arial" w:cs="Arial"/>
        </w:rPr>
      </w:pPr>
      <w:r>
        <w:rPr>
          <w:rFonts w:ascii="Arial" w:hAnsi="Arial" w:cs="Arial"/>
        </w:rPr>
        <w:br w:type="page"/>
      </w:r>
    </w:p>
    <w:p w14:paraId="2DB84192" w14:textId="77777777" w:rsidR="0025090D" w:rsidRPr="0060009F" w:rsidRDefault="0025090D" w:rsidP="000F0CEA">
      <w:pPr>
        <w:pStyle w:val="Nadpis1"/>
        <w:rPr>
          <w:rFonts w:ascii="Arial" w:hAnsi="Arial" w:cs="Arial"/>
          <w:color w:val="auto"/>
        </w:rPr>
      </w:pPr>
      <w:bookmarkStart w:id="5" w:name="_Toc130805772"/>
      <w:r w:rsidRPr="0060009F">
        <w:rPr>
          <w:rFonts w:ascii="Arial" w:hAnsi="Arial" w:cs="Arial"/>
          <w:color w:val="auto"/>
        </w:rPr>
        <w:lastRenderedPageBreak/>
        <w:t>Standard vybavení vozidel</w:t>
      </w:r>
      <w:bookmarkEnd w:id="5"/>
    </w:p>
    <w:p w14:paraId="10B851E3" w14:textId="1A9D6A10" w:rsidR="0025090D" w:rsidRPr="00456A0D" w:rsidRDefault="0025090D" w:rsidP="000F0CEA">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Vozidla zabezpečující dopravu na linkách </w:t>
      </w:r>
      <w:r w:rsidR="00EC2F23">
        <w:rPr>
          <w:rFonts w:ascii="Arial" w:hAnsi="Arial" w:cs="Arial"/>
          <w:shd w:val="clear" w:color="auto" w:fill="FFFFFF"/>
        </w:rPr>
        <w:t xml:space="preserve">IDS </w:t>
      </w:r>
      <w:r w:rsidRPr="00456A0D">
        <w:rPr>
          <w:rFonts w:ascii="Arial" w:hAnsi="Arial" w:cs="Arial"/>
          <w:shd w:val="clear" w:color="auto" w:fill="FFFFFF"/>
        </w:rPr>
        <w:t xml:space="preserve">VDV musí být homologována </w:t>
      </w:r>
      <w:r w:rsidR="001818F7">
        <w:rPr>
          <w:rFonts w:ascii="Arial" w:hAnsi="Arial" w:cs="Arial"/>
          <w:shd w:val="clear" w:color="auto" w:fill="FFFFFF"/>
        </w:rPr>
        <w:t>v souladu s právními předpisy</w:t>
      </w:r>
      <w:r w:rsidRPr="00456A0D">
        <w:rPr>
          <w:rFonts w:ascii="Arial" w:hAnsi="Arial" w:cs="Arial"/>
          <w:shd w:val="clear" w:color="auto" w:fill="FFFFFF"/>
        </w:rPr>
        <w:t xml:space="preserve">. </w:t>
      </w:r>
    </w:p>
    <w:p w14:paraId="0A2A2EC3" w14:textId="746BB5AD" w:rsidR="0025090D" w:rsidRPr="00456A0D" w:rsidRDefault="0025090D" w:rsidP="000F0CEA">
      <w:pPr>
        <w:spacing w:before="120" w:after="120" w:line="360" w:lineRule="auto"/>
        <w:ind w:firstLine="284"/>
        <w:jc w:val="both"/>
        <w:rPr>
          <w:rFonts w:ascii="Arial" w:hAnsi="Arial" w:cs="Arial"/>
          <w:shd w:val="clear" w:color="auto" w:fill="FFFFFF"/>
        </w:rPr>
      </w:pPr>
    </w:p>
    <w:p w14:paraId="0F509249" w14:textId="77777777" w:rsidR="0025090D" w:rsidRPr="0060009F" w:rsidRDefault="0025090D" w:rsidP="000F0CEA">
      <w:pPr>
        <w:pStyle w:val="Nadpis2"/>
        <w:rPr>
          <w:rFonts w:ascii="Arial" w:hAnsi="Arial" w:cs="Arial"/>
          <w:color w:val="auto"/>
        </w:rPr>
      </w:pPr>
      <w:bookmarkStart w:id="6" w:name="_Toc130805773"/>
      <w:r w:rsidRPr="0060009F">
        <w:rPr>
          <w:rFonts w:ascii="Arial" w:hAnsi="Arial" w:cs="Arial"/>
          <w:color w:val="auto"/>
        </w:rPr>
        <w:t>Kategorie vozidel</w:t>
      </w:r>
      <w:bookmarkEnd w:id="6"/>
    </w:p>
    <w:p w14:paraId="648C46DE" w14:textId="20DA500C" w:rsidR="0025090D" w:rsidRPr="00456A0D" w:rsidRDefault="0025090D" w:rsidP="000F0CEA">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Pro účely zajištění</w:t>
      </w:r>
      <w:r w:rsidR="00EC2F23">
        <w:rPr>
          <w:rFonts w:ascii="Arial" w:hAnsi="Arial" w:cs="Arial"/>
          <w:shd w:val="clear" w:color="auto" w:fill="FFFFFF"/>
        </w:rPr>
        <w:t xml:space="preserve"> IDS</w:t>
      </w:r>
      <w:r w:rsidRPr="00456A0D">
        <w:rPr>
          <w:rFonts w:ascii="Arial" w:hAnsi="Arial" w:cs="Arial"/>
          <w:shd w:val="clear" w:color="auto" w:fill="FFFFFF"/>
        </w:rPr>
        <w:t xml:space="preserve"> </w:t>
      </w:r>
      <w:r w:rsidR="00567C09">
        <w:rPr>
          <w:rFonts w:ascii="Arial" w:hAnsi="Arial" w:cs="Arial"/>
          <w:shd w:val="clear" w:color="auto" w:fill="FFFFFF"/>
        </w:rPr>
        <w:t>VDV</w:t>
      </w:r>
      <w:r w:rsidRPr="00456A0D">
        <w:rPr>
          <w:rFonts w:ascii="Arial" w:hAnsi="Arial" w:cs="Arial"/>
          <w:shd w:val="clear" w:color="auto" w:fill="FFFFFF"/>
        </w:rPr>
        <w:t xml:space="preserve"> v oblasti autobusové dopravy jsou specifikovány kategorie vozidel, členěné zejména podle velikosti, respektive obsaditelnosti</w:t>
      </w:r>
      <w:r w:rsidR="00E42AE0">
        <w:rPr>
          <w:rFonts w:ascii="Arial" w:hAnsi="Arial" w:cs="Arial"/>
          <w:shd w:val="clear" w:color="auto" w:fill="FFFFFF"/>
        </w:rPr>
        <w:t>,</w:t>
      </w:r>
      <w:r w:rsidRPr="00456A0D">
        <w:rPr>
          <w:rFonts w:ascii="Arial" w:hAnsi="Arial" w:cs="Arial"/>
          <w:shd w:val="clear" w:color="auto" w:fill="FFFFFF"/>
        </w:rPr>
        <w:t xml:space="preserve"> a přípustného stáří. </w:t>
      </w:r>
    </w:p>
    <w:p w14:paraId="7487A3CA" w14:textId="77777777" w:rsidR="0025090D" w:rsidRPr="00456A0D" w:rsidRDefault="0025090D" w:rsidP="000F0CEA">
      <w:pPr>
        <w:spacing w:before="120" w:after="120" w:line="360" w:lineRule="auto"/>
        <w:jc w:val="both"/>
        <w:rPr>
          <w:rFonts w:ascii="Arial" w:hAnsi="Arial" w:cs="Arial"/>
          <w:shd w:val="clear" w:color="auto" w:fill="FFFFFF"/>
        </w:rPr>
      </w:pPr>
    </w:p>
    <w:p w14:paraId="12A360DD" w14:textId="1C61C1B1" w:rsidR="0025090D" w:rsidRPr="00456A0D" w:rsidRDefault="00400A8A" w:rsidP="000F0CEA">
      <w:pPr>
        <w:spacing w:before="120" w:after="120" w:line="360" w:lineRule="auto"/>
        <w:jc w:val="both"/>
        <w:rPr>
          <w:rFonts w:ascii="Arial" w:hAnsi="Arial" w:cs="Arial"/>
          <w:bCs/>
          <w:shd w:val="clear" w:color="auto" w:fill="FFFFFF"/>
        </w:rPr>
      </w:pPr>
      <w:r>
        <w:rPr>
          <w:rFonts w:ascii="Arial" w:hAnsi="Arial" w:cs="Arial"/>
          <w:bCs/>
          <w:shd w:val="clear" w:color="auto" w:fill="FFFFFF"/>
        </w:rPr>
        <w:t>K</w:t>
      </w:r>
      <w:r w:rsidRPr="00456A0D">
        <w:rPr>
          <w:rFonts w:ascii="Arial" w:hAnsi="Arial" w:cs="Arial"/>
          <w:bCs/>
          <w:shd w:val="clear" w:color="auto" w:fill="FFFFFF"/>
        </w:rPr>
        <w:t xml:space="preserve">ategorie </w:t>
      </w:r>
      <w:r w:rsidR="008C2E77">
        <w:rPr>
          <w:rFonts w:ascii="Arial" w:hAnsi="Arial" w:cs="Arial"/>
          <w:bCs/>
          <w:shd w:val="clear" w:color="auto" w:fill="FFFFFF"/>
        </w:rPr>
        <w:t xml:space="preserve">vozidel </w:t>
      </w:r>
      <w:r>
        <w:rPr>
          <w:rFonts w:ascii="Arial" w:hAnsi="Arial" w:cs="Arial"/>
          <w:bCs/>
          <w:shd w:val="clear" w:color="auto" w:fill="FFFFFF"/>
        </w:rPr>
        <w:t xml:space="preserve">jsou rozlišovány </w:t>
      </w:r>
      <w:r w:rsidR="0025090D" w:rsidRPr="00456A0D">
        <w:rPr>
          <w:rFonts w:ascii="Arial" w:hAnsi="Arial" w:cs="Arial"/>
          <w:bCs/>
          <w:shd w:val="clear" w:color="auto" w:fill="FFFFFF"/>
        </w:rPr>
        <w:t>na:</w:t>
      </w:r>
    </w:p>
    <w:p w14:paraId="20C7C817" w14:textId="77777777" w:rsidR="0025090D" w:rsidRPr="00456A0D" w:rsidRDefault="0025090D" w:rsidP="000F0CEA">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 xml:space="preserve">Velký autobus plus </w:t>
      </w:r>
      <w:r w:rsidRPr="00456A0D">
        <w:rPr>
          <w:rFonts w:cs="Arial"/>
          <w:bCs/>
          <w:shd w:val="clear" w:color="auto" w:fill="FFFFFF"/>
        </w:rPr>
        <w:tab/>
        <w:t>Vplus</w:t>
      </w:r>
    </w:p>
    <w:p w14:paraId="2B53F0F9" w14:textId="3C1E9CEC" w:rsidR="0025090D" w:rsidRDefault="0025090D" w:rsidP="000F0CEA">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Velký autobus</w:t>
      </w:r>
      <w:r w:rsidRPr="00456A0D">
        <w:rPr>
          <w:rFonts w:cs="Arial"/>
          <w:bCs/>
          <w:shd w:val="clear" w:color="auto" w:fill="FFFFFF"/>
        </w:rPr>
        <w:tab/>
        <w:t>V</w:t>
      </w:r>
    </w:p>
    <w:p w14:paraId="4E505965" w14:textId="77777777" w:rsidR="0025090D" w:rsidRPr="00456A0D" w:rsidRDefault="0025090D" w:rsidP="000F0CEA">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 xml:space="preserve">Střední autobus </w:t>
      </w:r>
      <w:r w:rsidRPr="00456A0D">
        <w:rPr>
          <w:rFonts w:cs="Arial"/>
          <w:bCs/>
          <w:shd w:val="clear" w:color="auto" w:fill="FFFFFF"/>
        </w:rPr>
        <w:tab/>
        <w:t>S</w:t>
      </w:r>
    </w:p>
    <w:p w14:paraId="795A9CB9" w14:textId="21B1DB3C" w:rsidR="0025090D" w:rsidRPr="00456A0D" w:rsidRDefault="00400A8A" w:rsidP="000F0CEA">
      <w:pPr>
        <w:spacing w:before="120" w:after="120" w:line="360" w:lineRule="auto"/>
        <w:jc w:val="both"/>
        <w:rPr>
          <w:rFonts w:ascii="Arial" w:hAnsi="Arial" w:cs="Arial"/>
          <w:bCs/>
          <w:shd w:val="clear" w:color="auto" w:fill="FFFFFF"/>
        </w:rPr>
      </w:pPr>
      <w:r>
        <w:rPr>
          <w:rFonts w:ascii="Arial" w:hAnsi="Arial" w:cs="Arial"/>
          <w:bCs/>
          <w:shd w:val="clear" w:color="auto" w:fill="FFFFFF"/>
        </w:rPr>
        <w:t>A dále z</w:t>
      </w:r>
      <w:r w:rsidR="0025090D" w:rsidRPr="00456A0D">
        <w:rPr>
          <w:rFonts w:ascii="Arial" w:hAnsi="Arial" w:cs="Arial"/>
          <w:bCs/>
          <w:shd w:val="clear" w:color="auto" w:fill="FFFFFF"/>
        </w:rPr>
        <w:t> hlediska provedení:</w:t>
      </w:r>
    </w:p>
    <w:p w14:paraId="243B6230" w14:textId="55CB89FC" w:rsidR="0025090D" w:rsidRPr="00456A0D" w:rsidRDefault="0025090D" w:rsidP="000F0CEA">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Vozidla</w:t>
      </w:r>
      <w:r w:rsidR="00417CF3">
        <w:rPr>
          <w:rFonts w:cs="Arial"/>
          <w:bCs/>
          <w:shd w:val="clear" w:color="auto" w:fill="FFFFFF"/>
        </w:rPr>
        <w:t xml:space="preserve"> </w:t>
      </w:r>
      <w:r w:rsidRPr="00456A0D">
        <w:rPr>
          <w:rFonts w:cs="Arial"/>
          <w:bCs/>
          <w:shd w:val="clear" w:color="auto" w:fill="FFFFFF"/>
        </w:rPr>
        <w:t>částečně nízkopodlažní</w:t>
      </w:r>
      <w:r w:rsidRPr="00456A0D">
        <w:rPr>
          <w:rFonts w:cs="Arial"/>
          <w:bCs/>
          <w:shd w:val="clear" w:color="auto" w:fill="FFFFFF"/>
          <w:vertAlign w:val="superscript"/>
        </w:rPr>
        <w:footnoteReference w:id="2"/>
      </w:r>
      <w:r w:rsidRPr="00456A0D">
        <w:rPr>
          <w:rFonts w:cs="Arial"/>
          <w:bCs/>
          <w:shd w:val="clear" w:color="auto" w:fill="FFFFFF"/>
          <w:vertAlign w:val="superscript"/>
        </w:rPr>
        <w:tab/>
      </w:r>
      <w:r w:rsidR="00417CF3">
        <w:rPr>
          <w:rFonts w:cs="Arial"/>
          <w:bCs/>
          <w:shd w:val="clear" w:color="auto" w:fill="FFFFFF"/>
        </w:rPr>
        <w:t xml:space="preserve"> </w:t>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sidRPr="00456A0D">
        <w:rPr>
          <w:rFonts w:cs="Arial"/>
          <w:bCs/>
          <w:shd w:val="clear" w:color="auto" w:fill="FFFFFF"/>
        </w:rPr>
        <w:tab/>
      </w:r>
      <w:r w:rsidR="00417CF3" w:rsidRPr="00456A0D">
        <w:rPr>
          <w:rFonts w:cs="Arial"/>
          <w:bCs/>
          <w:shd w:val="clear" w:color="auto" w:fill="FFFFFF"/>
        </w:rPr>
        <w:tab/>
      </w:r>
      <w:r w:rsidR="00417CF3">
        <w:rPr>
          <w:rFonts w:cs="Arial"/>
          <w:bCs/>
          <w:shd w:val="clear" w:color="auto" w:fill="FFFFFF"/>
        </w:rPr>
        <w:t xml:space="preserve">     </w:t>
      </w:r>
      <w:r w:rsidRPr="00456A0D">
        <w:rPr>
          <w:rFonts w:cs="Arial"/>
          <w:bCs/>
          <w:shd w:val="clear" w:color="auto" w:fill="FFFFFF"/>
        </w:rPr>
        <w:t>N</w:t>
      </w:r>
      <w:r w:rsidR="00417CF3">
        <w:rPr>
          <w:rFonts w:cs="Arial"/>
          <w:bCs/>
          <w:shd w:val="clear" w:color="auto" w:fill="FFFFFF"/>
        </w:rPr>
        <w:tab/>
      </w:r>
    </w:p>
    <w:p w14:paraId="1532A461" w14:textId="76AAA469" w:rsidR="0025090D" w:rsidRPr="00456A0D" w:rsidRDefault="0025090D" w:rsidP="000F0CEA">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Vozidla standardního provedení</w:t>
      </w:r>
      <w:r w:rsidRPr="00456A0D">
        <w:rPr>
          <w:rFonts w:cs="Arial"/>
          <w:bCs/>
          <w:shd w:val="clear" w:color="auto" w:fill="FFFFFF"/>
        </w:rPr>
        <w:tab/>
      </w:r>
      <w:r w:rsidR="00417CF3">
        <w:rPr>
          <w:rFonts w:cs="Arial"/>
          <w:bCs/>
          <w:shd w:val="clear" w:color="auto" w:fill="FFFFFF"/>
        </w:rPr>
        <w:t xml:space="preserve"> </w:t>
      </w:r>
      <w:r w:rsidR="00417CF3">
        <w:rPr>
          <w:rFonts w:cs="Arial"/>
          <w:bCs/>
          <w:shd w:val="clear" w:color="auto" w:fill="FFFFFF"/>
        </w:rPr>
        <w:tab/>
        <w:t xml:space="preserve">     </w:t>
      </w:r>
      <w:r w:rsidRPr="00456A0D">
        <w:rPr>
          <w:rFonts w:cs="Arial"/>
          <w:bCs/>
          <w:shd w:val="clear" w:color="auto" w:fill="FFFFFF"/>
        </w:rPr>
        <w:t>S</w:t>
      </w:r>
      <w:r w:rsidR="005F3823">
        <w:rPr>
          <w:rStyle w:val="Znakapoznpodarou"/>
          <w:rFonts w:cs="Arial"/>
          <w:bCs/>
          <w:shd w:val="clear" w:color="auto" w:fill="FFFFFF"/>
        </w:rPr>
        <w:footnoteReference w:id="3"/>
      </w:r>
    </w:p>
    <w:p w14:paraId="52D8E804" w14:textId="77777777" w:rsidR="0025090D" w:rsidRPr="00456A0D" w:rsidRDefault="0025090D" w:rsidP="000F0CEA">
      <w:pPr>
        <w:spacing w:before="120" w:after="120" w:line="360" w:lineRule="auto"/>
        <w:ind w:firstLine="284"/>
        <w:jc w:val="both"/>
        <w:rPr>
          <w:rFonts w:ascii="Arial" w:hAnsi="Arial" w:cs="Arial"/>
          <w:bCs/>
          <w:i/>
          <w:shd w:val="clear" w:color="auto" w:fill="FFFFFF"/>
        </w:rPr>
      </w:pPr>
      <w:r w:rsidRPr="00456A0D">
        <w:rPr>
          <w:rFonts w:ascii="Arial" w:hAnsi="Arial" w:cs="Arial"/>
          <w:bCs/>
          <w:i/>
          <w:shd w:val="clear" w:color="auto" w:fill="FFFFFF"/>
        </w:rPr>
        <w:t>Poznámka: příklad značení (V-N) – vozidlo kategorie velké vozidlo, provedení nízkopodlažní</w:t>
      </w:r>
    </w:p>
    <w:p w14:paraId="6649C5EE" w14:textId="77777777" w:rsidR="0025090D" w:rsidRPr="00456A0D" w:rsidRDefault="0025090D" w:rsidP="000F0CE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Z hlediska provozně ekonomických aspektů se v systému mohou uplatňovat i starší vozidla. Proto je zohledněno i další členění:</w:t>
      </w:r>
    </w:p>
    <w:p w14:paraId="373B2B8E" w14:textId="77777777" w:rsidR="0025090D" w:rsidRPr="00456A0D" w:rsidRDefault="0025090D" w:rsidP="000F0CEA">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Nová vozidla</w:t>
      </w:r>
    </w:p>
    <w:p w14:paraId="7402B63B" w14:textId="5C162F90" w:rsidR="0025090D" w:rsidRPr="00456A0D" w:rsidRDefault="0025090D" w:rsidP="000F0CEA">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Starší</w:t>
      </w:r>
      <w:r w:rsidR="00EF756D">
        <w:rPr>
          <w:rFonts w:cs="Arial"/>
          <w:bCs/>
          <w:shd w:val="clear" w:color="auto" w:fill="FFFFFF"/>
        </w:rPr>
        <w:t xml:space="preserve"> </w:t>
      </w:r>
      <w:r w:rsidRPr="00456A0D">
        <w:rPr>
          <w:rFonts w:cs="Arial"/>
          <w:bCs/>
          <w:shd w:val="clear" w:color="auto" w:fill="FFFFFF"/>
        </w:rPr>
        <w:t>vozidla</w:t>
      </w:r>
    </w:p>
    <w:p w14:paraId="2715F8DC" w14:textId="2504FA9A" w:rsidR="0025090D" w:rsidRDefault="0025090D" w:rsidP="000F0CEA">
      <w:pPr>
        <w:spacing w:before="120" w:after="120" w:line="360" w:lineRule="auto"/>
        <w:ind w:firstLine="284"/>
        <w:jc w:val="both"/>
        <w:rPr>
          <w:rFonts w:ascii="Arial" w:hAnsi="Arial" w:cs="Arial"/>
          <w:bCs/>
          <w:shd w:val="clear" w:color="auto" w:fill="FFFFFF"/>
        </w:rPr>
      </w:pPr>
    </w:p>
    <w:p w14:paraId="250816A8" w14:textId="232A1FBB" w:rsidR="0037034E" w:rsidRPr="00456A0D" w:rsidRDefault="0037034E" w:rsidP="000F0CEA">
      <w:pPr>
        <w:spacing w:before="120" w:after="120" w:line="360" w:lineRule="auto"/>
        <w:ind w:firstLine="284"/>
        <w:jc w:val="both"/>
        <w:rPr>
          <w:rFonts w:ascii="Arial" w:hAnsi="Arial" w:cs="Arial"/>
          <w:bCs/>
          <w:shd w:val="clear" w:color="auto" w:fill="FFFFFF"/>
        </w:rPr>
      </w:pPr>
      <w:bookmarkStart w:id="7" w:name="_Hlk62398448"/>
      <w:r>
        <w:rPr>
          <w:rFonts w:ascii="Arial" w:hAnsi="Arial" w:cs="Arial"/>
          <w:bCs/>
          <w:shd w:val="clear" w:color="auto" w:fill="FFFFFF"/>
        </w:rPr>
        <w:t xml:space="preserve">Za </w:t>
      </w:r>
      <w:r w:rsidR="00EF756D">
        <w:rPr>
          <w:rFonts w:ascii="Arial" w:hAnsi="Arial" w:cs="Arial"/>
          <w:bCs/>
          <w:shd w:val="clear" w:color="auto" w:fill="FFFFFF"/>
        </w:rPr>
        <w:t xml:space="preserve">nové vozidlo </w:t>
      </w:r>
      <w:r>
        <w:rPr>
          <w:rFonts w:ascii="Arial" w:hAnsi="Arial" w:cs="Arial"/>
          <w:bCs/>
          <w:shd w:val="clear" w:color="auto" w:fill="FFFFFF"/>
        </w:rPr>
        <w:t xml:space="preserve">se </w:t>
      </w:r>
      <w:r w:rsidR="00EF756D">
        <w:rPr>
          <w:rFonts w:ascii="Arial" w:hAnsi="Arial" w:cs="Arial"/>
          <w:bCs/>
          <w:shd w:val="clear" w:color="auto" w:fill="FFFFFF"/>
        </w:rPr>
        <w:t>považuje vozidlo</w:t>
      </w:r>
      <w:r w:rsidR="00EF756D" w:rsidRPr="00EF756D">
        <w:rPr>
          <w:rFonts w:ascii="Arial" w:hAnsi="Arial" w:cs="Arial"/>
          <w:bCs/>
          <w:shd w:val="clear" w:color="auto" w:fill="FFFFFF"/>
        </w:rPr>
        <w:t>,</w:t>
      </w:r>
      <w:ins w:id="8" w:author="Vít Baťa" w:date="2023-06-01T20:44:00Z">
        <w:r w:rsidR="004C2C6A" w:rsidRPr="004C2C6A">
          <w:rPr>
            <w:rFonts w:ascii="Arial" w:hAnsi="Arial" w:cs="Arial"/>
            <w:bCs/>
            <w:shd w:val="clear" w:color="auto" w:fill="FFFFFF"/>
          </w:rPr>
          <w:t xml:space="preserve"> </w:t>
        </w:r>
        <w:r w:rsidR="004C2C6A">
          <w:rPr>
            <w:rFonts w:ascii="Arial" w:hAnsi="Arial" w:cs="Arial"/>
            <w:bCs/>
            <w:shd w:val="clear" w:color="auto" w:fill="FFFFFF"/>
          </w:rPr>
          <w:t>pořízené pro plnění smlouvy na veřejnou zakázku,</w:t>
        </w:r>
      </w:ins>
      <w:r w:rsidR="00EF756D" w:rsidRPr="00EF756D">
        <w:rPr>
          <w:rFonts w:ascii="Arial" w:hAnsi="Arial" w:cs="Arial"/>
          <w:bCs/>
          <w:shd w:val="clear" w:color="auto" w:fill="FFFFFF"/>
        </w:rPr>
        <w:t xml:space="preserve"> jehož datum první registrace vozidla uvedené v</w:t>
      </w:r>
      <w:r w:rsidR="00EF756D">
        <w:rPr>
          <w:rFonts w:ascii="Arial" w:hAnsi="Arial" w:cs="Arial"/>
          <w:bCs/>
          <w:shd w:val="clear" w:color="auto" w:fill="FFFFFF"/>
        </w:rPr>
        <w:t> </w:t>
      </w:r>
      <w:r w:rsidR="00EF756D" w:rsidRPr="00EF756D">
        <w:rPr>
          <w:rFonts w:ascii="Arial" w:hAnsi="Arial" w:cs="Arial"/>
          <w:bCs/>
          <w:shd w:val="clear" w:color="auto" w:fill="FFFFFF"/>
        </w:rPr>
        <w:t>technickém průkazu</w:t>
      </w:r>
      <w:ins w:id="9" w:author="Vít Baťa" w:date="2023-06-01T20:45:00Z">
        <w:r w:rsidR="004C2C6A">
          <w:rPr>
            <w:rFonts w:ascii="Arial" w:hAnsi="Arial" w:cs="Arial"/>
            <w:bCs/>
            <w:shd w:val="clear" w:color="auto" w:fill="FFFFFF"/>
          </w:rPr>
          <w:t xml:space="preserve"> předchází</w:t>
        </w:r>
      </w:ins>
      <w:r w:rsidR="00EF756D" w:rsidRPr="00EF756D">
        <w:rPr>
          <w:rFonts w:ascii="Arial" w:hAnsi="Arial" w:cs="Arial"/>
          <w:bCs/>
          <w:shd w:val="clear" w:color="auto" w:fill="FFFFFF"/>
        </w:rPr>
        <w:t xml:space="preserve"> </w:t>
      </w:r>
      <w:del w:id="10" w:author="Vít Baťa" w:date="2023-06-01T20:45:00Z">
        <w:r w:rsidR="00EF756D" w:rsidRPr="00EF756D" w:rsidDel="004C2C6A">
          <w:rPr>
            <w:rFonts w:ascii="Arial" w:hAnsi="Arial" w:cs="Arial"/>
            <w:bCs/>
            <w:shd w:val="clear" w:color="auto" w:fill="FFFFFF"/>
          </w:rPr>
          <w:delText xml:space="preserve">je vyšší než </w:delText>
        </w:r>
      </w:del>
      <w:r w:rsidR="00EF756D" w:rsidRPr="00EF756D">
        <w:rPr>
          <w:rFonts w:ascii="Arial" w:hAnsi="Arial" w:cs="Arial"/>
          <w:bCs/>
          <w:shd w:val="clear" w:color="auto" w:fill="FFFFFF"/>
        </w:rPr>
        <w:t>datu</w:t>
      </w:r>
      <w:del w:id="11" w:author="Vít Baťa" w:date="2023-06-01T20:45:00Z">
        <w:r w:rsidR="00EF756D" w:rsidRPr="00EF756D" w:rsidDel="004C2C6A">
          <w:rPr>
            <w:rFonts w:ascii="Arial" w:hAnsi="Arial" w:cs="Arial"/>
            <w:bCs/>
            <w:shd w:val="clear" w:color="auto" w:fill="FFFFFF"/>
          </w:rPr>
          <w:delText>m</w:delText>
        </w:r>
      </w:del>
      <w:r w:rsidR="00EF756D" w:rsidRPr="00EF756D">
        <w:rPr>
          <w:rFonts w:ascii="Arial" w:hAnsi="Arial" w:cs="Arial"/>
          <w:bCs/>
          <w:shd w:val="clear" w:color="auto" w:fill="FFFFFF"/>
        </w:rPr>
        <w:t xml:space="preserve"> „Zahájení provozu“ definované</w:t>
      </w:r>
      <w:ins w:id="12" w:author="Vít Baťa" w:date="2023-06-01T20:45:00Z">
        <w:r w:rsidR="004C2C6A">
          <w:rPr>
            <w:rFonts w:ascii="Arial" w:hAnsi="Arial" w:cs="Arial"/>
            <w:bCs/>
            <w:shd w:val="clear" w:color="auto" w:fill="FFFFFF"/>
          </w:rPr>
          <w:t>m</w:t>
        </w:r>
      </w:ins>
      <w:r w:rsidR="00EF756D" w:rsidRPr="00EF756D">
        <w:rPr>
          <w:rFonts w:ascii="Arial" w:hAnsi="Arial" w:cs="Arial"/>
          <w:bCs/>
          <w:shd w:val="clear" w:color="auto" w:fill="FFFFFF"/>
        </w:rPr>
        <w:t xml:space="preserve"> ve </w:t>
      </w:r>
      <w:r w:rsidR="00EF756D">
        <w:rPr>
          <w:rFonts w:ascii="Arial" w:hAnsi="Arial" w:cs="Arial"/>
          <w:bCs/>
          <w:shd w:val="clear" w:color="auto" w:fill="FFFFFF"/>
        </w:rPr>
        <w:t>s</w:t>
      </w:r>
      <w:r w:rsidR="00EF756D" w:rsidRPr="00EF756D">
        <w:rPr>
          <w:rFonts w:ascii="Arial" w:hAnsi="Arial" w:cs="Arial"/>
          <w:bCs/>
          <w:shd w:val="clear" w:color="auto" w:fill="FFFFFF"/>
        </w:rPr>
        <w:t>mlouvě</w:t>
      </w:r>
      <w:ins w:id="13" w:author="Vít Baťa" w:date="2023-06-01T20:45:00Z">
        <w:r w:rsidR="004C2C6A">
          <w:rPr>
            <w:rFonts w:ascii="Arial" w:hAnsi="Arial" w:cs="Arial"/>
            <w:bCs/>
            <w:shd w:val="clear" w:color="auto" w:fill="FFFFFF"/>
          </w:rPr>
          <w:t xml:space="preserve"> nejvíce o dva měsíce (včetně).</w:t>
        </w:r>
      </w:ins>
      <w:del w:id="14" w:author="Vít Baťa" w:date="2023-06-01T20:45:00Z">
        <w:r w:rsidR="00EF756D" w:rsidRPr="00EF756D" w:rsidDel="004C2C6A">
          <w:rPr>
            <w:rFonts w:ascii="Arial" w:hAnsi="Arial" w:cs="Arial"/>
            <w:bCs/>
            <w:shd w:val="clear" w:color="auto" w:fill="FFFFFF"/>
          </w:rPr>
          <w:delText>, k</w:delText>
        </w:r>
        <w:r w:rsidR="00EF756D" w:rsidDel="004C2C6A">
          <w:rPr>
            <w:rFonts w:ascii="Arial" w:hAnsi="Arial" w:cs="Arial"/>
            <w:bCs/>
            <w:shd w:val="clear" w:color="auto" w:fill="FFFFFF"/>
          </w:rPr>
          <w:delText> </w:delText>
        </w:r>
        <w:r w:rsidR="00EF756D" w:rsidRPr="00EF756D" w:rsidDel="004C2C6A">
          <w:rPr>
            <w:rFonts w:ascii="Arial" w:hAnsi="Arial" w:cs="Arial"/>
            <w:bCs/>
            <w:shd w:val="clear" w:color="auto" w:fill="FFFFFF"/>
          </w:rPr>
          <w:delText>jejímuž plnění bude toto vozidlo používáno.</w:delText>
        </w:r>
      </w:del>
      <w:bookmarkEnd w:id="7"/>
      <w:r w:rsidR="00EF756D">
        <w:rPr>
          <w:rFonts w:ascii="Arial" w:hAnsi="Arial" w:cs="Arial"/>
          <w:bCs/>
          <w:shd w:val="clear" w:color="auto" w:fill="FFFFFF"/>
        </w:rPr>
        <w:t xml:space="preserve"> Za starší vozidlo se považuje vozidlo</w:t>
      </w:r>
      <w:r w:rsidR="00EF756D" w:rsidRPr="00EF756D">
        <w:rPr>
          <w:rFonts w:ascii="Arial" w:hAnsi="Arial" w:cs="Arial"/>
          <w:bCs/>
          <w:shd w:val="clear" w:color="auto" w:fill="FFFFFF"/>
        </w:rPr>
        <w:t>, jehož datum první registrace vozidla uvedené v</w:t>
      </w:r>
      <w:r w:rsidR="00EF756D">
        <w:rPr>
          <w:rFonts w:ascii="Arial" w:hAnsi="Arial" w:cs="Arial"/>
          <w:bCs/>
          <w:shd w:val="clear" w:color="auto" w:fill="FFFFFF"/>
        </w:rPr>
        <w:t> </w:t>
      </w:r>
      <w:r w:rsidR="00EF756D" w:rsidRPr="00EF756D">
        <w:rPr>
          <w:rFonts w:ascii="Arial" w:hAnsi="Arial" w:cs="Arial"/>
          <w:bCs/>
          <w:shd w:val="clear" w:color="auto" w:fill="FFFFFF"/>
        </w:rPr>
        <w:t xml:space="preserve">technickém průkazu je </w:t>
      </w:r>
      <w:ins w:id="15" w:author="Vít Baťa" w:date="2023-06-02T15:09:00Z">
        <w:r w:rsidR="00A26A1C">
          <w:rPr>
            <w:rFonts w:ascii="Arial" w:hAnsi="Arial" w:cs="Arial"/>
            <w:bCs/>
            <w:shd w:val="clear" w:color="auto" w:fill="FFFFFF"/>
          </w:rPr>
          <w:t xml:space="preserve">o více než dva měsíce </w:t>
        </w:r>
      </w:ins>
      <w:r w:rsidR="00EF756D">
        <w:rPr>
          <w:rFonts w:ascii="Arial" w:hAnsi="Arial" w:cs="Arial"/>
          <w:bCs/>
          <w:shd w:val="clear" w:color="auto" w:fill="FFFFFF"/>
        </w:rPr>
        <w:t>nižší</w:t>
      </w:r>
      <w:r w:rsidR="00EF756D" w:rsidRPr="00EF756D">
        <w:rPr>
          <w:rFonts w:ascii="Arial" w:hAnsi="Arial" w:cs="Arial"/>
          <w:bCs/>
          <w:shd w:val="clear" w:color="auto" w:fill="FFFFFF"/>
        </w:rPr>
        <w:t xml:space="preserve"> než datum „Zahájení provozu“ definované ve </w:t>
      </w:r>
      <w:r w:rsidR="00EF756D">
        <w:rPr>
          <w:rFonts w:ascii="Arial" w:hAnsi="Arial" w:cs="Arial"/>
          <w:bCs/>
          <w:shd w:val="clear" w:color="auto" w:fill="FFFFFF"/>
        </w:rPr>
        <w:t>s</w:t>
      </w:r>
      <w:r w:rsidR="00EF756D" w:rsidRPr="00EF756D">
        <w:rPr>
          <w:rFonts w:ascii="Arial" w:hAnsi="Arial" w:cs="Arial"/>
          <w:bCs/>
          <w:shd w:val="clear" w:color="auto" w:fill="FFFFFF"/>
        </w:rPr>
        <w:t>mlouvě, k</w:t>
      </w:r>
      <w:r w:rsidR="00EF756D">
        <w:rPr>
          <w:rFonts w:ascii="Arial" w:hAnsi="Arial" w:cs="Arial"/>
          <w:bCs/>
          <w:shd w:val="clear" w:color="auto" w:fill="FFFFFF"/>
        </w:rPr>
        <w:t> </w:t>
      </w:r>
      <w:r w:rsidR="00EF756D" w:rsidRPr="00EF756D">
        <w:rPr>
          <w:rFonts w:ascii="Arial" w:hAnsi="Arial" w:cs="Arial"/>
          <w:bCs/>
          <w:shd w:val="clear" w:color="auto" w:fill="FFFFFF"/>
        </w:rPr>
        <w:t>jejímuž plnění bude toto vozidlo používáno.</w:t>
      </w:r>
    </w:p>
    <w:p w14:paraId="7A395A8A" w14:textId="77777777" w:rsidR="00215202" w:rsidRDefault="00215202" w:rsidP="000F0CEA">
      <w:pPr>
        <w:spacing w:before="120" w:after="120" w:line="360" w:lineRule="auto"/>
        <w:jc w:val="both"/>
        <w:rPr>
          <w:rFonts w:ascii="Arial" w:hAnsi="Arial" w:cs="Arial"/>
          <w:bCs/>
          <w:shd w:val="clear" w:color="auto" w:fill="FFFFFF"/>
        </w:rPr>
      </w:pPr>
    </w:p>
    <w:p w14:paraId="05535194" w14:textId="77777777" w:rsidR="00215202" w:rsidRDefault="00215202" w:rsidP="000F0CEA">
      <w:pPr>
        <w:spacing w:before="120" w:after="120" w:line="360" w:lineRule="auto"/>
        <w:jc w:val="both"/>
        <w:rPr>
          <w:rFonts w:ascii="Arial" w:hAnsi="Arial" w:cs="Arial"/>
          <w:bCs/>
          <w:shd w:val="clear" w:color="auto" w:fill="FFFFFF"/>
        </w:rPr>
      </w:pPr>
      <w:r>
        <w:rPr>
          <w:rFonts w:ascii="Arial" w:hAnsi="Arial" w:cs="Arial"/>
          <w:bCs/>
          <w:shd w:val="clear" w:color="auto" w:fill="FFFFFF"/>
        </w:rPr>
        <w:lastRenderedPageBreak/>
        <w:t>Minimální počet vozidel (</w:t>
      </w:r>
      <w:r w:rsidRPr="004A5ACF">
        <w:rPr>
          <w:rFonts w:ascii="Arial" w:hAnsi="Arial" w:cs="Arial"/>
          <w:bCs/>
          <w:shd w:val="clear" w:color="auto" w:fill="FFFFFF"/>
        </w:rPr>
        <w:t xml:space="preserve">bez </w:t>
      </w:r>
      <w:r>
        <w:rPr>
          <w:rFonts w:ascii="Arial" w:hAnsi="Arial" w:cs="Arial"/>
          <w:bCs/>
          <w:shd w:val="clear" w:color="auto" w:fill="FFFFFF"/>
        </w:rPr>
        <w:t>o</w:t>
      </w:r>
      <w:r w:rsidRPr="004A5ACF">
        <w:rPr>
          <w:rFonts w:ascii="Arial" w:hAnsi="Arial" w:cs="Arial"/>
          <w:bCs/>
          <w:shd w:val="clear" w:color="auto" w:fill="FFFFFF"/>
        </w:rPr>
        <w:t xml:space="preserve">perativní zálohy a </w:t>
      </w:r>
      <w:r>
        <w:rPr>
          <w:rFonts w:ascii="Arial" w:hAnsi="Arial" w:cs="Arial"/>
          <w:bCs/>
          <w:shd w:val="clear" w:color="auto" w:fill="FFFFFF"/>
        </w:rPr>
        <w:t>p</w:t>
      </w:r>
      <w:r w:rsidRPr="004A5ACF">
        <w:rPr>
          <w:rFonts w:ascii="Arial" w:hAnsi="Arial" w:cs="Arial"/>
          <w:bCs/>
          <w:shd w:val="clear" w:color="auto" w:fill="FFFFFF"/>
        </w:rPr>
        <w:t xml:space="preserve">rovozní zálohy, tj. pouze turnusových </w:t>
      </w:r>
      <w:r>
        <w:rPr>
          <w:rFonts w:ascii="Arial" w:hAnsi="Arial" w:cs="Arial"/>
          <w:bCs/>
          <w:shd w:val="clear" w:color="auto" w:fill="FFFFFF"/>
        </w:rPr>
        <w:t>v</w:t>
      </w:r>
      <w:r w:rsidRPr="004A5ACF">
        <w:rPr>
          <w:rFonts w:ascii="Arial" w:hAnsi="Arial" w:cs="Arial"/>
          <w:bCs/>
          <w:shd w:val="clear" w:color="auto" w:fill="FFFFFF"/>
        </w:rPr>
        <w:t>ozidel)</w:t>
      </w:r>
      <w:r>
        <w:rPr>
          <w:rFonts w:ascii="Arial" w:hAnsi="Arial" w:cs="Arial"/>
          <w:bCs/>
          <w:shd w:val="clear" w:color="auto" w:fill="FFFFFF"/>
        </w:rPr>
        <w:t xml:space="preserve"> ke dni podpisu smlouvy: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0"/>
        <w:gridCol w:w="1984"/>
        <w:gridCol w:w="2688"/>
      </w:tblGrid>
      <w:tr w:rsidR="00215202" w14:paraId="37BB739F" w14:textId="77777777" w:rsidTr="00812A8F">
        <w:tc>
          <w:tcPr>
            <w:tcW w:w="4390" w:type="dxa"/>
            <w:vAlign w:val="center"/>
          </w:tcPr>
          <w:p w14:paraId="686D4E8A" w14:textId="77777777" w:rsidR="00215202" w:rsidRPr="00D57A47" w:rsidRDefault="00215202" w:rsidP="000F0CEA">
            <w:pPr>
              <w:spacing w:line="360" w:lineRule="auto"/>
              <w:jc w:val="both"/>
              <w:rPr>
                <w:rFonts w:ascii="Arial" w:hAnsi="Arial" w:cs="Arial"/>
                <w:bCs/>
                <w:shd w:val="clear" w:color="auto" w:fill="FFFFFF"/>
              </w:rPr>
            </w:pPr>
            <w:r w:rsidRPr="00D57A47">
              <w:rPr>
                <w:rFonts w:ascii="Arial" w:hAnsi="Arial" w:cs="Arial"/>
                <w:bCs/>
                <w:shd w:val="clear" w:color="auto" w:fill="FFFFFF"/>
              </w:rPr>
              <w:t>Oblast</w:t>
            </w:r>
          </w:p>
        </w:tc>
        <w:tc>
          <w:tcPr>
            <w:tcW w:w="1984" w:type="dxa"/>
            <w:vAlign w:val="center"/>
          </w:tcPr>
          <w:p w14:paraId="446AF1AE" w14:textId="77777777" w:rsidR="00215202" w:rsidRPr="00D57A47" w:rsidRDefault="00215202" w:rsidP="000F0CEA">
            <w:pPr>
              <w:spacing w:line="360" w:lineRule="auto"/>
              <w:jc w:val="both"/>
              <w:rPr>
                <w:rFonts w:ascii="Arial" w:hAnsi="Arial" w:cs="Arial"/>
                <w:bCs/>
                <w:shd w:val="clear" w:color="auto" w:fill="FFFFFF"/>
              </w:rPr>
            </w:pPr>
            <w:r w:rsidRPr="00D57A47">
              <w:rPr>
                <w:rFonts w:ascii="Arial" w:hAnsi="Arial" w:cs="Arial"/>
                <w:bCs/>
                <w:shd w:val="clear" w:color="auto" w:fill="FFFFFF"/>
              </w:rPr>
              <w:t>Číslo oblasti</w:t>
            </w:r>
          </w:p>
        </w:tc>
        <w:tc>
          <w:tcPr>
            <w:tcW w:w="2688" w:type="dxa"/>
            <w:vAlign w:val="center"/>
          </w:tcPr>
          <w:p w14:paraId="55C6691D" w14:textId="77777777" w:rsidR="00215202" w:rsidRPr="00D57A47" w:rsidRDefault="00215202" w:rsidP="000F0CEA">
            <w:pPr>
              <w:spacing w:line="360" w:lineRule="auto"/>
              <w:jc w:val="both"/>
              <w:rPr>
                <w:rFonts w:ascii="Arial" w:hAnsi="Arial" w:cs="Arial"/>
                <w:bCs/>
                <w:shd w:val="clear" w:color="auto" w:fill="FFFFFF"/>
              </w:rPr>
            </w:pPr>
            <w:r w:rsidRPr="00D57A47">
              <w:rPr>
                <w:rFonts w:ascii="Arial" w:hAnsi="Arial" w:cs="Arial"/>
                <w:bCs/>
                <w:shd w:val="clear" w:color="auto" w:fill="FFFFFF"/>
              </w:rPr>
              <w:t>Min. počet vozidel</w:t>
            </w:r>
          </w:p>
        </w:tc>
      </w:tr>
      <w:tr w:rsidR="00215202" w14:paraId="5F4B6E2F" w14:textId="77777777" w:rsidTr="00812A8F">
        <w:tc>
          <w:tcPr>
            <w:tcW w:w="4390" w:type="dxa"/>
          </w:tcPr>
          <w:p w14:paraId="2D4F7ECB" w14:textId="31866CC6" w:rsidR="00215202" w:rsidRPr="00D57A47" w:rsidRDefault="00773914" w:rsidP="000F0CEA">
            <w:pPr>
              <w:spacing w:line="360" w:lineRule="auto"/>
              <w:jc w:val="both"/>
              <w:rPr>
                <w:rFonts w:ascii="Arial" w:hAnsi="Arial" w:cs="Arial"/>
                <w:bCs/>
                <w:shd w:val="clear" w:color="auto" w:fill="FFFFFF"/>
              </w:rPr>
            </w:pPr>
            <w:ins w:id="16" w:author="Němec Lukáš Bc." w:date="2023-05-19T10:41:00Z">
              <w:r>
                <w:rPr>
                  <w:rFonts w:ascii="Arial" w:hAnsi="Arial" w:cs="Arial"/>
                </w:rPr>
                <w:t>Žďárské vrchy</w:t>
              </w:r>
            </w:ins>
            <w:del w:id="17" w:author="Němec Lukáš Bc." w:date="2023-05-19T10:41:00Z">
              <w:r w:rsidR="00215202" w:rsidRPr="00D57A47" w:rsidDel="00773914">
                <w:rPr>
                  <w:rFonts w:ascii="Arial" w:hAnsi="Arial" w:cs="Arial"/>
                </w:rPr>
                <w:delText>Bystřicko a Velkomeziříčsko</w:delText>
              </w:r>
            </w:del>
          </w:p>
        </w:tc>
        <w:tc>
          <w:tcPr>
            <w:tcW w:w="1984" w:type="dxa"/>
          </w:tcPr>
          <w:p w14:paraId="5DBFF807" w14:textId="2E233AF6" w:rsidR="00215202" w:rsidRPr="00D57A47" w:rsidRDefault="00FA2DD9" w:rsidP="000F0CEA">
            <w:pPr>
              <w:spacing w:line="360" w:lineRule="auto"/>
              <w:jc w:val="both"/>
              <w:rPr>
                <w:rFonts w:ascii="Arial" w:hAnsi="Arial" w:cs="Arial"/>
                <w:bCs/>
                <w:shd w:val="clear" w:color="auto" w:fill="FFFFFF"/>
              </w:rPr>
            </w:pPr>
            <w:r>
              <w:rPr>
                <w:rFonts w:ascii="Arial" w:hAnsi="Arial" w:cs="Arial"/>
              </w:rPr>
              <w:t>2</w:t>
            </w:r>
          </w:p>
        </w:tc>
        <w:tc>
          <w:tcPr>
            <w:tcW w:w="2688" w:type="dxa"/>
          </w:tcPr>
          <w:p w14:paraId="289B0CEB" w14:textId="5E41AE01" w:rsidR="00215202" w:rsidRPr="00D57A47" w:rsidRDefault="00215202" w:rsidP="000F0CEA">
            <w:pPr>
              <w:spacing w:line="360" w:lineRule="auto"/>
              <w:jc w:val="both"/>
              <w:rPr>
                <w:rFonts w:ascii="Arial" w:hAnsi="Arial" w:cs="Arial"/>
                <w:bCs/>
                <w:shd w:val="clear" w:color="auto" w:fill="FFFFFF"/>
              </w:rPr>
            </w:pPr>
            <w:r w:rsidRPr="00D57A47">
              <w:rPr>
                <w:rFonts w:ascii="Arial" w:hAnsi="Arial" w:cs="Arial"/>
              </w:rPr>
              <w:t>4</w:t>
            </w:r>
            <w:r w:rsidR="00FA2DD9">
              <w:rPr>
                <w:rFonts w:ascii="Arial" w:hAnsi="Arial" w:cs="Arial"/>
              </w:rPr>
              <w:t>9</w:t>
            </w:r>
          </w:p>
        </w:tc>
      </w:tr>
    </w:tbl>
    <w:p w14:paraId="35E249E5" w14:textId="77045D01" w:rsidR="00C11480" w:rsidRDefault="00C11480" w:rsidP="000F0CEA">
      <w:pPr>
        <w:jc w:val="both"/>
        <w:rPr>
          <w:rFonts w:ascii="Arial" w:hAnsi="Arial" w:cs="Arial"/>
          <w:bCs/>
          <w:shd w:val="clear" w:color="auto" w:fill="FFFFFF"/>
        </w:rPr>
      </w:pPr>
    </w:p>
    <w:p w14:paraId="096AE8C4" w14:textId="0C955A6F" w:rsidR="00BF51D8" w:rsidRDefault="00BF51D8" w:rsidP="000F0CEA">
      <w:pPr>
        <w:jc w:val="both"/>
        <w:rPr>
          <w:rFonts w:ascii="Arial" w:hAnsi="Arial" w:cs="Arial"/>
          <w:bCs/>
          <w:shd w:val="clear" w:color="auto" w:fill="FFFFFF"/>
        </w:rPr>
      </w:pPr>
      <w:r>
        <w:rPr>
          <w:rFonts w:ascii="Arial" w:hAnsi="Arial" w:cs="Arial"/>
          <w:bCs/>
          <w:shd w:val="clear" w:color="auto" w:fill="FFFFFF"/>
        </w:rPr>
        <w:t>Minimální počet vozidel o</w:t>
      </w:r>
      <w:r w:rsidRPr="004A5ACF">
        <w:rPr>
          <w:rFonts w:ascii="Arial" w:hAnsi="Arial" w:cs="Arial"/>
          <w:bCs/>
          <w:shd w:val="clear" w:color="auto" w:fill="FFFFFF"/>
        </w:rPr>
        <w:t xml:space="preserve">perativní zálohy a </w:t>
      </w:r>
      <w:r>
        <w:rPr>
          <w:rFonts w:ascii="Arial" w:hAnsi="Arial" w:cs="Arial"/>
          <w:bCs/>
          <w:shd w:val="clear" w:color="auto" w:fill="FFFFFF"/>
        </w:rPr>
        <w:t>p</w:t>
      </w:r>
      <w:r w:rsidRPr="004A5ACF">
        <w:rPr>
          <w:rFonts w:ascii="Arial" w:hAnsi="Arial" w:cs="Arial"/>
          <w:bCs/>
          <w:shd w:val="clear" w:color="auto" w:fill="FFFFFF"/>
        </w:rPr>
        <w:t>rovozní zálohy</w:t>
      </w:r>
      <w:r>
        <w:rPr>
          <w:rFonts w:ascii="Arial" w:hAnsi="Arial" w:cs="Arial"/>
          <w:bCs/>
          <w:shd w:val="clear" w:color="auto" w:fill="FFFFFF"/>
        </w:rPr>
        <w:t xml:space="preserve"> ke dni podpisu smlouvy: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9"/>
        <w:gridCol w:w="1559"/>
        <w:gridCol w:w="1985"/>
        <w:gridCol w:w="1979"/>
      </w:tblGrid>
      <w:tr w:rsidR="002C17FC" w14:paraId="77041565" w14:textId="77777777" w:rsidTr="00812A8F">
        <w:tc>
          <w:tcPr>
            <w:tcW w:w="3539" w:type="dxa"/>
            <w:vAlign w:val="center"/>
          </w:tcPr>
          <w:p w14:paraId="5E5AF744" w14:textId="77777777" w:rsidR="002C17FC" w:rsidRPr="00D57A47" w:rsidRDefault="002C17FC" w:rsidP="000F0CEA">
            <w:pPr>
              <w:spacing w:line="360" w:lineRule="auto"/>
              <w:jc w:val="both"/>
              <w:rPr>
                <w:rFonts w:ascii="Arial" w:hAnsi="Arial" w:cs="Arial"/>
                <w:bCs/>
                <w:shd w:val="clear" w:color="auto" w:fill="FFFFFF"/>
              </w:rPr>
            </w:pPr>
            <w:r w:rsidRPr="00D57A47">
              <w:rPr>
                <w:rFonts w:ascii="Arial" w:hAnsi="Arial" w:cs="Arial"/>
              </w:rPr>
              <w:t>Oblast</w:t>
            </w:r>
          </w:p>
        </w:tc>
        <w:tc>
          <w:tcPr>
            <w:tcW w:w="1559" w:type="dxa"/>
            <w:vAlign w:val="center"/>
          </w:tcPr>
          <w:p w14:paraId="62CCC7CA" w14:textId="77777777" w:rsidR="002C17FC" w:rsidRPr="00D57A47" w:rsidRDefault="002C17FC" w:rsidP="000F0CEA">
            <w:pPr>
              <w:spacing w:line="360" w:lineRule="auto"/>
              <w:jc w:val="both"/>
              <w:rPr>
                <w:rFonts w:ascii="Arial" w:hAnsi="Arial" w:cs="Arial"/>
                <w:bCs/>
                <w:shd w:val="clear" w:color="auto" w:fill="FFFFFF"/>
              </w:rPr>
            </w:pPr>
            <w:r w:rsidRPr="00D57A47">
              <w:rPr>
                <w:rFonts w:ascii="Arial" w:hAnsi="Arial" w:cs="Arial"/>
              </w:rPr>
              <w:t>Číslo oblasti</w:t>
            </w:r>
          </w:p>
        </w:tc>
        <w:tc>
          <w:tcPr>
            <w:tcW w:w="1985" w:type="dxa"/>
            <w:vAlign w:val="center"/>
          </w:tcPr>
          <w:p w14:paraId="65197349" w14:textId="77777777" w:rsidR="002C17FC" w:rsidRPr="00D57A47" w:rsidRDefault="002C17FC" w:rsidP="000F0CEA">
            <w:pPr>
              <w:spacing w:line="360" w:lineRule="auto"/>
              <w:jc w:val="both"/>
              <w:rPr>
                <w:rFonts w:ascii="Arial" w:hAnsi="Arial" w:cs="Arial"/>
                <w:bCs/>
                <w:shd w:val="clear" w:color="auto" w:fill="FFFFFF"/>
              </w:rPr>
            </w:pPr>
            <w:r w:rsidRPr="00D57A47">
              <w:rPr>
                <w:rFonts w:ascii="Arial" w:hAnsi="Arial" w:cs="Arial"/>
                <w:bCs/>
                <w:shd w:val="clear" w:color="auto" w:fill="FFFFFF"/>
              </w:rPr>
              <w:t>Min. počet vozidel operativní zálohy</w:t>
            </w:r>
          </w:p>
        </w:tc>
        <w:tc>
          <w:tcPr>
            <w:tcW w:w="1979" w:type="dxa"/>
            <w:vAlign w:val="center"/>
          </w:tcPr>
          <w:p w14:paraId="1C68AEBC" w14:textId="77777777" w:rsidR="002C17FC" w:rsidRPr="00D57A47" w:rsidRDefault="002C17FC" w:rsidP="000F0CEA">
            <w:pPr>
              <w:spacing w:line="360" w:lineRule="auto"/>
              <w:jc w:val="both"/>
              <w:rPr>
                <w:rFonts w:ascii="Arial" w:hAnsi="Arial" w:cs="Arial"/>
                <w:bCs/>
                <w:shd w:val="clear" w:color="auto" w:fill="FFFFFF"/>
              </w:rPr>
            </w:pPr>
            <w:r w:rsidRPr="00D57A47">
              <w:rPr>
                <w:rFonts w:ascii="Arial" w:hAnsi="Arial" w:cs="Arial"/>
                <w:bCs/>
                <w:shd w:val="clear" w:color="auto" w:fill="FFFFFF"/>
              </w:rPr>
              <w:t>Min. počet vozidel provozní zálohy</w:t>
            </w:r>
          </w:p>
        </w:tc>
      </w:tr>
      <w:tr w:rsidR="002C17FC" w14:paraId="2648F0DF" w14:textId="77777777" w:rsidTr="00812A8F">
        <w:tc>
          <w:tcPr>
            <w:tcW w:w="3539" w:type="dxa"/>
            <w:vAlign w:val="center"/>
          </w:tcPr>
          <w:p w14:paraId="72B5BF3F" w14:textId="3082A162" w:rsidR="002C17FC" w:rsidRPr="00D57A47" w:rsidRDefault="00773914" w:rsidP="000F0CEA">
            <w:pPr>
              <w:spacing w:line="360" w:lineRule="auto"/>
              <w:jc w:val="both"/>
              <w:rPr>
                <w:rFonts w:ascii="Arial" w:hAnsi="Arial" w:cs="Arial"/>
                <w:bCs/>
                <w:shd w:val="clear" w:color="auto" w:fill="FFFFFF"/>
              </w:rPr>
            </w:pPr>
            <w:ins w:id="18" w:author="Němec Lukáš Bc." w:date="2023-05-19T10:42:00Z">
              <w:r>
                <w:rPr>
                  <w:rFonts w:ascii="Arial" w:hAnsi="Arial" w:cs="Arial"/>
                </w:rPr>
                <w:t>Žďárské vrchy</w:t>
              </w:r>
            </w:ins>
            <w:del w:id="19" w:author="Němec Lukáš Bc." w:date="2023-05-19T10:42:00Z">
              <w:r w:rsidR="002C17FC" w:rsidRPr="00D57A47" w:rsidDel="00773914">
                <w:rPr>
                  <w:rFonts w:ascii="Arial" w:hAnsi="Arial" w:cs="Arial"/>
                </w:rPr>
                <w:delText>B</w:delText>
              </w:r>
            </w:del>
            <w:del w:id="20" w:author="Němec Lukáš Bc." w:date="2023-05-19T10:41:00Z">
              <w:r w:rsidR="002C17FC" w:rsidRPr="00D57A47" w:rsidDel="00773914">
                <w:rPr>
                  <w:rFonts w:ascii="Arial" w:hAnsi="Arial" w:cs="Arial"/>
                </w:rPr>
                <w:delText>ystřicko a Velkomeziříčsko</w:delText>
              </w:r>
            </w:del>
          </w:p>
        </w:tc>
        <w:tc>
          <w:tcPr>
            <w:tcW w:w="1559" w:type="dxa"/>
            <w:vAlign w:val="center"/>
          </w:tcPr>
          <w:p w14:paraId="4176C1F5" w14:textId="2E0BD81B" w:rsidR="002C17FC" w:rsidRPr="00D57A47" w:rsidRDefault="00FA2DD9" w:rsidP="000F0CEA">
            <w:pPr>
              <w:spacing w:line="360" w:lineRule="auto"/>
              <w:jc w:val="both"/>
              <w:rPr>
                <w:rFonts w:ascii="Arial" w:hAnsi="Arial" w:cs="Arial"/>
                <w:bCs/>
                <w:shd w:val="clear" w:color="auto" w:fill="FFFFFF"/>
              </w:rPr>
            </w:pPr>
            <w:r>
              <w:rPr>
                <w:rFonts w:ascii="Arial" w:hAnsi="Arial" w:cs="Arial"/>
              </w:rPr>
              <w:t>2</w:t>
            </w:r>
          </w:p>
        </w:tc>
        <w:tc>
          <w:tcPr>
            <w:tcW w:w="1985" w:type="dxa"/>
          </w:tcPr>
          <w:p w14:paraId="03FBA767" w14:textId="7582F0EE" w:rsidR="002C17FC" w:rsidRPr="00D57A47" w:rsidRDefault="002C17FC" w:rsidP="000F0CEA">
            <w:pPr>
              <w:spacing w:line="360" w:lineRule="auto"/>
              <w:jc w:val="both"/>
              <w:rPr>
                <w:rFonts w:ascii="Arial" w:hAnsi="Arial" w:cs="Arial"/>
                <w:bCs/>
                <w:shd w:val="clear" w:color="auto" w:fill="FFFFFF"/>
              </w:rPr>
            </w:pPr>
            <w:r w:rsidRPr="00D57A47">
              <w:rPr>
                <w:rFonts w:ascii="Arial" w:hAnsi="Arial" w:cs="Arial"/>
              </w:rPr>
              <w:t>2</w:t>
            </w:r>
          </w:p>
        </w:tc>
        <w:tc>
          <w:tcPr>
            <w:tcW w:w="1979" w:type="dxa"/>
          </w:tcPr>
          <w:p w14:paraId="6851D443" w14:textId="7FBDDE77" w:rsidR="002C17FC" w:rsidRPr="00D57A47" w:rsidRDefault="00FA2DD9" w:rsidP="000F0CEA">
            <w:pPr>
              <w:spacing w:line="360" w:lineRule="auto"/>
              <w:jc w:val="both"/>
              <w:rPr>
                <w:rFonts w:ascii="Arial" w:hAnsi="Arial" w:cs="Arial"/>
                <w:bCs/>
                <w:shd w:val="clear" w:color="auto" w:fill="FFFFFF"/>
              </w:rPr>
            </w:pPr>
            <w:r>
              <w:rPr>
                <w:rFonts w:ascii="Arial" w:hAnsi="Arial" w:cs="Arial"/>
              </w:rPr>
              <w:t>3</w:t>
            </w:r>
          </w:p>
        </w:tc>
      </w:tr>
    </w:tbl>
    <w:p w14:paraId="07C0FD68" w14:textId="77777777" w:rsidR="003B6252" w:rsidRPr="00456A0D" w:rsidRDefault="003B6252" w:rsidP="000F0CEA">
      <w:pPr>
        <w:jc w:val="both"/>
        <w:rPr>
          <w:rFonts w:ascii="Arial" w:hAnsi="Arial" w:cs="Arial"/>
          <w:bCs/>
          <w:shd w:val="clear" w:color="auto" w:fill="FFFFFF"/>
        </w:rPr>
      </w:pPr>
    </w:p>
    <w:p w14:paraId="4539AC49" w14:textId="77777777" w:rsidR="0025090D" w:rsidRPr="0060009F" w:rsidRDefault="00C11480" w:rsidP="000F0CEA">
      <w:pPr>
        <w:pStyle w:val="Nadpis2"/>
        <w:rPr>
          <w:rFonts w:ascii="Arial" w:hAnsi="Arial" w:cs="Arial"/>
          <w:color w:val="auto"/>
          <w:shd w:val="clear" w:color="auto" w:fill="FFFFFF"/>
        </w:rPr>
      </w:pPr>
      <w:bookmarkStart w:id="21" w:name="_Toc130805774"/>
      <w:r w:rsidRPr="0060009F">
        <w:rPr>
          <w:rFonts w:ascii="Arial" w:hAnsi="Arial" w:cs="Arial"/>
          <w:color w:val="auto"/>
          <w:shd w:val="clear" w:color="auto" w:fill="FFFFFF"/>
        </w:rPr>
        <w:t>Rozčlenění kategorií vozidel</w:t>
      </w:r>
      <w:bookmarkEnd w:id="21"/>
    </w:p>
    <w:p w14:paraId="50933B0B" w14:textId="731B8026" w:rsidR="00C11480" w:rsidRPr="00456A0D" w:rsidRDefault="00C11480" w:rsidP="000F0CEA">
      <w:pPr>
        <w:spacing w:before="120" w:after="360" w:line="360" w:lineRule="auto"/>
        <w:ind w:firstLine="284"/>
        <w:jc w:val="both"/>
        <w:rPr>
          <w:rFonts w:ascii="Arial" w:hAnsi="Arial" w:cs="Arial"/>
          <w:bCs/>
          <w:shd w:val="clear" w:color="auto" w:fill="FFFFFF"/>
        </w:rPr>
      </w:pPr>
      <w:r w:rsidRPr="00456A0D">
        <w:rPr>
          <w:rFonts w:ascii="Arial" w:hAnsi="Arial" w:cs="Arial"/>
          <w:bCs/>
          <w:shd w:val="clear" w:color="auto" w:fill="FFFFFF"/>
        </w:rPr>
        <w:t>Pro stanovení kategorie vozidel je rozhodující údaj o počtu míst k sezení a počtu míst celkem. Doplňkovým orientačním parametrem je údaj stanovující minimální délku vozidla.</w:t>
      </w:r>
      <w:r w:rsidR="00D44BB2">
        <w:rPr>
          <w:rFonts w:ascii="Arial" w:hAnsi="Arial" w:cs="Arial"/>
          <w:bCs/>
          <w:shd w:val="clear" w:color="auto" w:fill="FFFFFF"/>
        </w:rPr>
        <w:t xml:space="preserve"> Minimální délka vozidla není závazným parametrem a představuje pouze </w:t>
      </w:r>
      <w:r w:rsidR="00374096">
        <w:rPr>
          <w:rFonts w:ascii="Arial" w:hAnsi="Arial" w:cs="Arial"/>
          <w:bCs/>
          <w:shd w:val="clear" w:color="auto" w:fill="FFFFFF"/>
        </w:rPr>
        <w:t>nezávazné vodítko pro dodavatele.</w:t>
      </w:r>
    </w:p>
    <w:tbl>
      <w:tblPr>
        <w:tblW w:w="90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2"/>
        <w:gridCol w:w="3056"/>
        <w:gridCol w:w="1379"/>
        <w:gridCol w:w="1416"/>
        <w:gridCol w:w="1930"/>
      </w:tblGrid>
      <w:tr w:rsidR="00C11480" w:rsidRPr="00456A0D" w14:paraId="1796314F" w14:textId="77777777" w:rsidTr="00812A8F">
        <w:trPr>
          <w:trHeight w:hRule="exact" w:val="582"/>
        </w:trPr>
        <w:tc>
          <w:tcPr>
            <w:tcW w:w="1232" w:type="dxa"/>
            <w:vMerge w:val="restart"/>
            <w:vAlign w:val="center"/>
          </w:tcPr>
          <w:p w14:paraId="3B4CFC9F" w14:textId="77777777" w:rsidR="00C11480" w:rsidRPr="00D57A47" w:rsidRDefault="00C11480" w:rsidP="000F0CEA">
            <w:pPr>
              <w:keepNext/>
              <w:spacing w:before="120" w:after="120" w:line="288" w:lineRule="auto"/>
              <w:jc w:val="both"/>
              <w:rPr>
                <w:rFonts w:ascii="Arial" w:hAnsi="Arial" w:cs="Arial"/>
                <w:b/>
                <w:bCs/>
                <w:shd w:val="clear" w:color="auto" w:fill="FFFFFF"/>
              </w:rPr>
            </w:pPr>
            <w:bookmarkStart w:id="22" w:name="_Hlk61619815"/>
            <w:r w:rsidRPr="00D57A47">
              <w:rPr>
                <w:rFonts w:ascii="Arial" w:hAnsi="Arial" w:cs="Arial"/>
                <w:b/>
                <w:bCs/>
                <w:shd w:val="clear" w:color="auto" w:fill="FFFFFF"/>
              </w:rPr>
              <w:t>Označení kategorie</w:t>
            </w:r>
          </w:p>
        </w:tc>
        <w:tc>
          <w:tcPr>
            <w:tcW w:w="3056" w:type="dxa"/>
            <w:vMerge w:val="restart"/>
            <w:vAlign w:val="center"/>
          </w:tcPr>
          <w:p w14:paraId="1384419F" w14:textId="77777777" w:rsidR="00C11480" w:rsidRPr="00D57A47" w:rsidRDefault="00C11480" w:rsidP="000F0CEA">
            <w:pPr>
              <w:keepNext/>
              <w:spacing w:before="120" w:after="120" w:line="288" w:lineRule="auto"/>
              <w:jc w:val="both"/>
              <w:rPr>
                <w:rFonts w:ascii="Arial" w:hAnsi="Arial" w:cs="Arial"/>
                <w:bCs/>
                <w:shd w:val="clear" w:color="auto" w:fill="FFFFFF"/>
              </w:rPr>
            </w:pPr>
            <w:r w:rsidRPr="00D57A47">
              <w:rPr>
                <w:rFonts w:ascii="Arial" w:hAnsi="Arial" w:cs="Arial"/>
                <w:b/>
                <w:bCs/>
                <w:shd w:val="clear" w:color="auto" w:fill="FFFFFF"/>
              </w:rPr>
              <w:t>Kategorie vozidla</w:t>
            </w:r>
          </w:p>
        </w:tc>
        <w:tc>
          <w:tcPr>
            <w:tcW w:w="2795" w:type="dxa"/>
            <w:gridSpan w:val="2"/>
            <w:vAlign w:val="center"/>
          </w:tcPr>
          <w:p w14:paraId="53D62CC7" w14:textId="77777777" w:rsidR="00C11480" w:rsidRPr="00D57A47" w:rsidRDefault="00C11480" w:rsidP="000F0CEA">
            <w:pPr>
              <w:keepNext/>
              <w:spacing w:before="120" w:after="120" w:line="360" w:lineRule="auto"/>
              <w:jc w:val="both"/>
              <w:rPr>
                <w:rFonts w:ascii="Arial" w:hAnsi="Arial" w:cs="Arial"/>
                <w:b/>
                <w:bCs/>
                <w:shd w:val="clear" w:color="auto" w:fill="FFFFFF"/>
              </w:rPr>
            </w:pPr>
            <w:r w:rsidRPr="00D57A47">
              <w:rPr>
                <w:rFonts w:ascii="Arial" w:hAnsi="Arial" w:cs="Arial"/>
                <w:b/>
                <w:bCs/>
                <w:shd w:val="clear" w:color="auto" w:fill="FFFFFF"/>
              </w:rPr>
              <w:t>Počet míst (minimálně)</w:t>
            </w:r>
          </w:p>
        </w:tc>
        <w:tc>
          <w:tcPr>
            <w:tcW w:w="1930" w:type="dxa"/>
            <w:vMerge w:val="restart"/>
            <w:vAlign w:val="center"/>
          </w:tcPr>
          <w:p w14:paraId="5A80BB16" w14:textId="77777777" w:rsidR="00C11480" w:rsidRPr="00D57A47" w:rsidRDefault="00C11480" w:rsidP="000F0CEA">
            <w:pPr>
              <w:keepNext/>
              <w:spacing w:before="120" w:after="120" w:line="360" w:lineRule="auto"/>
              <w:jc w:val="both"/>
              <w:rPr>
                <w:rFonts w:ascii="Arial" w:hAnsi="Arial" w:cs="Arial"/>
                <w:bCs/>
                <w:shd w:val="clear" w:color="auto" w:fill="FFFFFF"/>
              </w:rPr>
            </w:pPr>
            <w:r w:rsidRPr="00D57A47">
              <w:rPr>
                <w:rFonts w:ascii="Arial" w:hAnsi="Arial" w:cs="Arial"/>
                <w:b/>
                <w:bCs/>
                <w:shd w:val="clear" w:color="auto" w:fill="FFFFFF"/>
              </w:rPr>
              <w:t>Minimální délka vozidla [m] (orientačně)</w:t>
            </w:r>
          </w:p>
        </w:tc>
      </w:tr>
      <w:tr w:rsidR="00C11480" w:rsidRPr="00456A0D" w14:paraId="2F2AABF2" w14:textId="77777777" w:rsidTr="00812A8F">
        <w:trPr>
          <w:trHeight w:hRule="exact" w:val="582"/>
        </w:trPr>
        <w:tc>
          <w:tcPr>
            <w:tcW w:w="1232" w:type="dxa"/>
            <w:vMerge/>
            <w:vAlign w:val="center"/>
          </w:tcPr>
          <w:p w14:paraId="77EE4FE7" w14:textId="77777777" w:rsidR="00C11480" w:rsidRPr="00D57A47" w:rsidRDefault="00C11480" w:rsidP="000F0CEA">
            <w:pPr>
              <w:keepNext/>
              <w:spacing w:before="120" w:after="120" w:line="288" w:lineRule="auto"/>
              <w:jc w:val="both"/>
              <w:rPr>
                <w:rFonts w:ascii="Arial" w:hAnsi="Arial" w:cs="Arial"/>
                <w:b/>
                <w:bCs/>
                <w:shd w:val="clear" w:color="auto" w:fill="FFFFFF"/>
              </w:rPr>
            </w:pPr>
          </w:p>
        </w:tc>
        <w:tc>
          <w:tcPr>
            <w:tcW w:w="3056" w:type="dxa"/>
            <w:vMerge/>
            <w:vAlign w:val="center"/>
          </w:tcPr>
          <w:p w14:paraId="0C7C5791" w14:textId="77777777" w:rsidR="00C11480" w:rsidRPr="00D57A47" w:rsidRDefault="00C11480" w:rsidP="000F0CEA">
            <w:pPr>
              <w:keepNext/>
              <w:spacing w:before="120" w:after="120" w:line="288" w:lineRule="auto"/>
              <w:jc w:val="both"/>
              <w:rPr>
                <w:rFonts w:ascii="Arial" w:hAnsi="Arial" w:cs="Arial"/>
                <w:b/>
                <w:bCs/>
                <w:shd w:val="clear" w:color="auto" w:fill="FFFFFF"/>
              </w:rPr>
            </w:pPr>
          </w:p>
        </w:tc>
        <w:tc>
          <w:tcPr>
            <w:tcW w:w="1379" w:type="dxa"/>
            <w:vAlign w:val="center"/>
          </w:tcPr>
          <w:p w14:paraId="193818E4" w14:textId="77777777" w:rsidR="00C11480" w:rsidRPr="00D57A47" w:rsidRDefault="00C11480" w:rsidP="000F0CEA">
            <w:pPr>
              <w:keepNext/>
              <w:spacing w:before="120" w:after="120" w:line="360" w:lineRule="auto"/>
              <w:jc w:val="both"/>
              <w:rPr>
                <w:rFonts w:ascii="Arial" w:hAnsi="Arial" w:cs="Arial"/>
                <w:bCs/>
                <w:shd w:val="clear" w:color="auto" w:fill="FFFFFF"/>
              </w:rPr>
            </w:pPr>
            <w:r w:rsidRPr="00D57A47">
              <w:rPr>
                <w:rFonts w:ascii="Arial" w:hAnsi="Arial" w:cs="Arial"/>
                <w:b/>
                <w:bCs/>
                <w:shd w:val="clear" w:color="auto" w:fill="FFFFFF"/>
              </w:rPr>
              <w:t xml:space="preserve">celkem </w:t>
            </w:r>
          </w:p>
        </w:tc>
        <w:tc>
          <w:tcPr>
            <w:tcW w:w="1416" w:type="dxa"/>
            <w:vAlign w:val="center"/>
          </w:tcPr>
          <w:p w14:paraId="181F93AF" w14:textId="77777777" w:rsidR="00C11480" w:rsidRPr="00D57A47" w:rsidRDefault="00C11480" w:rsidP="000F0CEA">
            <w:pPr>
              <w:keepNext/>
              <w:spacing w:before="120" w:after="120" w:line="360" w:lineRule="auto"/>
              <w:jc w:val="both"/>
              <w:rPr>
                <w:rFonts w:ascii="Arial" w:hAnsi="Arial" w:cs="Arial"/>
                <w:b/>
                <w:bCs/>
                <w:shd w:val="clear" w:color="auto" w:fill="FFFFFF"/>
              </w:rPr>
            </w:pPr>
            <w:r w:rsidRPr="00D57A47">
              <w:rPr>
                <w:rFonts w:ascii="Arial" w:hAnsi="Arial" w:cs="Arial"/>
                <w:b/>
                <w:bCs/>
                <w:shd w:val="clear" w:color="auto" w:fill="FFFFFF"/>
              </w:rPr>
              <w:t>sezení</w:t>
            </w:r>
          </w:p>
        </w:tc>
        <w:tc>
          <w:tcPr>
            <w:tcW w:w="1930" w:type="dxa"/>
            <w:vMerge/>
            <w:vAlign w:val="center"/>
          </w:tcPr>
          <w:p w14:paraId="0E71648A" w14:textId="77777777" w:rsidR="00C11480" w:rsidRPr="00D57A47" w:rsidRDefault="00C11480" w:rsidP="000F0CEA">
            <w:pPr>
              <w:keepNext/>
              <w:spacing w:before="120" w:after="120" w:line="360" w:lineRule="auto"/>
              <w:jc w:val="both"/>
              <w:rPr>
                <w:rFonts w:ascii="Arial" w:hAnsi="Arial" w:cs="Arial"/>
                <w:bCs/>
                <w:shd w:val="clear" w:color="auto" w:fill="FFFFFF"/>
              </w:rPr>
            </w:pPr>
          </w:p>
        </w:tc>
      </w:tr>
      <w:tr w:rsidR="00C11480" w:rsidRPr="00456A0D" w14:paraId="606FA230" w14:textId="77777777" w:rsidTr="00812A8F">
        <w:trPr>
          <w:trHeight w:hRule="exact" w:val="696"/>
        </w:trPr>
        <w:tc>
          <w:tcPr>
            <w:tcW w:w="1232" w:type="dxa"/>
            <w:vAlign w:val="center"/>
          </w:tcPr>
          <w:p w14:paraId="1D157D4E" w14:textId="77777777" w:rsidR="00C11480" w:rsidRPr="00D57A47" w:rsidRDefault="00C11480" w:rsidP="000F0CEA">
            <w:pPr>
              <w:spacing w:before="120" w:after="120"/>
              <w:jc w:val="both"/>
              <w:rPr>
                <w:rFonts w:ascii="Arial" w:hAnsi="Arial" w:cs="Arial"/>
                <w:bCs/>
                <w:shd w:val="clear" w:color="auto" w:fill="FFFFFF"/>
              </w:rPr>
            </w:pPr>
            <w:r w:rsidRPr="00D57A47">
              <w:rPr>
                <w:rFonts w:ascii="Arial" w:hAnsi="Arial" w:cs="Arial"/>
                <w:bCs/>
                <w:shd w:val="clear" w:color="auto" w:fill="FFFFFF"/>
              </w:rPr>
              <w:t>S – N</w:t>
            </w:r>
          </w:p>
        </w:tc>
        <w:tc>
          <w:tcPr>
            <w:tcW w:w="3056" w:type="dxa"/>
            <w:vAlign w:val="center"/>
          </w:tcPr>
          <w:p w14:paraId="5C74CC23" w14:textId="4655C732" w:rsidR="00C11480" w:rsidRPr="00D57A47" w:rsidRDefault="00C11480" w:rsidP="000F0CEA">
            <w:pPr>
              <w:spacing w:before="120" w:after="120"/>
              <w:jc w:val="both"/>
              <w:rPr>
                <w:rFonts w:ascii="Arial" w:hAnsi="Arial" w:cs="Arial"/>
                <w:bCs/>
                <w:shd w:val="clear" w:color="auto" w:fill="FFFFFF"/>
              </w:rPr>
            </w:pPr>
            <w:r w:rsidRPr="00D57A47">
              <w:rPr>
                <w:rFonts w:ascii="Arial" w:hAnsi="Arial" w:cs="Arial"/>
                <w:bCs/>
                <w:shd w:val="clear" w:color="auto" w:fill="FFFFFF"/>
              </w:rPr>
              <w:t>Střední autobus/</w:t>
            </w:r>
            <w:r w:rsidR="00E94BCB" w:rsidRPr="00D57A47">
              <w:rPr>
                <w:rFonts w:ascii="Arial" w:hAnsi="Arial" w:cs="Arial"/>
                <w:bCs/>
                <w:shd w:val="clear" w:color="auto" w:fill="FFFFFF"/>
              </w:rPr>
              <w:t xml:space="preserve"> částečně </w:t>
            </w:r>
            <w:r w:rsidRPr="00D57A47">
              <w:rPr>
                <w:rFonts w:ascii="Arial" w:hAnsi="Arial" w:cs="Arial"/>
                <w:bCs/>
                <w:shd w:val="clear" w:color="auto" w:fill="FFFFFF"/>
              </w:rPr>
              <w:t>nízkopodlažní</w:t>
            </w:r>
          </w:p>
        </w:tc>
        <w:tc>
          <w:tcPr>
            <w:tcW w:w="1379" w:type="dxa"/>
            <w:vAlign w:val="center"/>
          </w:tcPr>
          <w:p w14:paraId="07C83A67" w14:textId="77777777" w:rsidR="00C11480" w:rsidRPr="00D57A47" w:rsidRDefault="00C11480" w:rsidP="000F0CEA">
            <w:pPr>
              <w:spacing w:before="120" w:after="120"/>
              <w:jc w:val="both"/>
              <w:rPr>
                <w:rFonts w:ascii="Arial" w:hAnsi="Arial" w:cs="Arial"/>
                <w:bCs/>
                <w:shd w:val="clear" w:color="auto" w:fill="FFFFFF"/>
              </w:rPr>
            </w:pPr>
            <w:r w:rsidRPr="00D57A47">
              <w:rPr>
                <w:rFonts w:ascii="Arial" w:hAnsi="Arial" w:cs="Arial"/>
                <w:bCs/>
                <w:shd w:val="clear" w:color="auto" w:fill="FFFFFF"/>
              </w:rPr>
              <w:t>62</w:t>
            </w:r>
          </w:p>
        </w:tc>
        <w:tc>
          <w:tcPr>
            <w:tcW w:w="1416" w:type="dxa"/>
            <w:vAlign w:val="center"/>
          </w:tcPr>
          <w:p w14:paraId="2775332C" w14:textId="77777777" w:rsidR="00C11480" w:rsidRPr="00D57A47" w:rsidRDefault="00C11480" w:rsidP="000F0CEA">
            <w:pPr>
              <w:spacing w:before="120" w:after="120"/>
              <w:jc w:val="both"/>
              <w:rPr>
                <w:rFonts w:ascii="Arial" w:hAnsi="Arial" w:cs="Arial"/>
                <w:bCs/>
                <w:shd w:val="clear" w:color="auto" w:fill="FFFFFF"/>
              </w:rPr>
            </w:pPr>
            <w:r w:rsidRPr="00D57A47">
              <w:rPr>
                <w:rFonts w:ascii="Arial" w:hAnsi="Arial" w:cs="Arial"/>
                <w:bCs/>
                <w:shd w:val="clear" w:color="auto" w:fill="FFFFFF"/>
              </w:rPr>
              <w:t>31</w:t>
            </w:r>
          </w:p>
        </w:tc>
        <w:tc>
          <w:tcPr>
            <w:tcW w:w="1930" w:type="dxa"/>
            <w:vAlign w:val="center"/>
          </w:tcPr>
          <w:p w14:paraId="5638E9D6" w14:textId="77777777" w:rsidR="00C11480" w:rsidRPr="00D57A47" w:rsidRDefault="00C11480" w:rsidP="000F0CEA">
            <w:pPr>
              <w:spacing w:before="120" w:after="120"/>
              <w:jc w:val="both"/>
              <w:rPr>
                <w:rFonts w:ascii="Arial" w:hAnsi="Arial" w:cs="Arial"/>
                <w:bCs/>
                <w:shd w:val="clear" w:color="auto" w:fill="FFFFFF"/>
              </w:rPr>
            </w:pPr>
            <w:r w:rsidRPr="00D57A47">
              <w:rPr>
                <w:rFonts w:ascii="Arial" w:hAnsi="Arial" w:cs="Arial"/>
                <w:bCs/>
                <w:shd w:val="clear" w:color="auto" w:fill="FFFFFF"/>
              </w:rPr>
              <w:t>9,5</w:t>
            </w:r>
          </w:p>
        </w:tc>
      </w:tr>
      <w:tr w:rsidR="00C11480" w:rsidRPr="00456A0D" w14:paraId="7FED04FB" w14:textId="77777777" w:rsidTr="00812A8F">
        <w:trPr>
          <w:trHeight w:hRule="exact" w:val="721"/>
        </w:trPr>
        <w:tc>
          <w:tcPr>
            <w:tcW w:w="1232" w:type="dxa"/>
            <w:vAlign w:val="center"/>
          </w:tcPr>
          <w:p w14:paraId="35ADF769" w14:textId="77777777" w:rsidR="00C11480" w:rsidRPr="00D57A47" w:rsidRDefault="00C11480" w:rsidP="000F0CEA">
            <w:pPr>
              <w:spacing w:before="120" w:after="120"/>
              <w:jc w:val="both"/>
              <w:rPr>
                <w:rFonts w:ascii="Arial" w:hAnsi="Arial" w:cs="Arial"/>
                <w:bCs/>
                <w:shd w:val="clear" w:color="auto" w:fill="FFFFFF"/>
              </w:rPr>
            </w:pPr>
            <w:r w:rsidRPr="00D57A47">
              <w:rPr>
                <w:rFonts w:ascii="Arial" w:hAnsi="Arial" w:cs="Arial"/>
                <w:bCs/>
                <w:shd w:val="clear" w:color="auto" w:fill="FFFFFF"/>
              </w:rPr>
              <w:t>V – N</w:t>
            </w:r>
          </w:p>
        </w:tc>
        <w:tc>
          <w:tcPr>
            <w:tcW w:w="3056" w:type="dxa"/>
            <w:vAlign w:val="center"/>
          </w:tcPr>
          <w:p w14:paraId="6DF9472A" w14:textId="7F856F59" w:rsidR="00C11480" w:rsidRPr="00D57A47" w:rsidRDefault="00C11480" w:rsidP="000F0CEA">
            <w:pPr>
              <w:spacing w:before="120" w:after="120"/>
              <w:jc w:val="both"/>
              <w:rPr>
                <w:rFonts w:ascii="Arial" w:hAnsi="Arial" w:cs="Arial"/>
                <w:bCs/>
                <w:shd w:val="clear" w:color="auto" w:fill="FFFFFF"/>
              </w:rPr>
            </w:pPr>
            <w:r w:rsidRPr="00D57A47">
              <w:rPr>
                <w:rFonts w:ascii="Arial" w:hAnsi="Arial" w:cs="Arial"/>
                <w:bCs/>
                <w:shd w:val="clear" w:color="auto" w:fill="FFFFFF"/>
              </w:rPr>
              <w:t>Velký autobus/</w:t>
            </w:r>
            <w:r w:rsidR="00E94BCB" w:rsidRPr="00D57A47">
              <w:rPr>
                <w:rFonts w:ascii="Arial" w:hAnsi="Arial" w:cs="Arial"/>
                <w:bCs/>
                <w:shd w:val="clear" w:color="auto" w:fill="FFFFFF"/>
              </w:rPr>
              <w:t xml:space="preserve"> částečně </w:t>
            </w:r>
            <w:r w:rsidRPr="00D57A47">
              <w:rPr>
                <w:rFonts w:ascii="Arial" w:hAnsi="Arial" w:cs="Arial"/>
                <w:bCs/>
                <w:shd w:val="clear" w:color="auto" w:fill="FFFFFF"/>
              </w:rPr>
              <w:t>nízkopodlažní</w:t>
            </w:r>
          </w:p>
        </w:tc>
        <w:tc>
          <w:tcPr>
            <w:tcW w:w="1379" w:type="dxa"/>
            <w:vAlign w:val="center"/>
          </w:tcPr>
          <w:p w14:paraId="0F2C162A" w14:textId="3A3A9485" w:rsidR="00C11480" w:rsidRPr="00D57A47" w:rsidRDefault="005F3823" w:rsidP="000F0CEA">
            <w:pPr>
              <w:spacing w:before="120" w:after="120"/>
              <w:jc w:val="both"/>
              <w:rPr>
                <w:rFonts w:ascii="Arial" w:hAnsi="Arial" w:cs="Arial"/>
                <w:bCs/>
                <w:shd w:val="clear" w:color="auto" w:fill="FFFFFF"/>
              </w:rPr>
            </w:pPr>
            <w:r w:rsidRPr="00D57A47">
              <w:rPr>
                <w:rFonts w:ascii="Arial" w:hAnsi="Arial" w:cs="Arial"/>
                <w:bCs/>
                <w:shd w:val="clear" w:color="auto" w:fill="FFFFFF"/>
              </w:rPr>
              <w:t>77</w:t>
            </w:r>
          </w:p>
        </w:tc>
        <w:tc>
          <w:tcPr>
            <w:tcW w:w="1416" w:type="dxa"/>
            <w:vAlign w:val="center"/>
          </w:tcPr>
          <w:p w14:paraId="295AFF22" w14:textId="074BE71F" w:rsidR="00C11480" w:rsidRPr="00D57A47" w:rsidRDefault="00C11480" w:rsidP="000F0CEA">
            <w:pPr>
              <w:spacing w:before="120" w:after="120"/>
              <w:jc w:val="both"/>
              <w:rPr>
                <w:rFonts w:ascii="Arial" w:hAnsi="Arial" w:cs="Arial"/>
                <w:bCs/>
                <w:shd w:val="clear" w:color="auto" w:fill="FFFFFF"/>
              </w:rPr>
            </w:pPr>
            <w:r w:rsidRPr="00D57A47">
              <w:rPr>
                <w:rFonts w:ascii="Arial" w:hAnsi="Arial" w:cs="Arial"/>
                <w:bCs/>
                <w:shd w:val="clear" w:color="auto" w:fill="FFFFFF"/>
              </w:rPr>
              <w:t>4</w:t>
            </w:r>
            <w:r w:rsidR="00E75644" w:rsidRPr="00D57A47">
              <w:rPr>
                <w:rFonts w:ascii="Arial" w:hAnsi="Arial" w:cs="Arial"/>
                <w:bCs/>
                <w:shd w:val="clear" w:color="auto" w:fill="FFFFFF"/>
              </w:rPr>
              <w:t>1</w:t>
            </w:r>
          </w:p>
        </w:tc>
        <w:tc>
          <w:tcPr>
            <w:tcW w:w="1930" w:type="dxa"/>
            <w:vAlign w:val="center"/>
          </w:tcPr>
          <w:p w14:paraId="22FA85D5" w14:textId="77777777" w:rsidR="00C11480" w:rsidRPr="00D57A47" w:rsidRDefault="00C11480" w:rsidP="000F0CEA">
            <w:pPr>
              <w:spacing w:before="120" w:after="120"/>
              <w:jc w:val="both"/>
              <w:rPr>
                <w:rFonts w:ascii="Arial" w:hAnsi="Arial" w:cs="Arial"/>
                <w:bCs/>
                <w:shd w:val="clear" w:color="auto" w:fill="FFFFFF"/>
              </w:rPr>
            </w:pPr>
            <w:r w:rsidRPr="00D57A47">
              <w:rPr>
                <w:rFonts w:ascii="Arial" w:hAnsi="Arial" w:cs="Arial"/>
                <w:bCs/>
                <w:shd w:val="clear" w:color="auto" w:fill="FFFFFF"/>
              </w:rPr>
              <w:t>11,7</w:t>
            </w:r>
          </w:p>
        </w:tc>
      </w:tr>
      <w:tr w:rsidR="00C11480" w:rsidRPr="00456A0D" w14:paraId="54A6152F" w14:textId="77777777" w:rsidTr="00812A8F">
        <w:trPr>
          <w:trHeight w:hRule="exact" w:val="813"/>
        </w:trPr>
        <w:tc>
          <w:tcPr>
            <w:tcW w:w="1232" w:type="dxa"/>
            <w:vAlign w:val="center"/>
          </w:tcPr>
          <w:p w14:paraId="3C323C82" w14:textId="74607F1D" w:rsidR="00C11480" w:rsidRPr="00D57A47" w:rsidRDefault="00C11480" w:rsidP="000F0CEA">
            <w:pPr>
              <w:spacing w:before="120" w:after="120"/>
              <w:jc w:val="both"/>
              <w:rPr>
                <w:rFonts w:ascii="Arial" w:hAnsi="Arial" w:cs="Arial"/>
                <w:bCs/>
                <w:shd w:val="clear" w:color="auto" w:fill="FFFFFF"/>
              </w:rPr>
            </w:pPr>
            <w:r w:rsidRPr="00D57A47">
              <w:rPr>
                <w:rFonts w:ascii="Arial" w:hAnsi="Arial" w:cs="Arial"/>
                <w:bCs/>
                <w:shd w:val="clear" w:color="auto" w:fill="FFFFFF"/>
              </w:rPr>
              <w:t xml:space="preserve">Vplus - </w:t>
            </w:r>
            <w:r w:rsidR="00FB4ABE" w:rsidRPr="00D57A47">
              <w:rPr>
                <w:rFonts w:ascii="Arial" w:hAnsi="Arial" w:cs="Arial"/>
                <w:bCs/>
                <w:shd w:val="clear" w:color="auto" w:fill="FFFFFF"/>
              </w:rPr>
              <w:t>N</w:t>
            </w:r>
          </w:p>
        </w:tc>
        <w:tc>
          <w:tcPr>
            <w:tcW w:w="3056" w:type="dxa"/>
            <w:vAlign w:val="center"/>
          </w:tcPr>
          <w:p w14:paraId="6E482423" w14:textId="34F982B5" w:rsidR="00C11480" w:rsidRPr="00D57A47" w:rsidRDefault="00C11480" w:rsidP="000F0CEA">
            <w:pPr>
              <w:spacing w:before="120" w:after="120"/>
              <w:jc w:val="both"/>
              <w:rPr>
                <w:rFonts w:ascii="Arial" w:hAnsi="Arial" w:cs="Arial"/>
                <w:bCs/>
                <w:shd w:val="clear" w:color="auto" w:fill="FFFFFF"/>
              </w:rPr>
            </w:pPr>
            <w:r w:rsidRPr="00D57A47">
              <w:rPr>
                <w:rFonts w:ascii="Arial" w:hAnsi="Arial" w:cs="Arial"/>
                <w:bCs/>
                <w:shd w:val="clear" w:color="auto" w:fill="FFFFFF"/>
              </w:rPr>
              <w:t>Velký autobus plus</w:t>
            </w:r>
            <w:r w:rsidR="00FB4ABE" w:rsidRPr="00D57A47">
              <w:rPr>
                <w:rFonts w:ascii="Arial" w:hAnsi="Arial" w:cs="Arial"/>
                <w:bCs/>
                <w:shd w:val="clear" w:color="auto" w:fill="FFFFFF"/>
              </w:rPr>
              <w:t>-nízkopodlažní</w:t>
            </w:r>
          </w:p>
        </w:tc>
        <w:tc>
          <w:tcPr>
            <w:tcW w:w="1379" w:type="dxa"/>
            <w:vAlign w:val="center"/>
          </w:tcPr>
          <w:p w14:paraId="609F358B" w14:textId="6318274E" w:rsidR="00C11480" w:rsidRPr="00D57A47" w:rsidRDefault="00FB4ABE" w:rsidP="000F0CEA">
            <w:pPr>
              <w:spacing w:before="120" w:after="120"/>
              <w:jc w:val="both"/>
              <w:rPr>
                <w:rFonts w:ascii="Arial" w:hAnsi="Arial" w:cs="Arial"/>
                <w:bCs/>
                <w:shd w:val="clear" w:color="auto" w:fill="FFFFFF"/>
              </w:rPr>
            </w:pPr>
            <w:r w:rsidRPr="00D57A47">
              <w:rPr>
                <w:rFonts w:ascii="Arial" w:hAnsi="Arial" w:cs="Arial"/>
                <w:bCs/>
                <w:shd w:val="clear" w:color="auto" w:fill="FFFFFF"/>
              </w:rPr>
              <w:t>100</w:t>
            </w:r>
          </w:p>
        </w:tc>
        <w:tc>
          <w:tcPr>
            <w:tcW w:w="1416" w:type="dxa"/>
            <w:vAlign w:val="center"/>
          </w:tcPr>
          <w:p w14:paraId="56D605D0" w14:textId="30A8B51A" w:rsidR="00C11480" w:rsidRPr="00D57A47" w:rsidRDefault="00FB4ABE" w:rsidP="000F0CEA">
            <w:pPr>
              <w:spacing w:before="120" w:after="120"/>
              <w:jc w:val="both"/>
              <w:rPr>
                <w:rFonts w:ascii="Arial" w:hAnsi="Arial" w:cs="Arial"/>
                <w:bCs/>
                <w:shd w:val="clear" w:color="auto" w:fill="FFFFFF"/>
              </w:rPr>
            </w:pPr>
            <w:r w:rsidRPr="00D57A47">
              <w:rPr>
                <w:rFonts w:ascii="Arial" w:hAnsi="Arial" w:cs="Arial"/>
                <w:bCs/>
                <w:shd w:val="clear" w:color="auto" w:fill="FFFFFF"/>
              </w:rPr>
              <w:t>55</w:t>
            </w:r>
          </w:p>
        </w:tc>
        <w:tc>
          <w:tcPr>
            <w:tcW w:w="1930" w:type="dxa"/>
            <w:vAlign w:val="center"/>
          </w:tcPr>
          <w:p w14:paraId="6F2E0C98" w14:textId="53387126" w:rsidR="00C11480" w:rsidRPr="00D57A47" w:rsidRDefault="00FB4ABE" w:rsidP="000F0CEA">
            <w:pPr>
              <w:spacing w:before="120" w:after="120"/>
              <w:jc w:val="both"/>
              <w:rPr>
                <w:rFonts w:ascii="Arial" w:hAnsi="Arial" w:cs="Arial"/>
                <w:bCs/>
                <w:shd w:val="clear" w:color="auto" w:fill="FFFFFF"/>
              </w:rPr>
            </w:pPr>
            <w:r w:rsidRPr="00D57A47">
              <w:rPr>
                <w:rFonts w:ascii="Arial" w:hAnsi="Arial" w:cs="Arial"/>
                <w:bCs/>
                <w:shd w:val="clear" w:color="auto" w:fill="FFFFFF"/>
              </w:rPr>
              <w:t>14,5</w:t>
            </w:r>
          </w:p>
        </w:tc>
      </w:tr>
      <w:bookmarkEnd w:id="22"/>
    </w:tbl>
    <w:p w14:paraId="0287908F" w14:textId="41A19F62" w:rsidR="00C11480" w:rsidRPr="00456A0D" w:rsidRDefault="00C11480" w:rsidP="000F0CEA">
      <w:pPr>
        <w:spacing w:before="120" w:after="120" w:line="360" w:lineRule="auto"/>
        <w:ind w:firstLine="284"/>
        <w:jc w:val="both"/>
        <w:rPr>
          <w:rFonts w:ascii="Arial" w:hAnsi="Arial" w:cs="Arial"/>
          <w:bCs/>
          <w:shd w:val="clear" w:color="auto" w:fill="FFFFFF"/>
        </w:rPr>
      </w:pPr>
    </w:p>
    <w:p w14:paraId="5EC175D7" w14:textId="7F6A0B68" w:rsidR="00DC520B" w:rsidRDefault="00C11480" w:rsidP="000F0CEA">
      <w:pPr>
        <w:spacing w:before="120" w:after="120" w:line="360" w:lineRule="auto"/>
        <w:ind w:firstLine="284"/>
        <w:jc w:val="both"/>
        <w:rPr>
          <w:rFonts w:ascii="Arial" w:hAnsi="Arial" w:cs="Arial"/>
        </w:rPr>
      </w:pPr>
      <w:r w:rsidRPr="00456A0D">
        <w:rPr>
          <w:rFonts w:ascii="Arial" w:hAnsi="Arial" w:cs="Arial"/>
          <w:bCs/>
          <w:shd w:val="clear" w:color="auto" w:fill="FFFFFF"/>
        </w:rPr>
        <w:t xml:space="preserve">Konkrétní požadované přiřazení kategorie vozidla každému spoji je provedeno v rámci sestavených doporučených oběhů vozidel. </w:t>
      </w:r>
      <w:r w:rsidR="00B93B97" w:rsidRPr="00221AC8">
        <w:rPr>
          <w:rFonts w:ascii="Arial" w:hAnsi="Arial" w:cs="Arial"/>
        </w:rPr>
        <w:t>Dopravce může oběh zajistit mimo přiřazené kategorie vozidla i vozidlem kategorie vyšší</w:t>
      </w:r>
      <w:r w:rsidR="00A55478">
        <w:rPr>
          <w:rFonts w:ascii="Arial" w:hAnsi="Arial" w:cs="Arial"/>
        </w:rPr>
        <w:t xml:space="preserve"> (dle počtu míst </w:t>
      </w:r>
      <w:r w:rsidR="00D11F58">
        <w:rPr>
          <w:rFonts w:ascii="Arial" w:hAnsi="Arial" w:cs="Arial"/>
        </w:rPr>
        <w:t xml:space="preserve">k sezení </w:t>
      </w:r>
      <w:r w:rsidR="00A55478">
        <w:rPr>
          <w:rFonts w:ascii="Arial" w:hAnsi="Arial" w:cs="Arial"/>
        </w:rPr>
        <w:t>– viz tabulka výše)</w:t>
      </w:r>
      <w:r w:rsidR="009A3434">
        <w:rPr>
          <w:rFonts w:ascii="Arial" w:hAnsi="Arial" w:cs="Arial"/>
        </w:rPr>
        <w:t xml:space="preserve">. </w:t>
      </w:r>
    </w:p>
    <w:p w14:paraId="6FA43CF7" w14:textId="77777777" w:rsidR="00C11480" w:rsidRPr="0099084D" w:rsidRDefault="00C11480" w:rsidP="000F0CEA">
      <w:pPr>
        <w:spacing w:before="120" w:after="120" w:line="360" w:lineRule="auto"/>
        <w:ind w:firstLine="284"/>
        <w:jc w:val="both"/>
        <w:rPr>
          <w:rFonts w:ascii="Arial" w:hAnsi="Arial" w:cs="Arial"/>
          <w:b/>
          <w:bCs/>
          <w:shd w:val="clear" w:color="auto" w:fill="FFFFFF"/>
        </w:rPr>
      </w:pPr>
    </w:p>
    <w:p w14:paraId="0AC3B76F" w14:textId="77777777" w:rsidR="00C11480" w:rsidRPr="0060009F" w:rsidRDefault="00C11480" w:rsidP="000F0CEA">
      <w:pPr>
        <w:pStyle w:val="Nadpis2"/>
        <w:rPr>
          <w:rFonts w:ascii="Arial" w:hAnsi="Arial" w:cs="Arial"/>
          <w:color w:val="auto"/>
          <w:shd w:val="clear" w:color="auto" w:fill="FFFFFF"/>
        </w:rPr>
      </w:pPr>
      <w:bookmarkStart w:id="23" w:name="_Toc130805775"/>
      <w:r w:rsidRPr="0060009F">
        <w:rPr>
          <w:rFonts w:ascii="Arial" w:hAnsi="Arial" w:cs="Arial"/>
          <w:color w:val="auto"/>
          <w:shd w:val="clear" w:color="auto" w:fill="FFFFFF"/>
        </w:rPr>
        <w:lastRenderedPageBreak/>
        <w:t>Specifické standardy vybavení vozidel</w:t>
      </w:r>
      <w:bookmarkEnd w:id="23"/>
    </w:p>
    <w:p w14:paraId="1160DFCA" w14:textId="77777777" w:rsidR="00C11480" w:rsidRPr="00456A0D" w:rsidRDefault="00C11480" w:rsidP="000F0CEA">
      <w:pPr>
        <w:spacing w:before="120" w:after="120" w:line="360" w:lineRule="auto"/>
        <w:jc w:val="both"/>
        <w:rPr>
          <w:rFonts w:ascii="Arial" w:hAnsi="Arial" w:cs="Arial"/>
          <w:bCs/>
          <w:shd w:val="clear" w:color="auto" w:fill="FFFFFF"/>
        </w:rPr>
      </w:pPr>
      <w:r w:rsidRPr="00456A0D">
        <w:rPr>
          <w:rFonts w:ascii="Arial" w:hAnsi="Arial" w:cs="Arial"/>
          <w:bCs/>
          <w:shd w:val="clear" w:color="auto" w:fill="FFFFFF"/>
        </w:rPr>
        <w:tab/>
        <w:t>Společné standardy vybavení vozidel pro přepravu osob-M3</w:t>
      </w:r>
    </w:p>
    <w:p w14:paraId="4C760047" w14:textId="03ED7A0C" w:rsidR="00C11480" w:rsidRPr="002E54DD" w:rsidRDefault="00C11480" w:rsidP="000F0CEA">
      <w:pPr>
        <w:pStyle w:val="Nadpis3"/>
        <w:rPr>
          <w:rFonts w:ascii="Arial" w:hAnsi="Arial" w:cs="Arial"/>
          <w:color w:val="auto"/>
          <w:shd w:val="clear" w:color="auto" w:fill="FFFFFF"/>
        </w:rPr>
      </w:pPr>
      <w:r w:rsidRPr="001D0372">
        <w:rPr>
          <w:sz w:val="24"/>
          <w:szCs w:val="24"/>
          <w:shd w:val="clear" w:color="auto" w:fill="FFFFFF"/>
        </w:rPr>
        <w:tab/>
      </w:r>
      <w:r w:rsidRPr="001D0372">
        <w:rPr>
          <w:sz w:val="24"/>
          <w:szCs w:val="24"/>
          <w:shd w:val="clear" w:color="auto" w:fill="FFFFFF"/>
        </w:rPr>
        <w:tab/>
      </w:r>
      <w:bookmarkStart w:id="24" w:name="_Toc130805776"/>
      <w:r w:rsidRPr="002E54DD">
        <w:rPr>
          <w:rFonts w:ascii="Arial" w:hAnsi="Arial" w:cs="Arial"/>
          <w:color w:val="auto"/>
          <w:shd w:val="clear" w:color="auto" w:fill="FFFFFF"/>
        </w:rPr>
        <w:t>Nová vozidla kategorie S, V, Vplus</w:t>
      </w:r>
      <w:bookmarkEnd w:id="24"/>
    </w:p>
    <w:p w14:paraId="65F590F6" w14:textId="6EDE492B" w:rsidR="00B3671E" w:rsidRPr="00456A0D" w:rsidRDefault="00B3671E" w:rsidP="000F0CEA">
      <w:pPr>
        <w:spacing w:before="240" w:line="360" w:lineRule="auto"/>
        <w:ind w:firstLine="357"/>
        <w:jc w:val="both"/>
        <w:rPr>
          <w:rFonts w:ascii="Arial" w:eastAsia="Calibri" w:hAnsi="Arial" w:cs="Arial"/>
          <w:bCs/>
        </w:rPr>
      </w:pPr>
      <w:r w:rsidRPr="00456A0D">
        <w:rPr>
          <w:rFonts w:ascii="Arial" w:eastAsia="Calibri" w:hAnsi="Arial" w:cs="Arial"/>
          <w:bCs/>
        </w:rPr>
        <w:t xml:space="preserve">Vozidla musí splňovat </w:t>
      </w:r>
      <w:r w:rsidR="00545FF8">
        <w:rPr>
          <w:rFonts w:ascii="Arial" w:eastAsia="Calibri" w:hAnsi="Arial" w:cs="Arial"/>
          <w:bCs/>
        </w:rPr>
        <w:t xml:space="preserve">minimálně </w:t>
      </w:r>
      <w:r w:rsidRPr="00456A0D">
        <w:rPr>
          <w:rFonts w:ascii="Arial" w:eastAsia="Calibri" w:hAnsi="Arial" w:cs="Arial"/>
          <w:bCs/>
        </w:rPr>
        <w:t>následující požadavky – mít níže uvedené vybavení:</w:t>
      </w:r>
    </w:p>
    <w:p w14:paraId="18C72029" w14:textId="6AFE8AA8" w:rsidR="002F5F06" w:rsidRPr="00456A0D" w:rsidRDefault="00C85086" w:rsidP="000F0CEA">
      <w:pPr>
        <w:numPr>
          <w:ilvl w:val="0"/>
          <w:numId w:val="2"/>
        </w:numPr>
        <w:tabs>
          <w:tab w:val="num" w:pos="797"/>
        </w:tabs>
        <w:spacing w:before="120" w:after="120" w:line="360" w:lineRule="auto"/>
        <w:ind w:left="794" w:hanging="284"/>
        <w:contextualSpacing/>
        <w:jc w:val="both"/>
        <w:rPr>
          <w:rFonts w:ascii="Arial" w:eastAsia="Calibri" w:hAnsi="Arial" w:cs="Arial"/>
          <w:bCs/>
        </w:rPr>
      </w:pPr>
      <w:r>
        <w:rPr>
          <w:rFonts w:ascii="Arial" w:eastAsia="Calibri" w:hAnsi="Arial" w:cs="Arial"/>
          <w:bCs/>
        </w:rPr>
        <w:t xml:space="preserve">Nová </w:t>
      </w:r>
      <w:r w:rsidR="00B227DF">
        <w:rPr>
          <w:rFonts w:ascii="Arial" w:eastAsia="Calibri" w:hAnsi="Arial" w:cs="Arial"/>
          <w:bCs/>
        </w:rPr>
        <w:t xml:space="preserve">vozidla </w:t>
      </w:r>
      <w:r>
        <w:rPr>
          <w:rFonts w:ascii="Arial" w:eastAsia="Calibri" w:hAnsi="Arial" w:cs="Arial"/>
          <w:bCs/>
        </w:rPr>
        <w:t xml:space="preserve">musí mít </w:t>
      </w:r>
      <w:r w:rsidR="009A7B89" w:rsidRPr="00456A0D">
        <w:rPr>
          <w:rFonts w:ascii="Arial" w:eastAsia="Calibri" w:hAnsi="Arial" w:cs="Arial"/>
          <w:bCs/>
        </w:rPr>
        <w:t>částečně nízkopodlažní provedení LE (Low Entry)</w:t>
      </w:r>
    </w:p>
    <w:p w14:paraId="2A2982DD" w14:textId="77777777" w:rsidR="002F5F06" w:rsidRPr="00456A0D" w:rsidRDefault="002F5F06" w:rsidP="000F0CEA">
      <w:pPr>
        <w:numPr>
          <w:ilvl w:val="0"/>
          <w:numId w:val="2"/>
        </w:numPr>
        <w:tabs>
          <w:tab w:val="num" w:pos="797"/>
        </w:tabs>
        <w:spacing w:before="120" w:after="120" w:line="360" w:lineRule="auto"/>
        <w:ind w:left="794" w:hanging="284"/>
        <w:contextualSpacing/>
        <w:jc w:val="both"/>
        <w:rPr>
          <w:rFonts w:ascii="Arial" w:eastAsia="Calibri" w:hAnsi="Arial" w:cs="Arial"/>
          <w:bCs/>
        </w:rPr>
      </w:pPr>
      <w:r w:rsidRPr="00456A0D">
        <w:rPr>
          <w:rFonts w:ascii="Arial" w:eastAsia="Calibri" w:hAnsi="Arial" w:cs="Arial"/>
          <w:bCs/>
        </w:rPr>
        <w:t>Minimálně ručně vyklápěná najížděcí plošina pro kočárek/invalidní vozík</w:t>
      </w:r>
    </w:p>
    <w:p w14:paraId="06A51B29" w14:textId="23EDBCD9" w:rsidR="00B3671E" w:rsidRPr="00456A0D" w:rsidRDefault="00254730" w:rsidP="000F0CEA">
      <w:pPr>
        <w:numPr>
          <w:ilvl w:val="0"/>
          <w:numId w:val="2"/>
        </w:numPr>
        <w:tabs>
          <w:tab w:val="num" w:pos="797"/>
        </w:tabs>
        <w:spacing w:before="120" w:after="120" w:line="360" w:lineRule="auto"/>
        <w:ind w:left="794" w:hanging="284"/>
        <w:contextualSpacing/>
        <w:jc w:val="both"/>
        <w:rPr>
          <w:rFonts w:ascii="Arial" w:eastAsia="Calibri" w:hAnsi="Arial" w:cs="Arial"/>
          <w:bCs/>
        </w:rPr>
      </w:pPr>
      <w:r>
        <w:rPr>
          <w:rFonts w:ascii="Arial" w:eastAsia="Calibri" w:hAnsi="Arial" w:cs="Arial"/>
          <w:bCs/>
        </w:rPr>
        <w:t>Odlehčovací brzda (retardér) typu</w:t>
      </w:r>
      <w:r w:rsidRPr="00456A0D">
        <w:rPr>
          <w:rFonts w:ascii="Arial" w:eastAsia="Calibri" w:hAnsi="Arial" w:cs="Arial"/>
          <w:bCs/>
        </w:rPr>
        <w:t xml:space="preserve"> </w:t>
      </w:r>
      <w:r w:rsidR="00185009">
        <w:rPr>
          <w:rFonts w:ascii="Arial" w:eastAsia="Calibri" w:hAnsi="Arial" w:cs="Arial"/>
          <w:bCs/>
        </w:rPr>
        <w:t xml:space="preserve">výfukové, motorové, </w:t>
      </w:r>
      <w:r>
        <w:rPr>
          <w:rFonts w:ascii="Arial" w:eastAsia="Calibri" w:hAnsi="Arial" w:cs="Arial"/>
          <w:bCs/>
        </w:rPr>
        <w:t>elektrodynamické brzdy nebo hydrodynamické brzdy</w:t>
      </w:r>
    </w:p>
    <w:p w14:paraId="070FA9D9" w14:textId="77777777" w:rsidR="00B3671E" w:rsidRPr="00456A0D" w:rsidRDefault="00B3671E" w:rsidP="000F0CEA">
      <w:pPr>
        <w:numPr>
          <w:ilvl w:val="0"/>
          <w:numId w:val="2"/>
        </w:numPr>
        <w:tabs>
          <w:tab w:val="num" w:pos="797"/>
        </w:tabs>
        <w:spacing w:before="120" w:after="120" w:line="360" w:lineRule="auto"/>
        <w:ind w:left="794" w:hanging="284"/>
        <w:contextualSpacing/>
        <w:jc w:val="both"/>
        <w:rPr>
          <w:rFonts w:ascii="Arial" w:eastAsia="Calibri" w:hAnsi="Arial" w:cs="Arial"/>
          <w:bCs/>
        </w:rPr>
      </w:pPr>
      <w:r w:rsidRPr="00456A0D">
        <w:rPr>
          <w:rFonts w:ascii="Arial" w:eastAsia="Calibri" w:hAnsi="Arial" w:cs="Arial"/>
          <w:bCs/>
        </w:rPr>
        <w:t>Přední mlhové světlomety</w:t>
      </w:r>
    </w:p>
    <w:p w14:paraId="7EF394EA" w14:textId="16A4B90B" w:rsidR="00B3671E" w:rsidRDefault="00B3671E" w:rsidP="000F0CEA">
      <w:pPr>
        <w:numPr>
          <w:ilvl w:val="0"/>
          <w:numId w:val="2"/>
        </w:numPr>
        <w:tabs>
          <w:tab w:val="num" w:pos="797"/>
        </w:tabs>
        <w:spacing w:before="120" w:after="120" w:line="360" w:lineRule="auto"/>
        <w:ind w:left="794" w:hanging="284"/>
        <w:contextualSpacing/>
        <w:jc w:val="both"/>
        <w:rPr>
          <w:rFonts w:ascii="Arial" w:eastAsia="Calibri" w:hAnsi="Arial" w:cs="Arial"/>
          <w:bCs/>
        </w:rPr>
      </w:pPr>
      <w:r w:rsidRPr="00456A0D">
        <w:rPr>
          <w:rFonts w:ascii="Arial" w:eastAsia="Calibri" w:hAnsi="Arial" w:cs="Arial"/>
          <w:bCs/>
        </w:rPr>
        <w:t>Klimatizace prostoru pro cestující</w:t>
      </w:r>
    </w:p>
    <w:p w14:paraId="43A43096" w14:textId="77777777" w:rsidR="006C184A" w:rsidRPr="00456A0D" w:rsidRDefault="006C184A"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Vnitřní rozhlas s možností ovládání řidičem</w:t>
      </w:r>
      <w:r>
        <w:rPr>
          <w:rFonts w:ascii="Arial" w:eastAsia="Calibri" w:hAnsi="Arial" w:cs="Arial"/>
          <w:bCs/>
        </w:rPr>
        <w:t xml:space="preserve"> pro hlášení zastávek a dalších dopravních informací pomocí palubního počítače</w:t>
      </w:r>
      <w:r w:rsidRPr="00456A0D">
        <w:rPr>
          <w:rFonts w:ascii="Arial" w:eastAsia="Calibri" w:hAnsi="Arial" w:cs="Arial"/>
          <w:bCs/>
        </w:rPr>
        <w:t xml:space="preserve"> </w:t>
      </w:r>
    </w:p>
    <w:p w14:paraId="08610F4D" w14:textId="77777777"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Automatické přerušení poslechu rozhlasu (u řidiče) vybraným signálem vozidla (například otevření předních dveří, probíhající hlášení pro cestující apod).</w:t>
      </w:r>
    </w:p>
    <w:p w14:paraId="0E94AF2E" w14:textId="77777777"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Prostor pro příruční zavazadla nad sedadly s pevným dnem (ne síťovaným), tento prostor musí být vybaven podélnou tyčí k držení stojících cestujících po celé délce</w:t>
      </w:r>
    </w:p>
    <w:p w14:paraId="79111FA5" w14:textId="2A7AC0A7"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odbavovací systém – požadavky na elektronický odbavovací systém ve vozidlech je specifikován v</w:t>
      </w:r>
      <w:r w:rsidR="00704344">
        <w:rPr>
          <w:rFonts w:ascii="Arial" w:eastAsia="Calibri" w:hAnsi="Arial" w:cs="Arial"/>
          <w:bCs/>
        </w:rPr>
        <w:t> příloze č. 2 TPS IDS VDV – Požadavky na odbavovací zařízení dopravců</w:t>
      </w:r>
      <w:r w:rsidRPr="00456A0D">
        <w:rPr>
          <w:rFonts w:ascii="Arial" w:eastAsia="Calibri" w:hAnsi="Arial" w:cs="Arial"/>
          <w:bCs/>
        </w:rPr>
        <w:t xml:space="preserve">, který je součástí zadávací dokumentace a tvoří přílohu </w:t>
      </w:r>
      <w:r w:rsidR="00245D1E">
        <w:rPr>
          <w:rFonts w:ascii="Arial" w:eastAsia="Calibri" w:hAnsi="Arial" w:cs="Arial"/>
          <w:bCs/>
        </w:rPr>
        <w:t>s</w:t>
      </w:r>
      <w:r w:rsidRPr="00456A0D">
        <w:rPr>
          <w:rFonts w:ascii="Arial" w:eastAsia="Calibri" w:hAnsi="Arial" w:cs="Arial"/>
          <w:bCs/>
        </w:rPr>
        <w:t xml:space="preserve">mlouvy. V tomto dokumentu jsou také popsány jednotlivé funkcionality, které musí elektronický odbavovací systém ve vozidlech </w:t>
      </w:r>
      <w:r w:rsidR="00C3093F">
        <w:rPr>
          <w:rFonts w:ascii="Arial" w:eastAsia="Calibri" w:hAnsi="Arial" w:cs="Arial"/>
          <w:bCs/>
        </w:rPr>
        <w:t xml:space="preserve">IDS </w:t>
      </w:r>
      <w:r w:rsidRPr="00456A0D">
        <w:rPr>
          <w:rFonts w:ascii="Arial" w:eastAsia="Calibri" w:hAnsi="Arial" w:cs="Arial"/>
          <w:bCs/>
        </w:rPr>
        <w:t>VDV splňovat.</w:t>
      </w:r>
    </w:p>
    <w:p w14:paraId="20F7F607" w14:textId="17B8BBF5"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Elektronické informační panely nebo tabule – požadavky na elektronické panely a</w:t>
      </w:r>
      <w:r w:rsidR="003A6D31">
        <w:rPr>
          <w:rFonts w:ascii="Arial" w:eastAsia="Calibri" w:hAnsi="Arial" w:cs="Arial"/>
          <w:bCs/>
        </w:rPr>
        <w:t> </w:t>
      </w:r>
      <w:r w:rsidRPr="00456A0D">
        <w:rPr>
          <w:rFonts w:ascii="Arial" w:eastAsia="Calibri" w:hAnsi="Arial" w:cs="Arial"/>
          <w:bCs/>
        </w:rPr>
        <w:t>tabule jsou podrobně popsány následně v </w:t>
      </w:r>
      <w:r w:rsidR="00810A33">
        <w:rPr>
          <w:rFonts w:ascii="Arial" w:eastAsia="Calibri" w:hAnsi="Arial" w:cs="Arial"/>
          <w:bCs/>
        </w:rPr>
        <w:t>kapitolách</w:t>
      </w:r>
      <w:r w:rsidRPr="00571280">
        <w:rPr>
          <w:rFonts w:ascii="Arial" w:eastAsia="Calibri" w:hAnsi="Arial" w:cs="Arial"/>
          <w:bCs/>
        </w:rPr>
        <w:t xml:space="preserve">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00523281">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523281">
        <w:rPr>
          <w:rFonts w:ascii="Arial" w:eastAsia="Calibri" w:hAnsi="Arial" w:cs="Arial"/>
          <w:bCs/>
        </w:rPr>
        <w:t>3.2</w:t>
      </w:r>
      <w:r w:rsidRPr="00571280">
        <w:rPr>
          <w:rFonts w:ascii="Arial" w:eastAsia="Calibri" w:hAnsi="Arial" w:cs="Arial"/>
          <w:bCs/>
        </w:rPr>
        <w:fldChar w:fldCharType="end"/>
      </w:r>
      <w:r w:rsidRPr="00456A0D">
        <w:rPr>
          <w:rFonts w:ascii="Arial" w:eastAsia="Calibri" w:hAnsi="Arial" w:cs="Arial"/>
          <w:bCs/>
        </w:rPr>
        <w:t>.</w:t>
      </w:r>
    </w:p>
    <w:p w14:paraId="63A63266" w14:textId="77777777"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Centrálně ovládané dveře vozidla</w:t>
      </w:r>
    </w:p>
    <w:p w14:paraId="79E8544F" w14:textId="6E667C28" w:rsidR="00B3671E" w:rsidRPr="00236D88" w:rsidRDefault="004A3366"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Bezplatné připojení Wi-Fi</w:t>
      </w:r>
      <w:r w:rsidR="00B3671E" w:rsidRPr="00236D88">
        <w:rPr>
          <w:rFonts w:ascii="Arial" w:eastAsia="Calibri" w:hAnsi="Arial" w:cs="Arial"/>
          <w:bCs/>
        </w:rPr>
        <w:t xml:space="preserve"> </w:t>
      </w:r>
      <w:r w:rsidR="00D50772" w:rsidRPr="00236D88">
        <w:rPr>
          <w:rFonts w:ascii="Arial" w:eastAsia="Calibri" w:hAnsi="Arial" w:cs="Arial"/>
          <w:bCs/>
        </w:rPr>
        <w:t xml:space="preserve">s minimální rychlostí </w:t>
      </w:r>
      <w:r w:rsidR="00C324F5">
        <w:rPr>
          <w:rFonts w:ascii="Arial" w:eastAsia="Calibri" w:hAnsi="Arial" w:cs="Arial"/>
          <w:bCs/>
        </w:rPr>
        <w:t xml:space="preserve">dosahující alespoň </w:t>
      </w:r>
      <w:r w:rsidR="00D50772" w:rsidRPr="00236D88">
        <w:rPr>
          <w:rFonts w:ascii="Arial" w:eastAsia="Calibri" w:hAnsi="Arial" w:cs="Arial"/>
          <w:bCs/>
        </w:rPr>
        <w:t>5 MBit/s</w:t>
      </w:r>
    </w:p>
    <w:p w14:paraId="40BBD58F" w14:textId="77777777" w:rsidR="00D11F0B"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Přepážka oddělující pracoviště řidiče od předních sedadel pro cestující (za řidičem)</w:t>
      </w:r>
      <w:r w:rsidR="00F5093A">
        <w:rPr>
          <w:rFonts w:ascii="Arial" w:eastAsia="Calibri" w:hAnsi="Arial" w:cs="Arial"/>
          <w:bCs/>
        </w:rPr>
        <w:t xml:space="preserve"> </w:t>
      </w:r>
      <w:r w:rsidR="00700947">
        <w:rPr>
          <w:rFonts w:ascii="Arial" w:eastAsia="Calibri" w:hAnsi="Arial" w:cs="Arial"/>
          <w:bCs/>
        </w:rPr>
        <w:t>od země až po strop</w:t>
      </w:r>
    </w:p>
    <w:p w14:paraId="60F7520F" w14:textId="4A2914E5" w:rsidR="00B3671E" w:rsidRPr="00456A0D" w:rsidRDefault="00D11F0B"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Pr>
          <w:rFonts w:ascii="Arial" w:eastAsia="Calibri" w:hAnsi="Arial" w:cs="Arial"/>
          <w:bCs/>
        </w:rPr>
        <w:t>z boku bude pracoviště řidiče odděleno od prostoru pro cestující nízkými dvířky. Zasklení kabiny řidiče není požadováno</w:t>
      </w:r>
    </w:p>
    <w:p w14:paraId="0B13F0EE" w14:textId="6CB605F0"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Informační vitríny</w:t>
      </w:r>
      <w:r w:rsidR="002F5F06" w:rsidRPr="00456A0D">
        <w:rPr>
          <w:rFonts w:ascii="Arial" w:eastAsia="Calibri" w:hAnsi="Arial" w:cs="Arial"/>
          <w:bCs/>
        </w:rPr>
        <w:t xml:space="preserve"> či </w:t>
      </w:r>
      <w:r w:rsidR="002F5F06" w:rsidRPr="00236D88">
        <w:rPr>
          <w:rFonts w:ascii="Arial" w:eastAsia="Calibri" w:hAnsi="Arial" w:cs="Arial"/>
          <w:bCs/>
        </w:rPr>
        <w:t>klaprámy</w:t>
      </w:r>
      <w:r w:rsidRPr="00456A0D">
        <w:rPr>
          <w:rFonts w:ascii="Arial" w:eastAsia="Calibri" w:hAnsi="Arial" w:cs="Arial"/>
          <w:bCs/>
        </w:rPr>
        <w:t>, schránka na letáky</w:t>
      </w:r>
    </w:p>
    <w:p w14:paraId="170E8805" w14:textId="77777777"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akustický informační systém</w:t>
      </w:r>
    </w:p>
    <w:p w14:paraId="2384EC14" w14:textId="77777777"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vizuální informační systém vnitřní</w:t>
      </w:r>
    </w:p>
    <w:p w14:paraId="3D6180F3" w14:textId="77777777"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U sedadel směřujících stejným směrem nesmí být vzdálenost mezi přední stranou polštářování sedadla a zadní stranou polštářování sedadla před ním, měřená </w:t>
      </w:r>
      <w:r w:rsidRPr="00456A0D">
        <w:rPr>
          <w:rFonts w:ascii="Arial" w:eastAsia="Calibri" w:hAnsi="Arial" w:cs="Arial"/>
          <w:bCs/>
        </w:rPr>
        <w:lastRenderedPageBreak/>
        <w:t>vodorovně a ve všech výškách nad podlahou mezi úrovní vrcholu sedáku a bodem ležícím 620 mm nad podlahou, menší než 680 mm</w:t>
      </w:r>
    </w:p>
    <w:p w14:paraId="609CC144" w14:textId="7704D9E6" w:rsidR="00B3671E"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Sedadla s výškou opěradla od </w:t>
      </w:r>
      <w:r w:rsidR="00E65A20">
        <w:rPr>
          <w:rFonts w:ascii="Arial" w:eastAsia="Calibri" w:hAnsi="Arial" w:cs="Arial"/>
          <w:bCs/>
        </w:rPr>
        <w:t xml:space="preserve">horní </w:t>
      </w:r>
      <w:r w:rsidRPr="00456A0D">
        <w:rPr>
          <w:rFonts w:ascii="Arial" w:eastAsia="Calibri" w:hAnsi="Arial" w:cs="Arial"/>
          <w:bCs/>
        </w:rPr>
        <w:t xml:space="preserve">plochy sedáku alespoň 680 mm. Sedadla musí být polstrovaná, nesmí být použita sedadla vyrobená z tvrdého plastu (ani potaženého látkou), dřeva aj. </w:t>
      </w:r>
    </w:p>
    <w:p w14:paraId="102849EA" w14:textId="33AB4966" w:rsidR="00873B9D" w:rsidRPr="00456A0D" w:rsidRDefault="00873B9D"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Pr>
          <w:rFonts w:ascii="Arial" w:eastAsia="Calibri" w:hAnsi="Arial" w:cs="Arial"/>
          <w:bCs/>
        </w:rPr>
        <w:t xml:space="preserve">Konstrukce opěradla musí být v celé své velikosti vyrobena tak, aby sedící cestující nemohl být obtěžován tlakem nohou za ním sedícího cestujícího, zejména nesmí být tito cestující odděleni pouze </w:t>
      </w:r>
      <w:r w:rsidR="00114E2F">
        <w:rPr>
          <w:rFonts w:ascii="Arial" w:eastAsia="Calibri" w:hAnsi="Arial" w:cs="Arial"/>
          <w:bCs/>
        </w:rPr>
        <w:t>textilií</w:t>
      </w:r>
    </w:p>
    <w:p w14:paraId="78AF497B" w14:textId="46EAB7E5"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Sedadla musí být opatřena sklopnými opěrkami rukou alespoň na straně do uličky a </w:t>
      </w:r>
      <w:r w:rsidR="001062FC">
        <w:rPr>
          <w:rFonts w:ascii="Arial" w:eastAsia="Calibri" w:hAnsi="Arial" w:cs="Arial"/>
          <w:bCs/>
        </w:rPr>
        <w:t xml:space="preserve">na straně do uličky </w:t>
      </w:r>
      <w:r w:rsidRPr="00456A0D">
        <w:rPr>
          <w:rFonts w:ascii="Arial" w:eastAsia="Calibri" w:hAnsi="Arial" w:cs="Arial"/>
          <w:bCs/>
        </w:rPr>
        <w:t>musí mít madla pro stojící cestující</w:t>
      </w:r>
      <w:r w:rsidR="001062FC">
        <w:rPr>
          <w:rFonts w:ascii="Arial" w:eastAsia="Calibri" w:hAnsi="Arial" w:cs="Arial"/>
          <w:bCs/>
        </w:rPr>
        <w:t xml:space="preserve">. Tyto madla budou umístěny minimálně na lichých řadách sedadel na pravé straně a v sudých řadách </w:t>
      </w:r>
      <w:r w:rsidR="00020D1E">
        <w:rPr>
          <w:rFonts w:ascii="Arial" w:eastAsia="Calibri" w:hAnsi="Arial" w:cs="Arial"/>
          <w:bCs/>
        </w:rPr>
        <w:t xml:space="preserve">sedadel </w:t>
      </w:r>
      <w:r w:rsidR="001062FC">
        <w:rPr>
          <w:rFonts w:ascii="Arial" w:eastAsia="Calibri" w:hAnsi="Arial" w:cs="Arial"/>
          <w:bCs/>
        </w:rPr>
        <w:t>na levé straně vozidla.</w:t>
      </w:r>
    </w:p>
    <w:p w14:paraId="41DA988E" w14:textId="56B2F402" w:rsidR="00B3671E" w:rsidRPr="00933DF2"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Všechna </w:t>
      </w:r>
      <w:r w:rsidR="00E4393B">
        <w:rPr>
          <w:rFonts w:ascii="Arial" w:eastAsia="Calibri" w:hAnsi="Arial" w:cs="Arial"/>
          <w:bCs/>
        </w:rPr>
        <w:t xml:space="preserve">boční </w:t>
      </w:r>
      <w:r w:rsidRPr="00456A0D">
        <w:rPr>
          <w:rFonts w:ascii="Arial" w:eastAsia="Calibri" w:hAnsi="Arial" w:cs="Arial"/>
          <w:bCs/>
        </w:rPr>
        <w:t>skla musí být tónovaná</w:t>
      </w:r>
      <w:r w:rsidR="00D11F0B">
        <w:rPr>
          <w:rFonts w:ascii="Arial" w:eastAsia="Calibri" w:hAnsi="Arial" w:cs="Arial"/>
          <w:bCs/>
        </w:rPr>
        <w:t xml:space="preserve">, </w:t>
      </w:r>
      <w:r w:rsidR="002129B0">
        <w:rPr>
          <w:rFonts w:ascii="Arial" w:eastAsia="Calibri" w:hAnsi="Arial" w:cs="Arial"/>
          <w:bCs/>
        </w:rPr>
        <w:t xml:space="preserve">je preferován index TL 35 % a index TE maximálně </w:t>
      </w:r>
      <w:r w:rsidR="002129B0" w:rsidRPr="00933DF2">
        <w:rPr>
          <w:rFonts w:ascii="Arial" w:eastAsia="Calibri" w:hAnsi="Arial" w:cs="Arial"/>
          <w:bCs/>
        </w:rPr>
        <w:t>22 %</w:t>
      </w:r>
      <w:r w:rsidR="00FE2B43" w:rsidRPr="00933DF2">
        <w:rPr>
          <w:rFonts w:ascii="Arial" w:eastAsia="Calibri" w:hAnsi="Arial" w:cs="Arial"/>
          <w:bCs/>
        </w:rPr>
        <w:t>T</w:t>
      </w:r>
    </w:p>
    <w:p w14:paraId="7A1B651C" w14:textId="77777777"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Na sloupcích mezi okny musí být háčky na odkládání svršků, minimálně 2 na </w:t>
      </w:r>
      <w:r w:rsidRPr="00456A0D">
        <w:rPr>
          <w:rFonts w:ascii="Arial" w:eastAsia="Calibri" w:hAnsi="Arial" w:cs="Arial"/>
          <w:bCs/>
        </w:rPr>
        <w:br/>
        <w:t>4 sedadla</w:t>
      </w:r>
    </w:p>
    <w:p w14:paraId="2514B5FE" w14:textId="54011A03" w:rsidR="006C184A"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Ofuk předních schodů</w:t>
      </w:r>
      <w:r w:rsidR="006C184A">
        <w:rPr>
          <w:rFonts w:ascii="Arial" w:eastAsia="Calibri" w:hAnsi="Arial" w:cs="Arial"/>
          <w:bCs/>
        </w:rPr>
        <w:t>, v případě provedení LE bude ofuk prostoru nástupu cestujících u předních dveří</w:t>
      </w:r>
      <w:r w:rsidR="004D5370">
        <w:rPr>
          <w:rFonts w:ascii="Arial" w:eastAsia="Calibri" w:hAnsi="Arial" w:cs="Arial"/>
          <w:bCs/>
        </w:rPr>
        <w:t>, nebo lze mít vyhřívání schodů či podlahy v nástupním prostoru</w:t>
      </w:r>
    </w:p>
    <w:p w14:paraId="728EC38C" w14:textId="7CCD1297"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Dvojité zasklení bočních oken</w:t>
      </w:r>
      <w:r w:rsidR="001E6ED8">
        <w:rPr>
          <w:rFonts w:ascii="Arial" w:eastAsia="Calibri" w:hAnsi="Arial" w:cs="Arial"/>
          <w:bCs/>
        </w:rPr>
        <w:t xml:space="preserve"> </w:t>
      </w:r>
    </w:p>
    <w:p w14:paraId="69F0C21A" w14:textId="60D9F77F"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Minimálně 4 topná tělesa na vytápění prostoru pro cestující s rozvodem vzduchu pomocí topných kanálů</w:t>
      </w:r>
      <w:r w:rsidR="004730FB">
        <w:rPr>
          <w:rFonts w:ascii="Arial" w:eastAsia="Calibri" w:hAnsi="Arial" w:cs="Arial"/>
          <w:bCs/>
        </w:rPr>
        <w:t xml:space="preserve"> </w:t>
      </w:r>
      <w:r w:rsidR="00A561F1">
        <w:rPr>
          <w:rFonts w:ascii="Arial" w:eastAsia="Calibri" w:hAnsi="Arial" w:cs="Arial"/>
          <w:bCs/>
        </w:rPr>
        <w:t>nebo systémem sálavého topení</w:t>
      </w:r>
      <w:r w:rsidR="003E110C">
        <w:rPr>
          <w:rFonts w:ascii="Arial" w:eastAsia="Calibri" w:hAnsi="Arial" w:cs="Arial"/>
          <w:bCs/>
        </w:rPr>
        <w:t xml:space="preserve"> s ventilátorem</w:t>
      </w:r>
    </w:p>
    <w:p w14:paraId="54533D2E" w14:textId="77777777"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Nezávislé topení</w:t>
      </w:r>
    </w:p>
    <w:p w14:paraId="185EF078" w14:textId="77777777"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Koše na odpadky alespoň v prostoru dveří, určených pro výstup cestujících, popř. také rovnoměrně po délce vozidla uchycené k vybraným sedačkám</w:t>
      </w:r>
    </w:p>
    <w:p w14:paraId="0D3BEE82" w14:textId="77777777"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Prostor dveří uvnitř vozidla nesmí být zužován vyčnívajícími sedadly, madly nebo jinou součástí vozidla</w:t>
      </w:r>
    </w:p>
    <w:p w14:paraId="4F39AC92" w14:textId="63C67527" w:rsidR="00B3671E"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Min. dvoje dveře. Dveře musí být dvoukřídlé, pouze první dveře (u stanoviště řidiče) mohou být jednokřídlé </w:t>
      </w:r>
    </w:p>
    <w:p w14:paraId="4F89352E" w14:textId="078ADA86" w:rsidR="003B3AA1" w:rsidRPr="00236D88" w:rsidRDefault="003B3AA1"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Vozidla musí být vybavena protiskluzovou podlahovou krytinou</w:t>
      </w:r>
    </w:p>
    <w:p w14:paraId="729E317B" w14:textId="24F8A897" w:rsidR="00690194" w:rsidRPr="00236D88" w:rsidRDefault="00690194"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 xml:space="preserve">Vozidla mají u dveřních vstupů kontrastní provedení podlahy o šířce kontrastního pruhu min. </w:t>
      </w:r>
      <w:r w:rsidR="00920E62">
        <w:rPr>
          <w:rFonts w:ascii="Arial" w:eastAsia="Calibri" w:hAnsi="Arial" w:cs="Arial"/>
          <w:bCs/>
        </w:rPr>
        <w:t>70</w:t>
      </w:r>
      <w:r w:rsidRPr="00236D88">
        <w:rPr>
          <w:rFonts w:ascii="Arial" w:eastAsia="Calibri" w:hAnsi="Arial" w:cs="Arial"/>
          <w:bCs/>
        </w:rPr>
        <w:t xml:space="preserve"> mm</w:t>
      </w:r>
      <w:r w:rsidR="00505C90" w:rsidRPr="00236D88">
        <w:rPr>
          <w:rFonts w:ascii="Arial" w:eastAsia="Calibri" w:hAnsi="Arial" w:cs="Arial"/>
          <w:bCs/>
        </w:rPr>
        <w:t xml:space="preserve">, týká se i schodů v interiéru </w:t>
      </w:r>
      <w:r w:rsidR="00E40C98" w:rsidRPr="00236D88">
        <w:rPr>
          <w:rFonts w:ascii="Arial" w:eastAsia="Calibri" w:hAnsi="Arial" w:cs="Arial"/>
          <w:bCs/>
        </w:rPr>
        <w:t>při přechodu</w:t>
      </w:r>
      <w:r w:rsidR="00505C90" w:rsidRPr="00236D88">
        <w:rPr>
          <w:rFonts w:ascii="Arial" w:eastAsia="Calibri" w:hAnsi="Arial" w:cs="Arial"/>
          <w:bCs/>
        </w:rPr>
        <w:t xml:space="preserve"> do vyvýšené části vozidla (provedení LE)</w:t>
      </w:r>
    </w:p>
    <w:p w14:paraId="39DD30B9" w14:textId="77777777" w:rsidR="00E40C98" w:rsidRPr="00236D88" w:rsidRDefault="00E40C98"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V prostoru pro kočárek či invalidní vozík bude kontrast</w:t>
      </w:r>
      <w:r w:rsidR="003649AA" w:rsidRPr="00236D88">
        <w:rPr>
          <w:rFonts w:ascii="Arial" w:eastAsia="Calibri" w:hAnsi="Arial" w:cs="Arial"/>
          <w:bCs/>
        </w:rPr>
        <w:t>ní provedení podlahy s vyznačením piktogramů</w:t>
      </w:r>
      <w:r w:rsidRPr="00236D88">
        <w:rPr>
          <w:rFonts w:ascii="Arial" w:eastAsia="Calibri" w:hAnsi="Arial" w:cs="Arial"/>
          <w:bCs/>
        </w:rPr>
        <w:t xml:space="preserve"> kočárku a invalidního vozíku</w:t>
      </w:r>
    </w:p>
    <w:p w14:paraId="75A2F88E" w14:textId="77777777" w:rsidR="00505C90" w:rsidRPr="00456A0D" w:rsidRDefault="00505C90" w:rsidP="000F0CEA">
      <w:pPr>
        <w:tabs>
          <w:tab w:val="num" w:pos="797"/>
        </w:tabs>
        <w:spacing w:after="120" w:line="360" w:lineRule="auto"/>
        <w:contextualSpacing/>
        <w:jc w:val="both"/>
        <w:rPr>
          <w:rFonts w:ascii="Arial" w:eastAsia="Calibri" w:hAnsi="Arial" w:cs="Arial"/>
          <w:bCs/>
          <w:highlight w:val="yellow"/>
        </w:rPr>
      </w:pPr>
    </w:p>
    <w:p w14:paraId="08264724" w14:textId="016A9712" w:rsidR="00505C90" w:rsidRPr="001D0372" w:rsidRDefault="00505C90" w:rsidP="000F0CEA">
      <w:pPr>
        <w:pStyle w:val="Nadpis3"/>
        <w:rPr>
          <w:rFonts w:ascii="Arial" w:eastAsia="Calibri" w:hAnsi="Arial" w:cs="Arial"/>
          <w:color w:val="auto"/>
          <w:sz w:val="24"/>
          <w:szCs w:val="24"/>
        </w:rPr>
      </w:pPr>
      <w:bookmarkStart w:id="25" w:name="_Ref61243687"/>
      <w:bookmarkStart w:id="26" w:name="_Toc130805777"/>
      <w:bookmarkStart w:id="27" w:name="_Hlk132892973"/>
      <w:r w:rsidRPr="001D0372">
        <w:rPr>
          <w:rFonts w:ascii="Arial" w:eastAsia="Calibri" w:hAnsi="Arial" w:cs="Arial"/>
          <w:color w:val="auto"/>
          <w:sz w:val="24"/>
          <w:szCs w:val="24"/>
        </w:rPr>
        <w:lastRenderedPageBreak/>
        <w:t>Starší vozidla vstupující do systému VDV přípustných kategorií S, V, Vplus</w:t>
      </w:r>
      <w:bookmarkEnd w:id="25"/>
      <w:bookmarkEnd w:id="26"/>
    </w:p>
    <w:bookmarkEnd w:id="27"/>
    <w:p w14:paraId="3F83E4C1" w14:textId="77777777" w:rsidR="00505C90" w:rsidRPr="00456A0D" w:rsidRDefault="00505C90" w:rsidP="000F0CEA">
      <w:pPr>
        <w:spacing w:before="240" w:line="360" w:lineRule="auto"/>
        <w:ind w:firstLine="357"/>
        <w:jc w:val="both"/>
        <w:rPr>
          <w:rFonts w:ascii="Arial" w:eastAsia="Calibri" w:hAnsi="Arial" w:cs="Arial"/>
          <w:bCs/>
        </w:rPr>
      </w:pPr>
      <w:r w:rsidRPr="00456A0D">
        <w:rPr>
          <w:rFonts w:ascii="Arial" w:eastAsia="Calibri" w:hAnsi="Arial" w:cs="Arial"/>
          <w:bCs/>
        </w:rPr>
        <w:t>Vozidla musí splňovat následující požadavky – mít níže uvedené vybavení:</w:t>
      </w:r>
    </w:p>
    <w:p w14:paraId="7CEBD673" w14:textId="6E4638A8" w:rsidR="00965621" w:rsidRPr="00456A0D" w:rsidRDefault="00965621" w:rsidP="000F0CEA">
      <w:pPr>
        <w:numPr>
          <w:ilvl w:val="0"/>
          <w:numId w:val="2"/>
        </w:numPr>
        <w:tabs>
          <w:tab w:val="num" w:pos="797"/>
          <w:tab w:val="num" w:pos="2268"/>
        </w:tabs>
        <w:spacing w:after="120" w:line="360" w:lineRule="auto"/>
        <w:ind w:left="797" w:hanging="284"/>
        <w:contextualSpacing/>
        <w:jc w:val="both"/>
        <w:rPr>
          <w:rFonts w:ascii="Arial" w:eastAsia="Calibri" w:hAnsi="Arial" w:cs="Arial"/>
          <w:bCs/>
        </w:rPr>
      </w:pPr>
      <w:bookmarkStart w:id="28" w:name="_Hlk132892997"/>
      <w:r>
        <w:rPr>
          <w:rFonts w:ascii="Arial" w:eastAsia="Calibri" w:hAnsi="Arial" w:cs="Arial"/>
          <w:bCs/>
        </w:rPr>
        <w:t>Tato vozidla nemusí mít částečně nízkopodlažní provedení LE (Low Entry)</w:t>
      </w:r>
      <w:r w:rsidR="00810A33">
        <w:rPr>
          <w:rFonts w:ascii="Arial" w:eastAsia="Calibri" w:hAnsi="Arial" w:cs="Arial"/>
          <w:bCs/>
        </w:rPr>
        <w:t>, tím není dotčena povinnost uvedená v kapitole 2.5</w:t>
      </w:r>
      <w:bookmarkEnd w:id="28"/>
      <w:r w:rsidR="00810A33">
        <w:rPr>
          <w:rFonts w:ascii="Arial" w:eastAsia="Calibri" w:hAnsi="Arial" w:cs="Arial"/>
          <w:bCs/>
        </w:rPr>
        <w:t xml:space="preserve"> </w:t>
      </w:r>
    </w:p>
    <w:p w14:paraId="04BAAB9F" w14:textId="77777777" w:rsidR="00505C90" w:rsidRPr="00456A0D" w:rsidRDefault="00505C90" w:rsidP="000F0CEA">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Min. dvoje dveře, šířka dveří pro nástup s kočárkem alespoň 660 mm</w:t>
      </w:r>
    </w:p>
    <w:p w14:paraId="7E5CAD87" w14:textId="3D36D2C8" w:rsidR="00505C90" w:rsidRPr="00456A0D" w:rsidRDefault="00746EE4" w:rsidP="000F0CEA">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Pr>
          <w:rFonts w:ascii="Arial" w:eastAsia="Calibri" w:hAnsi="Arial" w:cs="Arial"/>
          <w:bCs/>
        </w:rPr>
        <w:t xml:space="preserve">Odlehčovací brzda (retardér) typu výfukové brzdy, motorové brzdy, elektrodynamické brzdy, hydrodynamické brzdy </w:t>
      </w:r>
    </w:p>
    <w:p w14:paraId="447A15F8" w14:textId="77777777" w:rsidR="00505C90" w:rsidRPr="00456A0D" w:rsidRDefault="00505C90" w:rsidP="000F0CEA">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Přední mlhové světlomety</w:t>
      </w:r>
    </w:p>
    <w:p w14:paraId="1AA9A3BD" w14:textId="5FC7E153" w:rsidR="00505C90" w:rsidRPr="00456A0D" w:rsidRDefault="00505C90" w:rsidP="000F0CEA">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Maximální rychlost alespoň </w:t>
      </w:r>
      <w:r w:rsidR="008D06D1">
        <w:rPr>
          <w:rFonts w:ascii="Arial" w:eastAsia="Calibri" w:hAnsi="Arial" w:cs="Arial"/>
          <w:bCs/>
        </w:rPr>
        <w:t>90</w:t>
      </w:r>
      <w:r w:rsidRPr="00456A0D">
        <w:rPr>
          <w:rFonts w:ascii="Arial" w:eastAsia="Calibri" w:hAnsi="Arial" w:cs="Arial"/>
          <w:bCs/>
        </w:rPr>
        <w:t xml:space="preserve"> km/h</w:t>
      </w:r>
    </w:p>
    <w:p w14:paraId="78FB3890" w14:textId="05BC2B47" w:rsidR="00505C90" w:rsidRPr="00456A0D" w:rsidRDefault="00505C90" w:rsidP="000F0CEA">
      <w:pPr>
        <w:numPr>
          <w:ilvl w:val="0"/>
          <w:numId w:val="2"/>
        </w:numPr>
        <w:tabs>
          <w:tab w:val="num" w:pos="797"/>
        </w:tabs>
        <w:spacing w:after="120" w:line="360" w:lineRule="auto"/>
        <w:ind w:left="797" w:hanging="284"/>
        <w:contextualSpacing/>
        <w:jc w:val="both"/>
        <w:rPr>
          <w:rFonts w:ascii="Arial" w:eastAsia="Calibri" w:hAnsi="Arial" w:cs="Arial"/>
          <w:bCs/>
        </w:rPr>
      </w:pPr>
      <w:r w:rsidRPr="00685AEB">
        <w:rPr>
          <w:rFonts w:ascii="Arial" w:eastAsia="Calibri" w:hAnsi="Arial" w:cs="Arial"/>
          <w:bCs/>
        </w:rPr>
        <w:t>Elektronický odbavovací systém – požadavky na elektronický odbavovací systém ve vozid</w:t>
      </w:r>
      <w:r w:rsidR="00685AEB" w:rsidRPr="00685AEB">
        <w:rPr>
          <w:rFonts w:ascii="Arial" w:eastAsia="Calibri" w:hAnsi="Arial" w:cs="Arial"/>
          <w:bCs/>
        </w:rPr>
        <w:t xml:space="preserve">lech je specifikován v Příloze č. 2 TPS </w:t>
      </w:r>
      <w:r w:rsidR="00C3093F">
        <w:rPr>
          <w:rFonts w:ascii="Arial" w:eastAsia="Calibri" w:hAnsi="Arial" w:cs="Arial"/>
          <w:bCs/>
        </w:rPr>
        <w:t xml:space="preserve">IDS </w:t>
      </w:r>
      <w:r w:rsidR="00685AEB" w:rsidRPr="00685AEB">
        <w:rPr>
          <w:rFonts w:ascii="Arial" w:eastAsia="Calibri" w:hAnsi="Arial" w:cs="Arial"/>
          <w:bCs/>
        </w:rPr>
        <w:t>VDV</w:t>
      </w:r>
      <w:r w:rsidR="00704344">
        <w:rPr>
          <w:rFonts w:ascii="Arial" w:eastAsia="Calibri" w:hAnsi="Arial" w:cs="Arial"/>
          <w:bCs/>
        </w:rPr>
        <w:t xml:space="preserve"> – Požadavky na odbavovací zařízení dopravců</w:t>
      </w:r>
      <w:r w:rsidRPr="00685AEB">
        <w:rPr>
          <w:rFonts w:ascii="Arial" w:eastAsia="Calibri" w:hAnsi="Arial" w:cs="Arial"/>
          <w:bCs/>
        </w:rPr>
        <w:t>,</w:t>
      </w:r>
      <w:r w:rsidRPr="00456A0D">
        <w:rPr>
          <w:rFonts w:ascii="Arial" w:eastAsia="Calibri" w:hAnsi="Arial" w:cs="Arial"/>
          <w:bCs/>
        </w:rPr>
        <w:t xml:space="preserve"> který je součástí zadávací dokumentace a tvoří přílohu </w:t>
      </w:r>
      <w:r w:rsidR="00245D1E">
        <w:rPr>
          <w:rFonts w:ascii="Arial" w:eastAsia="Calibri" w:hAnsi="Arial" w:cs="Arial"/>
          <w:bCs/>
        </w:rPr>
        <w:t>s</w:t>
      </w:r>
      <w:r w:rsidRPr="00456A0D">
        <w:rPr>
          <w:rFonts w:ascii="Arial" w:eastAsia="Calibri" w:hAnsi="Arial" w:cs="Arial"/>
          <w:bCs/>
        </w:rPr>
        <w:t xml:space="preserve">mlouvy. V tomto dokumentu jsou také popsány jednotlivé funkcionality, které musí elektronický odbavovací systém ve vozidlech </w:t>
      </w:r>
      <w:r w:rsidR="00C3093F">
        <w:rPr>
          <w:rFonts w:ascii="Arial" w:eastAsia="Calibri" w:hAnsi="Arial" w:cs="Arial"/>
          <w:bCs/>
        </w:rPr>
        <w:t xml:space="preserve">IDS </w:t>
      </w:r>
      <w:r w:rsidRPr="00456A0D">
        <w:rPr>
          <w:rFonts w:ascii="Arial" w:eastAsia="Calibri" w:hAnsi="Arial" w:cs="Arial"/>
          <w:bCs/>
        </w:rPr>
        <w:t>VDV splňovat.</w:t>
      </w:r>
    </w:p>
    <w:p w14:paraId="58B5E146" w14:textId="4209E61D" w:rsidR="00505C90" w:rsidRPr="00456A0D" w:rsidRDefault="00505C90" w:rsidP="000F0CEA">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Elektronické informační panely nebo tabule – požadavky na elektronické panely </w:t>
      </w:r>
      <w:r w:rsidRPr="00456A0D">
        <w:rPr>
          <w:rFonts w:ascii="Arial" w:eastAsia="Calibri" w:hAnsi="Arial" w:cs="Arial"/>
          <w:bCs/>
        </w:rPr>
        <w:br/>
        <w:t xml:space="preserve">a tabule jsou podrobně popsány následně </w:t>
      </w:r>
      <w:r w:rsidRPr="00571280">
        <w:rPr>
          <w:rFonts w:ascii="Arial" w:eastAsia="Calibri" w:hAnsi="Arial" w:cs="Arial"/>
          <w:bCs/>
        </w:rPr>
        <w:t xml:space="preserve">v částech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004438C5">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4438C5">
        <w:rPr>
          <w:rFonts w:ascii="Arial" w:eastAsia="Calibri" w:hAnsi="Arial" w:cs="Arial"/>
          <w:bCs/>
        </w:rPr>
        <w:t>3.2</w:t>
      </w:r>
      <w:r w:rsidRPr="00571280">
        <w:rPr>
          <w:rFonts w:ascii="Arial" w:eastAsia="Calibri" w:hAnsi="Arial" w:cs="Arial"/>
          <w:bCs/>
        </w:rPr>
        <w:fldChar w:fldCharType="end"/>
      </w:r>
      <w:r w:rsidR="00571280" w:rsidRPr="00571280">
        <w:rPr>
          <w:rFonts w:ascii="Arial" w:eastAsia="Calibri" w:hAnsi="Arial" w:cs="Arial"/>
          <w:bCs/>
        </w:rPr>
        <w:t>.</w:t>
      </w:r>
    </w:p>
    <w:p w14:paraId="54902919" w14:textId="77777777" w:rsidR="00505C90" w:rsidRPr="00456A0D" w:rsidRDefault="00505C90" w:rsidP="000F0CEA">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Centrálně ovládané dveře vozidla</w:t>
      </w:r>
    </w:p>
    <w:p w14:paraId="398588C9" w14:textId="77777777" w:rsidR="00505C90" w:rsidRPr="00456A0D" w:rsidRDefault="00505C90" w:rsidP="000F0CEA">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Informační vitríny, schránka na letáky</w:t>
      </w:r>
    </w:p>
    <w:p w14:paraId="1399BE57" w14:textId="67DC5D52" w:rsidR="00523637" w:rsidRDefault="00505C90" w:rsidP="000F0CEA">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Ve vozidle se musí nacházet prostor pro umístění dvou kočárků nebo vozíků pro invalidy, v tomto místě mohou být sklopné sedačky</w:t>
      </w:r>
      <w:r w:rsidR="00224C5B">
        <w:rPr>
          <w:rFonts w:ascii="Arial" w:eastAsia="Calibri" w:hAnsi="Arial" w:cs="Arial"/>
          <w:bCs/>
        </w:rPr>
        <w:t>; to neplatí pro kategorii S, kde stačí prostor pro umístění jednoho kočárku nebo vozíku pro invalidy, v tomto místě mohou být sklopné sedačky</w:t>
      </w:r>
      <w:r w:rsidR="00523637">
        <w:rPr>
          <w:rFonts w:ascii="Arial" w:eastAsia="Calibri" w:hAnsi="Arial" w:cs="Arial"/>
          <w:bCs/>
        </w:rPr>
        <w:t xml:space="preserve"> </w:t>
      </w:r>
    </w:p>
    <w:p w14:paraId="1291A152" w14:textId="34A746BB" w:rsidR="00505C90" w:rsidRPr="00456A0D" w:rsidRDefault="00505C90" w:rsidP="000F0CEA">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Signalizační zařízení uvnitř vozidla umožňující informovat řidiče o nutnosti nouzového zastavení, výstupu hůře pohyblivého občana, či cestujícího s kočárkem, a to v počtu min. 3 ks v celé délce vozidla, z toho </w:t>
      </w:r>
      <w:r w:rsidR="004224A5">
        <w:rPr>
          <w:rFonts w:ascii="Arial" w:eastAsia="Calibri" w:hAnsi="Arial" w:cs="Arial"/>
          <w:bCs/>
        </w:rPr>
        <w:t xml:space="preserve">min. </w:t>
      </w:r>
      <w:r w:rsidRPr="00456A0D">
        <w:rPr>
          <w:rFonts w:ascii="Arial" w:eastAsia="Calibri" w:hAnsi="Arial" w:cs="Arial"/>
          <w:bCs/>
        </w:rPr>
        <w:t>2 ks do výšky max. 140 cm od podlahy vozidla, umístění v blízkosti dveří a sedadel vyhrazených pro ZTP</w:t>
      </w:r>
    </w:p>
    <w:p w14:paraId="77E67E9C" w14:textId="77777777" w:rsidR="00505C90" w:rsidRPr="00456A0D" w:rsidRDefault="00505C90" w:rsidP="000F0CEA">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Vytápění prostoru pro cestující</w:t>
      </w:r>
    </w:p>
    <w:p w14:paraId="60940CDF" w14:textId="3D3B6DA9" w:rsidR="00505C90" w:rsidRPr="00456A0D" w:rsidRDefault="00505C90" w:rsidP="000F0CEA">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Minimálně 5 oken musí mít posuvné </w:t>
      </w:r>
      <w:r w:rsidR="00513631">
        <w:rPr>
          <w:rFonts w:ascii="Arial" w:eastAsia="Calibri" w:hAnsi="Arial" w:cs="Arial"/>
          <w:bCs/>
        </w:rPr>
        <w:t xml:space="preserve">nebo výklopné </w:t>
      </w:r>
      <w:r w:rsidRPr="00456A0D">
        <w:rPr>
          <w:rFonts w:ascii="Arial" w:eastAsia="Calibri" w:hAnsi="Arial" w:cs="Arial"/>
          <w:bCs/>
        </w:rPr>
        <w:t>ventilační prostory vysoké minimálně 150 mm</w:t>
      </w:r>
      <w:r w:rsidR="00BF43F0">
        <w:rPr>
          <w:rFonts w:ascii="Arial" w:eastAsia="Calibri" w:hAnsi="Arial" w:cs="Arial"/>
          <w:bCs/>
        </w:rPr>
        <w:t>; v případě, pokud je vozidlo vybaveno funkční klimatizací, není podmínka počtu oken s výklopnými nebo posuvnými prostory vyžadována</w:t>
      </w:r>
    </w:p>
    <w:p w14:paraId="2ABEBDED" w14:textId="77777777" w:rsidR="00505C90" w:rsidRPr="00456A0D" w:rsidRDefault="00505C90" w:rsidP="000F0CEA">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Nezávislé topení</w:t>
      </w:r>
    </w:p>
    <w:p w14:paraId="7288EAB0" w14:textId="77777777" w:rsidR="003649AA" w:rsidRPr="00456A0D" w:rsidRDefault="003649AA" w:rsidP="000F0CEA">
      <w:pPr>
        <w:tabs>
          <w:tab w:val="num" w:pos="2268"/>
        </w:tabs>
        <w:spacing w:after="120" w:line="360" w:lineRule="auto"/>
        <w:contextualSpacing/>
        <w:jc w:val="both"/>
        <w:rPr>
          <w:rFonts w:ascii="Arial" w:eastAsia="Calibri" w:hAnsi="Arial" w:cs="Arial"/>
          <w:bCs/>
        </w:rPr>
      </w:pPr>
    </w:p>
    <w:p w14:paraId="09A0479E" w14:textId="77777777" w:rsidR="003649AA" w:rsidRPr="001D0372" w:rsidRDefault="003649AA" w:rsidP="000F0CEA">
      <w:pPr>
        <w:pStyle w:val="Nadpis2"/>
        <w:rPr>
          <w:rFonts w:ascii="Arial" w:eastAsia="Calibri" w:hAnsi="Arial" w:cs="Arial"/>
          <w:color w:val="auto"/>
        </w:rPr>
      </w:pPr>
      <w:bookmarkStart w:id="29" w:name="_Toc130805778"/>
      <w:r w:rsidRPr="001D0372">
        <w:rPr>
          <w:rFonts w:ascii="Arial" w:eastAsia="Calibri" w:hAnsi="Arial" w:cs="Arial"/>
          <w:color w:val="auto"/>
        </w:rPr>
        <w:t>Specifické standardy vybavení jednotlivých kategorii vozidel pro přepravu osob – M3</w:t>
      </w:r>
      <w:bookmarkEnd w:id="29"/>
    </w:p>
    <w:p w14:paraId="512B5466" w14:textId="77777777" w:rsidR="00494997" w:rsidRDefault="00494997" w:rsidP="000F0CEA">
      <w:pPr>
        <w:tabs>
          <w:tab w:val="num" w:pos="2268"/>
        </w:tabs>
        <w:spacing w:after="120" w:line="360" w:lineRule="auto"/>
        <w:contextualSpacing/>
        <w:jc w:val="both"/>
        <w:rPr>
          <w:rFonts w:ascii="Arial" w:eastAsia="Calibri" w:hAnsi="Arial" w:cs="Arial"/>
          <w:bCs/>
        </w:rPr>
      </w:pPr>
    </w:p>
    <w:p w14:paraId="556E0303" w14:textId="22E5AA2F" w:rsidR="00494997" w:rsidRDefault="00494997" w:rsidP="000F0CEA">
      <w:pPr>
        <w:tabs>
          <w:tab w:val="num" w:pos="2268"/>
        </w:tabs>
        <w:spacing w:after="120" w:line="360" w:lineRule="auto"/>
        <w:contextualSpacing/>
        <w:jc w:val="both"/>
        <w:rPr>
          <w:rFonts w:ascii="Arial" w:eastAsia="Calibri" w:hAnsi="Arial" w:cs="Arial"/>
          <w:bCs/>
        </w:rPr>
      </w:pPr>
      <w:r w:rsidRPr="00677138">
        <w:rPr>
          <w:rFonts w:ascii="Arial" w:eastAsia="Calibri" w:hAnsi="Arial" w:cs="Arial"/>
          <w:b/>
          <w:sz w:val="28"/>
          <w:szCs w:val="28"/>
        </w:rPr>
        <w:lastRenderedPageBreak/>
        <w:t>Požadavky na nová vozidla</w:t>
      </w:r>
    </w:p>
    <w:p w14:paraId="64E83E9B" w14:textId="6A2E75E5" w:rsidR="003649AA" w:rsidRPr="00456A0D" w:rsidRDefault="00551B1B" w:rsidP="000F0CEA">
      <w:pPr>
        <w:tabs>
          <w:tab w:val="num" w:pos="2268"/>
        </w:tabs>
        <w:spacing w:after="120" w:line="360" w:lineRule="auto"/>
        <w:contextualSpacing/>
        <w:jc w:val="both"/>
        <w:rPr>
          <w:rFonts w:ascii="Arial" w:eastAsia="Calibri" w:hAnsi="Arial" w:cs="Arial"/>
          <w:bCs/>
        </w:rPr>
      </w:pPr>
      <w:r>
        <w:rPr>
          <w:rFonts w:ascii="Arial" w:eastAsia="Calibri" w:hAnsi="Arial" w:cs="Arial"/>
          <w:bCs/>
        </w:rPr>
        <w:t>Nová</w:t>
      </w:r>
      <w:r w:rsidR="003649AA" w:rsidRPr="00456A0D">
        <w:rPr>
          <w:rFonts w:ascii="Arial" w:eastAsia="Calibri" w:hAnsi="Arial" w:cs="Arial"/>
          <w:bCs/>
        </w:rPr>
        <w:t xml:space="preserve"> vozidla musí dále splňovat požadavky dle jednot</w:t>
      </w:r>
      <w:r w:rsidR="00A425D5" w:rsidRPr="00456A0D">
        <w:rPr>
          <w:rFonts w:ascii="Arial" w:eastAsia="Calibri" w:hAnsi="Arial" w:cs="Arial"/>
          <w:bCs/>
        </w:rPr>
        <w:t>l</w:t>
      </w:r>
      <w:r w:rsidR="003649AA" w:rsidRPr="00456A0D">
        <w:rPr>
          <w:rFonts w:ascii="Arial" w:eastAsia="Calibri" w:hAnsi="Arial" w:cs="Arial"/>
          <w:bCs/>
        </w:rPr>
        <w:t>ivých kategorií vozidel</w:t>
      </w:r>
      <w:r w:rsidR="007B3F08">
        <w:rPr>
          <w:rFonts w:ascii="Arial" w:eastAsia="Calibri" w:hAnsi="Arial" w:cs="Arial"/>
          <w:bCs/>
        </w:rPr>
        <w:t>.</w:t>
      </w:r>
    </w:p>
    <w:p w14:paraId="3FACB41E" w14:textId="46C3CBA8" w:rsidR="003649AA" w:rsidRPr="002E1628" w:rsidRDefault="003649AA" w:rsidP="000F0CEA">
      <w:pPr>
        <w:pStyle w:val="Nadpis3"/>
        <w:rPr>
          <w:rStyle w:val="Siln"/>
          <w:rFonts w:ascii="Arial" w:hAnsi="Arial" w:cs="Arial"/>
          <w:b/>
          <w:bCs/>
          <w:color w:val="auto"/>
        </w:rPr>
      </w:pPr>
      <w:bookmarkStart w:id="30" w:name="_Toc130805779"/>
      <w:r w:rsidRPr="002E1628">
        <w:rPr>
          <w:rStyle w:val="Siln"/>
          <w:rFonts w:ascii="Arial" w:hAnsi="Arial" w:cs="Arial"/>
          <w:b/>
          <w:bCs/>
          <w:color w:val="auto"/>
        </w:rPr>
        <w:t>Vozidla kategorie S-N</w:t>
      </w:r>
      <w:bookmarkEnd w:id="30"/>
    </w:p>
    <w:p w14:paraId="5F86C1C2" w14:textId="1E5CAA4D" w:rsidR="009D770C" w:rsidRPr="00D87FD3" w:rsidRDefault="00E94BCB" w:rsidP="000F0CEA">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Č</w:t>
      </w:r>
      <w:r w:rsidR="009D770C" w:rsidRPr="00D87FD3">
        <w:rPr>
          <w:rStyle w:val="Siln"/>
          <w:rFonts w:ascii="Arial" w:eastAsia="Calibri" w:hAnsi="Arial" w:cs="Arial"/>
          <w:b w:val="0"/>
          <w:sz w:val="22"/>
          <w:szCs w:val="22"/>
          <w:lang w:eastAsia="en-US"/>
        </w:rPr>
        <w:t xml:space="preserve">ástečně nízkopodlažní – Low Entry </w:t>
      </w:r>
    </w:p>
    <w:p w14:paraId="4FC407AB" w14:textId="77777777" w:rsidR="009D770C" w:rsidRPr="00D87FD3" w:rsidRDefault="009D770C" w:rsidP="000F0CE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Celková kapacita alespoň 62 míst, z toho 31 míst k sezení, z čehož mohou být </w:t>
      </w:r>
      <w:r w:rsidRPr="00D87FD3">
        <w:rPr>
          <w:rStyle w:val="Siln"/>
          <w:rFonts w:ascii="Arial" w:eastAsia="Calibri" w:hAnsi="Arial" w:cs="Arial"/>
          <w:b w:val="0"/>
          <w:sz w:val="22"/>
          <w:szCs w:val="22"/>
          <w:lang w:eastAsia="en-US"/>
        </w:rPr>
        <w:br/>
        <w:t>max. 2 sedačky sklopné při nevyužití plochy pro kočárek a invalidní vozík</w:t>
      </w:r>
    </w:p>
    <w:p w14:paraId="400290E1" w14:textId="1C244131" w:rsidR="009D770C" w:rsidRPr="00D87FD3" w:rsidRDefault="009D770C" w:rsidP="000F0CE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Šířka dveří pro nástup s kočárkem/invalidním vozíkem alespoň 1200 mm</w:t>
      </w:r>
      <w:r w:rsidR="00C63D3C">
        <w:rPr>
          <w:rStyle w:val="Siln"/>
          <w:rFonts w:ascii="Arial" w:eastAsia="Calibri" w:hAnsi="Arial" w:cs="Arial"/>
          <w:b w:val="0"/>
          <w:sz w:val="22"/>
          <w:szCs w:val="22"/>
          <w:lang w:eastAsia="en-US"/>
        </w:rPr>
        <w:t>, přičemž se musí jednat o druhé (zadní) dveře</w:t>
      </w:r>
      <w:r w:rsidRPr="00D87FD3">
        <w:rPr>
          <w:rStyle w:val="Siln"/>
          <w:rFonts w:ascii="Arial" w:eastAsia="Calibri" w:hAnsi="Arial" w:cs="Arial"/>
          <w:b w:val="0"/>
          <w:sz w:val="22"/>
          <w:szCs w:val="22"/>
          <w:lang w:eastAsia="en-US"/>
        </w:rPr>
        <w:t xml:space="preserve"> </w:t>
      </w:r>
    </w:p>
    <w:p w14:paraId="3D7CCDB9" w14:textId="304262B7" w:rsidR="009D770C" w:rsidRPr="00D87FD3" w:rsidRDefault="009D770C" w:rsidP="000F0CE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Ve vozidle se musí nacházet prostor pro umístění </w:t>
      </w:r>
      <w:r w:rsidR="00EE471C">
        <w:rPr>
          <w:rStyle w:val="Siln"/>
          <w:rFonts w:ascii="Arial" w:eastAsia="Calibri" w:hAnsi="Arial" w:cs="Arial"/>
          <w:b w:val="0"/>
          <w:sz w:val="22"/>
          <w:szCs w:val="22"/>
          <w:lang w:eastAsia="en-US"/>
        </w:rPr>
        <w:t>jednoho</w:t>
      </w:r>
      <w:r w:rsidRPr="00D87FD3">
        <w:rPr>
          <w:rStyle w:val="Siln"/>
          <w:rFonts w:ascii="Arial" w:eastAsia="Calibri" w:hAnsi="Arial" w:cs="Arial"/>
          <w:b w:val="0"/>
          <w:sz w:val="22"/>
          <w:szCs w:val="22"/>
          <w:lang w:eastAsia="en-US"/>
        </w:rPr>
        <w:t xml:space="preserve"> kočárk</w:t>
      </w:r>
      <w:r w:rsidR="00EE471C">
        <w:rPr>
          <w:rStyle w:val="Siln"/>
          <w:rFonts w:ascii="Arial" w:eastAsia="Calibri" w:hAnsi="Arial" w:cs="Arial"/>
          <w:b w:val="0"/>
          <w:sz w:val="22"/>
          <w:szCs w:val="22"/>
          <w:lang w:eastAsia="en-US"/>
        </w:rPr>
        <w:t>u</w:t>
      </w:r>
      <w:r w:rsidRPr="00D87FD3">
        <w:rPr>
          <w:rStyle w:val="Siln"/>
          <w:rFonts w:ascii="Arial" w:eastAsia="Calibri" w:hAnsi="Arial" w:cs="Arial"/>
          <w:b w:val="0"/>
          <w:sz w:val="22"/>
          <w:szCs w:val="22"/>
          <w:lang w:eastAsia="en-US"/>
        </w:rPr>
        <w:t xml:space="preserve"> nebo vozík</w:t>
      </w:r>
      <w:r w:rsidR="00EE471C">
        <w:rPr>
          <w:rStyle w:val="Siln"/>
          <w:rFonts w:ascii="Arial" w:eastAsia="Calibri" w:hAnsi="Arial" w:cs="Arial"/>
          <w:b w:val="0"/>
          <w:sz w:val="22"/>
          <w:szCs w:val="22"/>
          <w:lang w:eastAsia="en-US"/>
        </w:rPr>
        <w:t>u</w:t>
      </w:r>
      <w:r w:rsidRPr="00D87FD3">
        <w:rPr>
          <w:rStyle w:val="Siln"/>
          <w:rFonts w:ascii="Arial" w:eastAsia="Calibri" w:hAnsi="Arial" w:cs="Arial"/>
          <w:b w:val="0"/>
          <w:sz w:val="22"/>
          <w:szCs w:val="22"/>
          <w:lang w:eastAsia="en-US"/>
        </w:rPr>
        <w:t xml:space="preserve"> pro invalidy, v tomto místě lze mít sklopné sedačky</w:t>
      </w:r>
    </w:p>
    <w:p w14:paraId="77ECFEB5" w14:textId="77777777" w:rsidR="009D770C" w:rsidRPr="00D87FD3" w:rsidRDefault="009D770C" w:rsidP="000F0CE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Maximální rychlost alespoň 100 km/h</w:t>
      </w:r>
    </w:p>
    <w:p w14:paraId="59F4510D" w14:textId="1A09255B" w:rsidR="009D770C" w:rsidRPr="00D87FD3" w:rsidRDefault="009D770C" w:rsidP="000F0CEA">
      <w:pPr>
        <w:pStyle w:val="Odstavecseseznamem"/>
        <w:numPr>
          <w:ilvl w:val="0"/>
          <w:numId w:val="2"/>
        </w:numPr>
        <w:tabs>
          <w:tab w:val="num" w:pos="797"/>
        </w:tabs>
        <w:spacing w:after="0" w:line="360" w:lineRule="auto"/>
        <w:ind w:left="794" w:hanging="284"/>
        <w:jc w:val="both"/>
        <w:rPr>
          <w:rStyle w:val="Siln"/>
          <w:rFonts w:eastAsia="Calibri" w:cs="Arial"/>
          <w:b w:val="0"/>
        </w:rPr>
      </w:pPr>
      <w:r w:rsidRPr="00D87FD3">
        <w:rPr>
          <w:rStyle w:val="Siln"/>
          <w:rFonts w:cs="Arial"/>
          <w:b w:val="0"/>
        </w:rPr>
        <w:t xml:space="preserve">Signalizační zařízení uvnitř vozidla </w:t>
      </w:r>
      <w:r w:rsidRPr="00D87FD3">
        <w:rPr>
          <w:rFonts w:eastAsia="Calibri" w:cs="Arial"/>
          <w:bCs/>
        </w:rPr>
        <w:t xml:space="preserve">umožňující informovat řidiče o nutnosti nouzového zastavení, výstupu </w:t>
      </w:r>
      <w:r w:rsidR="0057698B" w:rsidRPr="0057698B">
        <w:rPr>
          <w:rFonts w:eastAsia="Calibri" w:cs="Arial"/>
          <w:bCs/>
        </w:rPr>
        <w:t>osoby se sníženou schopností pohybu a orientace</w:t>
      </w:r>
      <w:r w:rsidRPr="00D87FD3">
        <w:rPr>
          <w:rFonts w:eastAsia="Calibri" w:cs="Arial"/>
          <w:bCs/>
        </w:rPr>
        <w:t>, či cestujícího s kočárkem, a to</w:t>
      </w:r>
      <w:r w:rsidRPr="00D87FD3">
        <w:rPr>
          <w:rStyle w:val="Siln"/>
          <w:rFonts w:cs="Arial"/>
          <w:b w:val="0"/>
        </w:rPr>
        <w:t xml:space="preserve"> v počtu </w:t>
      </w:r>
      <w:r w:rsidR="004224A5">
        <w:rPr>
          <w:rStyle w:val="Siln"/>
          <w:rFonts w:cs="Arial"/>
          <w:b w:val="0"/>
        </w:rPr>
        <w:t xml:space="preserve">min. </w:t>
      </w:r>
      <w:r w:rsidRPr="00D87FD3">
        <w:rPr>
          <w:rStyle w:val="Siln"/>
          <w:rFonts w:cs="Arial"/>
          <w:b w:val="0"/>
        </w:rPr>
        <w:t>6 ks v celé délce vozidla, z</w:t>
      </w:r>
      <w:r w:rsidR="004224A5">
        <w:rPr>
          <w:rStyle w:val="Siln"/>
          <w:rFonts w:cs="Arial"/>
          <w:b w:val="0"/>
        </w:rPr>
        <w:t> </w:t>
      </w:r>
      <w:r w:rsidRPr="00D87FD3">
        <w:rPr>
          <w:rStyle w:val="Siln"/>
          <w:rFonts w:cs="Arial"/>
          <w:b w:val="0"/>
        </w:rPr>
        <w:t>čehož</w:t>
      </w:r>
      <w:r w:rsidR="004224A5">
        <w:rPr>
          <w:rStyle w:val="Siln"/>
          <w:rFonts w:cs="Arial"/>
          <w:b w:val="0"/>
        </w:rPr>
        <w:t xml:space="preserve"> min.</w:t>
      </w:r>
      <w:r w:rsidRPr="00D87FD3">
        <w:rPr>
          <w:rStyle w:val="Siln"/>
          <w:rFonts w:cs="Arial"/>
          <w:b w:val="0"/>
        </w:rPr>
        <w:t xml:space="preserve"> 3 ks max. do výšky 140 cm od podlahy vozidla, umístění v blízkosti dveří a sedadel vyhrazených pro ZTP</w:t>
      </w:r>
    </w:p>
    <w:p w14:paraId="6B8E0093" w14:textId="2C795BF7" w:rsidR="003B3AA1" w:rsidRPr="00236D88" w:rsidRDefault="003B3AA1" w:rsidP="000F0CEA">
      <w:pPr>
        <w:pStyle w:val="Odstavecseseznamem"/>
        <w:numPr>
          <w:ilvl w:val="0"/>
          <w:numId w:val="2"/>
        </w:numPr>
        <w:tabs>
          <w:tab w:val="num" w:pos="797"/>
        </w:tabs>
        <w:spacing w:after="0" w:line="360" w:lineRule="auto"/>
        <w:ind w:left="794" w:hanging="284"/>
        <w:jc w:val="both"/>
        <w:rPr>
          <w:rStyle w:val="Siln"/>
          <w:rFonts w:eastAsia="Calibri" w:cs="Arial"/>
          <w:b w:val="0"/>
        </w:rPr>
      </w:pPr>
      <w:r w:rsidRPr="00236D88">
        <w:rPr>
          <w:rStyle w:val="Siln"/>
          <w:rFonts w:cs="Arial"/>
          <w:b w:val="0"/>
        </w:rPr>
        <w:t>Minimál</w:t>
      </w:r>
      <w:r w:rsidR="00EC1CC7" w:rsidRPr="00236D88">
        <w:rPr>
          <w:rStyle w:val="Siln"/>
          <w:rFonts w:cs="Arial"/>
          <w:b w:val="0"/>
        </w:rPr>
        <w:t xml:space="preserve">ně 2 místa ve vozidle musí být vybavena </w:t>
      </w:r>
      <w:r w:rsidR="007709C3">
        <w:t>USB zásuvkou určenou k nabíjení mobilních telefonů nebo tabletů</w:t>
      </w:r>
    </w:p>
    <w:p w14:paraId="0CD63DC3" w14:textId="7DD1E004" w:rsidR="009D770C" w:rsidRPr="00D87FD3" w:rsidRDefault="009D770C" w:rsidP="000F0CEA">
      <w:pPr>
        <w:pStyle w:val="Odstavecseseznamem"/>
        <w:numPr>
          <w:ilvl w:val="0"/>
          <w:numId w:val="2"/>
        </w:numPr>
        <w:tabs>
          <w:tab w:val="num" w:pos="797"/>
        </w:tabs>
        <w:spacing w:after="0" w:line="360" w:lineRule="auto"/>
        <w:ind w:left="794" w:hanging="284"/>
        <w:jc w:val="both"/>
        <w:rPr>
          <w:rStyle w:val="Siln"/>
          <w:rFonts w:cs="Arial"/>
          <w:b w:val="0"/>
        </w:rPr>
      </w:pPr>
      <w:r w:rsidRPr="00D87FD3">
        <w:rPr>
          <w:rStyle w:val="Siln"/>
          <w:rFonts w:cs="Arial"/>
          <w:b w:val="0"/>
        </w:rPr>
        <w:t xml:space="preserve">Přívěsné zařízení (DIN 50) pro připojení přívěsného vozíku pro přepravu min. </w:t>
      </w:r>
      <w:r w:rsidR="00207961">
        <w:rPr>
          <w:rStyle w:val="Siln"/>
          <w:rFonts w:cs="Arial"/>
          <w:b w:val="0"/>
        </w:rPr>
        <w:t>14</w:t>
      </w:r>
      <w:r w:rsidRPr="00D87FD3">
        <w:rPr>
          <w:rStyle w:val="Siln"/>
          <w:rFonts w:cs="Arial"/>
          <w:b w:val="0"/>
        </w:rPr>
        <w:t xml:space="preserve"> jízdních kol. Jedná se o doplňkový standard pro omezené množství vozidel. Počty vozidel specifikují „rámcové oběhy“/oběhy vozidel v jednotlivých provozních oblastech.</w:t>
      </w:r>
    </w:p>
    <w:p w14:paraId="120C13BF" w14:textId="77777777" w:rsidR="003649AA" w:rsidRPr="00456A0D" w:rsidRDefault="003649AA" w:rsidP="000F0CEA">
      <w:pPr>
        <w:tabs>
          <w:tab w:val="num" w:pos="797"/>
        </w:tabs>
        <w:spacing w:after="0" w:line="360" w:lineRule="auto"/>
        <w:jc w:val="both"/>
        <w:rPr>
          <w:rStyle w:val="Siln"/>
          <w:rFonts w:ascii="Arial" w:hAnsi="Arial" w:cs="Arial"/>
          <w:b w:val="0"/>
        </w:rPr>
      </w:pPr>
    </w:p>
    <w:p w14:paraId="745E38D0" w14:textId="5F351A5E" w:rsidR="009D770C" w:rsidRPr="002E1628" w:rsidRDefault="009D770C" w:rsidP="000F0CEA">
      <w:pPr>
        <w:pStyle w:val="Nadpis3"/>
        <w:rPr>
          <w:rStyle w:val="Siln"/>
          <w:rFonts w:ascii="Arial" w:hAnsi="Arial" w:cs="Arial"/>
          <w:b/>
          <w:bCs/>
          <w:color w:val="auto"/>
        </w:rPr>
      </w:pPr>
      <w:bookmarkStart w:id="31" w:name="_Toc130805780"/>
      <w:r w:rsidRPr="002E1628">
        <w:rPr>
          <w:rStyle w:val="Siln"/>
          <w:rFonts w:ascii="Arial" w:hAnsi="Arial" w:cs="Arial"/>
          <w:b/>
          <w:bCs/>
          <w:color w:val="auto"/>
        </w:rPr>
        <w:t>Vozidlo kategorie V-N</w:t>
      </w:r>
      <w:bookmarkEnd w:id="31"/>
    </w:p>
    <w:p w14:paraId="50ABFDD0" w14:textId="52D6F16E" w:rsidR="00B05BEC" w:rsidRPr="00D87FD3" w:rsidRDefault="003369AF" w:rsidP="000F0CEA">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Č</w:t>
      </w:r>
      <w:r w:rsidR="00B05BEC" w:rsidRPr="00D87FD3">
        <w:rPr>
          <w:rStyle w:val="Siln"/>
          <w:rFonts w:ascii="Arial" w:eastAsia="Calibri" w:hAnsi="Arial" w:cs="Arial"/>
          <w:b w:val="0"/>
          <w:sz w:val="22"/>
          <w:szCs w:val="22"/>
          <w:lang w:eastAsia="en-US"/>
        </w:rPr>
        <w:t xml:space="preserve">ástečně nízkopodlažní – Low Entry </w:t>
      </w:r>
    </w:p>
    <w:p w14:paraId="7134E4E2" w14:textId="409EB6BB" w:rsidR="00B05BEC" w:rsidRPr="00D87FD3" w:rsidRDefault="00301D48" w:rsidP="000F0CE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Celková kapacita alespoň 77 cestujících, z toho 41</w:t>
      </w:r>
      <w:r w:rsidR="00B05BEC" w:rsidRPr="00D87FD3">
        <w:rPr>
          <w:rStyle w:val="Siln"/>
          <w:rFonts w:ascii="Arial" w:eastAsia="Calibri" w:hAnsi="Arial" w:cs="Arial"/>
          <w:b w:val="0"/>
          <w:sz w:val="22"/>
          <w:szCs w:val="22"/>
          <w:lang w:eastAsia="en-US"/>
        </w:rPr>
        <w:t xml:space="preserve"> míst k sezení, z čehož mohou být max. 2 sedačky sklopné při nevyužití plochy pro kočárek a invalidní vozík</w:t>
      </w:r>
    </w:p>
    <w:p w14:paraId="79503EB4" w14:textId="2CFA9AF9" w:rsidR="00B05BEC" w:rsidRPr="00D87FD3" w:rsidRDefault="00B05BEC" w:rsidP="000F0CE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Šířka dveří pro nástup s kočárkem/invalidním vozíkem alespoň 1200 mm</w:t>
      </w:r>
      <w:r w:rsidR="003369AF">
        <w:rPr>
          <w:rStyle w:val="Siln"/>
          <w:rFonts w:ascii="Arial" w:eastAsia="Calibri" w:hAnsi="Arial" w:cs="Arial"/>
          <w:b w:val="0"/>
          <w:sz w:val="22"/>
          <w:szCs w:val="22"/>
          <w:lang w:eastAsia="en-US"/>
        </w:rPr>
        <w:t>, přičemž se musí jednat o druhé (zadní) dveře</w:t>
      </w:r>
      <w:r w:rsidRPr="00D87FD3">
        <w:rPr>
          <w:rStyle w:val="Siln"/>
          <w:rFonts w:ascii="Arial" w:eastAsia="Calibri" w:hAnsi="Arial" w:cs="Arial"/>
          <w:b w:val="0"/>
          <w:sz w:val="22"/>
          <w:szCs w:val="22"/>
          <w:lang w:eastAsia="en-US"/>
        </w:rPr>
        <w:t xml:space="preserve"> </w:t>
      </w:r>
    </w:p>
    <w:p w14:paraId="168271BC" w14:textId="77777777" w:rsidR="00B05BEC" w:rsidRPr="00D87FD3" w:rsidRDefault="00B05BEC" w:rsidP="000F0CE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Ve vozidle se musí nacházet prostor pro umístění dvou kočárků nebo vozíků pro invalidy, v tomto místě lze mít sklopné sedačky. </w:t>
      </w:r>
    </w:p>
    <w:p w14:paraId="2551F3F8" w14:textId="77777777" w:rsidR="00B05BEC" w:rsidRPr="00D87FD3" w:rsidRDefault="00B05BEC" w:rsidP="000F0CE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Maximální rychlost alespoň 100 km/h</w:t>
      </w:r>
    </w:p>
    <w:p w14:paraId="54092D2F" w14:textId="54FE33F6" w:rsidR="00B05BEC" w:rsidRPr="00D87FD3" w:rsidRDefault="00B05BEC" w:rsidP="000F0CEA">
      <w:pPr>
        <w:pStyle w:val="Odstavecseseznamem"/>
        <w:numPr>
          <w:ilvl w:val="0"/>
          <w:numId w:val="2"/>
        </w:numPr>
        <w:tabs>
          <w:tab w:val="num" w:pos="797"/>
        </w:tabs>
        <w:spacing w:after="0" w:line="360" w:lineRule="auto"/>
        <w:ind w:left="794" w:hanging="284"/>
        <w:jc w:val="both"/>
        <w:rPr>
          <w:rStyle w:val="Siln"/>
          <w:rFonts w:eastAsia="Calibri" w:cs="Arial"/>
          <w:b w:val="0"/>
        </w:rPr>
      </w:pPr>
      <w:r w:rsidRPr="00D87FD3">
        <w:rPr>
          <w:rStyle w:val="Siln"/>
          <w:rFonts w:cs="Arial"/>
          <w:b w:val="0"/>
        </w:rPr>
        <w:t xml:space="preserve">Signalizační zařízení uvnitř vozidla </w:t>
      </w:r>
      <w:r w:rsidRPr="00D87FD3">
        <w:rPr>
          <w:rFonts w:eastAsia="Calibri" w:cs="Arial"/>
          <w:bCs/>
        </w:rPr>
        <w:t>umožňující informovat řidiče o nutnosti nouzového zastavení, výstupu hůře pohyblivého občana, či cestujícího s kočárkem, a to</w:t>
      </w:r>
      <w:r w:rsidRPr="00D87FD3">
        <w:rPr>
          <w:rFonts w:eastAsia="Calibri" w:cs="Arial"/>
          <w:b/>
          <w:bCs/>
        </w:rPr>
        <w:t xml:space="preserve"> </w:t>
      </w:r>
      <w:r w:rsidRPr="00D87FD3">
        <w:rPr>
          <w:rStyle w:val="Siln"/>
          <w:rFonts w:cs="Arial"/>
          <w:b w:val="0"/>
        </w:rPr>
        <w:t xml:space="preserve">v počtu </w:t>
      </w:r>
      <w:r w:rsidR="004224A5">
        <w:rPr>
          <w:rStyle w:val="Siln"/>
          <w:rFonts w:cs="Arial"/>
          <w:b w:val="0"/>
        </w:rPr>
        <w:lastRenderedPageBreak/>
        <w:t xml:space="preserve">min. </w:t>
      </w:r>
      <w:r w:rsidRPr="00D87FD3">
        <w:rPr>
          <w:rStyle w:val="Siln"/>
          <w:rFonts w:cs="Arial"/>
          <w:b w:val="0"/>
        </w:rPr>
        <w:t xml:space="preserve">6 ks v celé délce vozidla, z čehož </w:t>
      </w:r>
      <w:r w:rsidR="004224A5">
        <w:rPr>
          <w:rStyle w:val="Siln"/>
          <w:rFonts w:cs="Arial"/>
          <w:b w:val="0"/>
        </w:rPr>
        <w:t xml:space="preserve">min. </w:t>
      </w:r>
      <w:r w:rsidRPr="00D87FD3">
        <w:rPr>
          <w:rStyle w:val="Siln"/>
          <w:rFonts w:cs="Arial"/>
          <w:b w:val="0"/>
        </w:rPr>
        <w:t>3 ks max. do výšky 140 cm od podlahy vozidla, umístění v blízkosti dveří a sedadel vyhrazených pro ZTP</w:t>
      </w:r>
    </w:p>
    <w:p w14:paraId="5B4F1F3F" w14:textId="1C8FD5BB" w:rsidR="00EC1CC7" w:rsidRPr="00236D88" w:rsidRDefault="00EC1CC7" w:rsidP="000F0CEA">
      <w:pPr>
        <w:pStyle w:val="Odstavecseseznamem"/>
        <w:numPr>
          <w:ilvl w:val="0"/>
          <w:numId w:val="2"/>
        </w:numPr>
        <w:tabs>
          <w:tab w:val="num" w:pos="797"/>
        </w:tabs>
        <w:spacing w:after="0" w:line="360" w:lineRule="auto"/>
        <w:ind w:left="794" w:hanging="284"/>
        <w:jc w:val="both"/>
        <w:rPr>
          <w:rStyle w:val="Siln"/>
          <w:rFonts w:eastAsia="Calibri" w:cs="Arial"/>
          <w:b w:val="0"/>
        </w:rPr>
      </w:pPr>
      <w:r w:rsidRPr="00236D88">
        <w:rPr>
          <w:rStyle w:val="Siln"/>
          <w:rFonts w:cs="Arial"/>
          <w:b w:val="0"/>
        </w:rPr>
        <w:t xml:space="preserve">Minimálně 5 míst ve vozidle musí být vybaveno </w:t>
      </w:r>
      <w:r w:rsidR="00317B48">
        <w:t>USB zásuvkou určenou k nabíjení mobilních telefonů nebo tabletů</w:t>
      </w:r>
    </w:p>
    <w:p w14:paraId="29E00F3F" w14:textId="778BFBFA" w:rsidR="009047ED" w:rsidRPr="00D87FD3" w:rsidRDefault="009047ED" w:rsidP="000F0CEA">
      <w:pPr>
        <w:pStyle w:val="Odstavecseseznamem"/>
        <w:numPr>
          <w:ilvl w:val="0"/>
          <w:numId w:val="2"/>
        </w:numPr>
        <w:tabs>
          <w:tab w:val="num" w:pos="797"/>
        </w:tabs>
        <w:spacing w:after="0" w:line="360" w:lineRule="auto"/>
        <w:ind w:left="794" w:hanging="284"/>
        <w:jc w:val="both"/>
        <w:rPr>
          <w:rStyle w:val="Siln"/>
          <w:rFonts w:cs="Arial"/>
          <w:b w:val="0"/>
        </w:rPr>
      </w:pPr>
      <w:r w:rsidRPr="00D87FD3">
        <w:rPr>
          <w:rStyle w:val="Siln"/>
          <w:rFonts w:cs="Arial"/>
          <w:b w:val="0"/>
        </w:rPr>
        <w:t xml:space="preserve">Přívěsné zařízení (DIN 50) pro připojení přívěsného vozíku pro přepravu min. </w:t>
      </w:r>
      <w:r w:rsidR="00207961">
        <w:rPr>
          <w:rStyle w:val="Siln"/>
          <w:rFonts w:cs="Arial"/>
          <w:b w:val="0"/>
        </w:rPr>
        <w:t>14</w:t>
      </w:r>
      <w:r w:rsidRPr="00D87FD3">
        <w:rPr>
          <w:rStyle w:val="Siln"/>
          <w:rFonts w:cs="Arial"/>
          <w:b w:val="0"/>
        </w:rPr>
        <w:t xml:space="preserve"> jízdních kol. Jedná se o doplňkový standard pro omezené množství vozidel. Počty vozidel specifikují „rámcové oběhy“/oběhy vozidel v jednotlivých provozních oblastech.</w:t>
      </w:r>
    </w:p>
    <w:p w14:paraId="2C4568F9" w14:textId="1304BDBF" w:rsidR="008F6D24" w:rsidRPr="002E1628" w:rsidRDefault="008F6D24" w:rsidP="000F0CEA">
      <w:pPr>
        <w:pStyle w:val="Nadpis3"/>
        <w:rPr>
          <w:rFonts w:ascii="Arial" w:hAnsi="Arial" w:cs="Arial"/>
          <w:color w:val="auto"/>
        </w:rPr>
      </w:pPr>
      <w:bookmarkStart w:id="32" w:name="_Toc6386387"/>
      <w:bookmarkStart w:id="33" w:name="_Toc130805781"/>
      <w:r w:rsidRPr="002E1628">
        <w:rPr>
          <w:rFonts w:ascii="Arial" w:hAnsi="Arial" w:cs="Arial"/>
          <w:color w:val="auto"/>
        </w:rPr>
        <w:t>Vozidla kategorie Vplus – N</w:t>
      </w:r>
      <w:bookmarkEnd w:id="32"/>
      <w:bookmarkEnd w:id="33"/>
    </w:p>
    <w:p w14:paraId="7DD8D991" w14:textId="0AF309D9" w:rsidR="008F6D24" w:rsidRPr="00D87FD3" w:rsidRDefault="003369AF" w:rsidP="000F0CEA">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Č</w:t>
      </w:r>
      <w:r w:rsidR="008F6D24" w:rsidRPr="00D87FD3">
        <w:rPr>
          <w:rStyle w:val="Siln"/>
          <w:rFonts w:ascii="Arial" w:eastAsia="Calibri" w:hAnsi="Arial" w:cs="Arial"/>
          <w:b w:val="0"/>
          <w:sz w:val="22"/>
          <w:szCs w:val="22"/>
          <w:lang w:eastAsia="en-US"/>
        </w:rPr>
        <w:t>ástečně nízkopodlažní – Low Entry</w:t>
      </w:r>
      <w:r w:rsidR="00301D48">
        <w:rPr>
          <w:rStyle w:val="Siln"/>
          <w:rFonts w:ascii="Arial" w:eastAsia="Calibri" w:hAnsi="Arial" w:cs="Arial"/>
          <w:b w:val="0"/>
          <w:sz w:val="22"/>
          <w:szCs w:val="22"/>
          <w:lang w:eastAsia="en-US"/>
        </w:rPr>
        <w:t>,</w:t>
      </w:r>
    </w:p>
    <w:p w14:paraId="031F89F6" w14:textId="377BF066" w:rsidR="008F6D24" w:rsidRPr="00D87FD3" w:rsidRDefault="00301D48" w:rsidP="000F0CE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Celková kapacita alespoň 100</w:t>
      </w:r>
      <w:r w:rsidR="000A25BA">
        <w:rPr>
          <w:rStyle w:val="Siln"/>
          <w:rFonts w:ascii="Arial" w:eastAsia="Calibri" w:hAnsi="Arial" w:cs="Arial"/>
          <w:b w:val="0"/>
          <w:sz w:val="22"/>
          <w:szCs w:val="22"/>
          <w:lang w:eastAsia="en-US"/>
        </w:rPr>
        <w:t xml:space="preserve"> cestujících, z toho 55</w:t>
      </w:r>
      <w:r w:rsidR="008F6D24" w:rsidRPr="00D87FD3">
        <w:rPr>
          <w:rStyle w:val="Siln"/>
          <w:rFonts w:ascii="Arial" w:eastAsia="Calibri" w:hAnsi="Arial" w:cs="Arial"/>
          <w:b w:val="0"/>
          <w:sz w:val="22"/>
          <w:szCs w:val="22"/>
          <w:lang w:eastAsia="en-US"/>
        </w:rPr>
        <w:t xml:space="preserve"> míst k sezení, z čehož mohou být max. 2 sedačky sklopné při nevyužití plochy pro kočárek a invalidní vozík</w:t>
      </w:r>
    </w:p>
    <w:p w14:paraId="4CF9F42C" w14:textId="7331F093" w:rsidR="008F6D24" w:rsidRPr="00D87FD3" w:rsidRDefault="008F6D24" w:rsidP="000F0CE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Šířka dveří pro nástup s kočárkem/invalidním vozíkem alespoň 1200 mm</w:t>
      </w:r>
      <w:r w:rsidR="009C629A">
        <w:rPr>
          <w:rStyle w:val="Siln"/>
          <w:rFonts w:ascii="Arial" w:eastAsia="Calibri" w:hAnsi="Arial" w:cs="Arial"/>
          <w:b w:val="0"/>
          <w:sz w:val="22"/>
          <w:szCs w:val="22"/>
          <w:lang w:eastAsia="en-US"/>
        </w:rPr>
        <w:t>, přičemž se musí jednat o druhé (zadní) dveře</w:t>
      </w:r>
      <w:r w:rsidRPr="00D87FD3">
        <w:rPr>
          <w:rStyle w:val="Siln"/>
          <w:rFonts w:ascii="Arial" w:eastAsia="Calibri" w:hAnsi="Arial" w:cs="Arial"/>
          <w:b w:val="0"/>
          <w:sz w:val="22"/>
          <w:szCs w:val="22"/>
          <w:lang w:eastAsia="en-US"/>
        </w:rPr>
        <w:t xml:space="preserve"> </w:t>
      </w:r>
    </w:p>
    <w:p w14:paraId="2C192A0E" w14:textId="77777777" w:rsidR="008F6D24" w:rsidRPr="00D87FD3" w:rsidRDefault="008F6D24" w:rsidP="000F0CE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Ve vozidle se musí nacházet prostor pro umístění dvou kočárků nebo vozíků pro invalidy, v tomto místě lze mít sklopné sedačky.</w:t>
      </w:r>
      <w:r w:rsidRPr="00D87FD3">
        <w:rPr>
          <w:rFonts w:ascii="Arial" w:hAnsi="Arial" w:cs="Arial"/>
          <w:b/>
        </w:rPr>
        <w:t xml:space="preserve"> </w:t>
      </w:r>
    </w:p>
    <w:p w14:paraId="5C6F2E68" w14:textId="77777777" w:rsidR="008F6D24" w:rsidRPr="00D87FD3" w:rsidRDefault="008F6D24" w:rsidP="000F0CE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Maximální rychlost alespoň 100 km/h</w:t>
      </w:r>
    </w:p>
    <w:p w14:paraId="30542506" w14:textId="10478487" w:rsidR="008F6D24" w:rsidRPr="00D87FD3" w:rsidRDefault="008F6D24" w:rsidP="000F0CEA">
      <w:pPr>
        <w:pStyle w:val="Odstavecseseznamem"/>
        <w:numPr>
          <w:ilvl w:val="0"/>
          <w:numId w:val="2"/>
        </w:numPr>
        <w:tabs>
          <w:tab w:val="num" w:pos="797"/>
        </w:tabs>
        <w:spacing w:after="120" w:line="360" w:lineRule="auto"/>
        <w:ind w:left="797" w:hanging="284"/>
        <w:jc w:val="both"/>
        <w:rPr>
          <w:rStyle w:val="Siln"/>
          <w:rFonts w:eastAsia="Calibri" w:cs="Arial"/>
          <w:b w:val="0"/>
        </w:rPr>
      </w:pPr>
      <w:r w:rsidRPr="00D87FD3">
        <w:rPr>
          <w:rStyle w:val="Siln"/>
          <w:rFonts w:cs="Arial"/>
          <w:b w:val="0"/>
        </w:rPr>
        <w:t>Signalizační zařízení uvnitř vozidla</w:t>
      </w:r>
      <w:r w:rsidRPr="00D87FD3">
        <w:rPr>
          <w:rFonts w:eastAsia="Calibri" w:cs="Arial"/>
          <w:b/>
          <w:bCs/>
        </w:rPr>
        <w:t xml:space="preserve"> </w:t>
      </w:r>
      <w:r w:rsidRPr="00D87FD3">
        <w:rPr>
          <w:rFonts w:eastAsia="Calibri" w:cs="Arial"/>
          <w:bCs/>
        </w:rPr>
        <w:t>umožňující informovat řidiče o nutnosti nouzového zastavení, výstupu hůře pohyblivého občana, či cestujícího s kočárkem, a to</w:t>
      </w:r>
      <w:r w:rsidRPr="00D87FD3">
        <w:rPr>
          <w:rStyle w:val="Siln"/>
          <w:rFonts w:cs="Arial"/>
          <w:b w:val="0"/>
        </w:rPr>
        <w:t xml:space="preserve"> v počtu </w:t>
      </w:r>
      <w:r w:rsidR="004224A5">
        <w:rPr>
          <w:rStyle w:val="Siln"/>
          <w:rFonts w:cs="Arial"/>
          <w:b w:val="0"/>
        </w:rPr>
        <w:t xml:space="preserve">min. </w:t>
      </w:r>
      <w:r w:rsidRPr="00D87FD3">
        <w:rPr>
          <w:rStyle w:val="Siln"/>
          <w:rFonts w:cs="Arial"/>
          <w:b w:val="0"/>
        </w:rPr>
        <w:t xml:space="preserve">6 ks v celé délce vozidla, z čehož </w:t>
      </w:r>
      <w:r w:rsidR="004224A5">
        <w:rPr>
          <w:rStyle w:val="Siln"/>
          <w:rFonts w:cs="Arial"/>
          <w:b w:val="0"/>
        </w:rPr>
        <w:t xml:space="preserve">min. </w:t>
      </w:r>
      <w:r w:rsidRPr="00D87FD3">
        <w:rPr>
          <w:rStyle w:val="Siln"/>
          <w:rFonts w:cs="Arial"/>
          <w:b w:val="0"/>
        </w:rPr>
        <w:t>3 ks max. do výšky 140 cm od podlahy vozidla, umístění v blízkosti dveří a sedadel vyhrazených pro ZTP</w:t>
      </w:r>
    </w:p>
    <w:p w14:paraId="295E8DAB" w14:textId="07B4340B" w:rsidR="00563D7D" w:rsidRPr="00236D88" w:rsidRDefault="00563D7D" w:rsidP="000F0CEA">
      <w:pPr>
        <w:pStyle w:val="Odstavecseseznamem"/>
        <w:numPr>
          <w:ilvl w:val="0"/>
          <w:numId w:val="2"/>
        </w:numPr>
        <w:tabs>
          <w:tab w:val="num" w:pos="797"/>
        </w:tabs>
        <w:spacing w:after="0" w:line="360" w:lineRule="auto"/>
        <w:ind w:left="794" w:hanging="284"/>
        <w:jc w:val="both"/>
        <w:rPr>
          <w:rStyle w:val="Siln"/>
          <w:rFonts w:eastAsia="Calibri" w:cs="Arial"/>
          <w:b w:val="0"/>
        </w:rPr>
      </w:pPr>
      <w:r w:rsidRPr="00236D88">
        <w:rPr>
          <w:rStyle w:val="Siln"/>
          <w:rFonts w:cs="Arial"/>
          <w:b w:val="0"/>
        </w:rPr>
        <w:t xml:space="preserve">Minimálně 5 míst ve vozidle musí být vybaveno </w:t>
      </w:r>
      <w:r w:rsidR="00317B48">
        <w:t>USB zásuvkou určenou k nabíjení mobilních telefonů nebo tabletů</w:t>
      </w:r>
    </w:p>
    <w:p w14:paraId="19E2D602" w14:textId="77777777" w:rsidR="00494997" w:rsidRDefault="00494997" w:rsidP="000F0CEA">
      <w:pPr>
        <w:tabs>
          <w:tab w:val="num" w:pos="2268"/>
        </w:tabs>
        <w:spacing w:after="120" w:line="360" w:lineRule="auto"/>
        <w:contextualSpacing/>
        <w:jc w:val="both"/>
        <w:rPr>
          <w:rFonts w:ascii="Arial" w:eastAsia="Calibri" w:hAnsi="Arial" w:cs="Arial"/>
          <w:b/>
          <w:sz w:val="28"/>
          <w:szCs w:val="28"/>
        </w:rPr>
      </w:pPr>
    </w:p>
    <w:p w14:paraId="2237B7C8" w14:textId="6436F4A7" w:rsidR="00494997" w:rsidRDefault="00494997" w:rsidP="000F0CEA">
      <w:pPr>
        <w:tabs>
          <w:tab w:val="num" w:pos="2268"/>
        </w:tabs>
        <w:spacing w:after="120" w:line="360" w:lineRule="auto"/>
        <w:contextualSpacing/>
        <w:jc w:val="both"/>
        <w:rPr>
          <w:rFonts w:ascii="Arial" w:eastAsia="Calibri" w:hAnsi="Arial" w:cs="Arial"/>
          <w:bCs/>
        </w:rPr>
      </w:pPr>
      <w:r w:rsidRPr="008F311B">
        <w:rPr>
          <w:rFonts w:ascii="Arial" w:eastAsia="Calibri" w:hAnsi="Arial" w:cs="Arial"/>
          <w:b/>
          <w:sz w:val="28"/>
          <w:szCs w:val="28"/>
        </w:rPr>
        <w:t xml:space="preserve">Požadavky na </w:t>
      </w:r>
      <w:r>
        <w:rPr>
          <w:rFonts w:ascii="Arial" w:eastAsia="Calibri" w:hAnsi="Arial" w:cs="Arial"/>
          <w:b/>
          <w:sz w:val="28"/>
          <w:szCs w:val="28"/>
        </w:rPr>
        <w:t>starší</w:t>
      </w:r>
      <w:r w:rsidRPr="008F311B">
        <w:rPr>
          <w:rFonts w:ascii="Arial" w:eastAsia="Calibri" w:hAnsi="Arial" w:cs="Arial"/>
          <w:b/>
          <w:sz w:val="28"/>
          <w:szCs w:val="28"/>
        </w:rPr>
        <w:t xml:space="preserve"> vozidla</w:t>
      </w:r>
    </w:p>
    <w:p w14:paraId="399EEF65" w14:textId="4E5AF199" w:rsidR="009047ED" w:rsidRPr="00456A0D" w:rsidRDefault="009047ED" w:rsidP="000F0CEA">
      <w:pPr>
        <w:tabs>
          <w:tab w:val="num" w:pos="797"/>
        </w:tabs>
        <w:spacing w:after="0" w:line="360" w:lineRule="auto"/>
        <w:jc w:val="both"/>
        <w:rPr>
          <w:rStyle w:val="Siln"/>
          <w:rFonts w:ascii="Arial" w:hAnsi="Arial" w:cs="Arial"/>
          <w:b w:val="0"/>
        </w:rPr>
      </w:pPr>
      <w:r w:rsidRPr="00456A0D">
        <w:rPr>
          <w:rStyle w:val="Siln"/>
          <w:rFonts w:ascii="Arial" w:hAnsi="Arial" w:cs="Arial"/>
          <w:b w:val="0"/>
        </w:rPr>
        <w:t xml:space="preserve">Starší vozidla </w:t>
      </w:r>
      <w:r w:rsidR="006664A6" w:rsidRPr="00456A0D">
        <w:rPr>
          <w:rStyle w:val="Siln"/>
          <w:rFonts w:ascii="Arial" w:hAnsi="Arial" w:cs="Arial"/>
          <w:b w:val="0"/>
        </w:rPr>
        <w:t>musí dále splňovat tyto požadavky dle kategorií vozidel</w:t>
      </w:r>
      <w:r w:rsidR="007B3F08">
        <w:rPr>
          <w:rStyle w:val="Siln"/>
          <w:rFonts w:ascii="Arial" w:hAnsi="Arial" w:cs="Arial"/>
          <w:b w:val="0"/>
        </w:rPr>
        <w:t>.</w:t>
      </w:r>
    </w:p>
    <w:p w14:paraId="2152D4DA" w14:textId="759C2AEE" w:rsidR="006664A6" w:rsidRPr="00BD65F6" w:rsidRDefault="006664A6" w:rsidP="000F0CEA">
      <w:pPr>
        <w:pStyle w:val="Nadpis3"/>
        <w:spacing w:line="360" w:lineRule="auto"/>
        <w:rPr>
          <w:rStyle w:val="Siln"/>
          <w:rFonts w:ascii="Arial" w:hAnsi="Arial" w:cs="Arial"/>
          <w:b/>
          <w:bCs/>
          <w:color w:val="auto"/>
        </w:rPr>
      </w:pPr>
      <w:bookmarkStart w:id="34" w:name="_Toc130805782"/>
      <w:r w:rsidRPr="00BD65F6">
        <w:rPr>
          <w:rStyle w:val="Siln"/>
          <w:rFonts w:ascii="Arial" w:hAnsi="Arial" w:cs="Arial"/>
          <w:b/>
          <w:bCs/>
          <w:color w:val="auto"/>
        </w:rPr>
        <w:t>Vozidla kategorie S-</w:t>
      </w:r>
      <w:r w:rsidR="00C32E57">
        <w:rPr>
          <w:rStyle w:val="Siln"/>
          <w:rFonts w:ascii="Arial" w:hAnsi="Arial" w:cs="Arial"/>
          <w:b/>
          <w:bCs/>
          <w:color w:val="auto"/>
        </w:rPr>
        <w:t>N</w:t>
      </w:r>
      <w:bookmarkEnd w:id="34"/>
    </w:p>
    <w:p w14:paraId="01BC7CE6" w14:textId="77777777" w:rsidR="006664A6" w:rsidRPr="00D11CE7" w:rsidRDefault="006664A6" w:rsidP="000F0CEA">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sidRPr="00D11CE7">
        <w:rPr>
          <w:rStyle w:val="Siln"/>
          <w:rFonts w:ascii="Arial" w:eastAsia="Calibri" w:hAnsi="Arial" w:cs="Arial"/>
          <w:b w:val="0"/>
          <w:sz w:val="22"/>
          <w:szCs w:val="22"/>
          <w:lang w:eastAsia="en-US"/>
        </w:rPr>
        <w:t>Celková kapacita alespoň 62 míst, z toho 31 míst k sezení, max. 2 sedačky mohou být sklopné při nevyužití plochy pro kočárek a invalidní vozík</w:t>
      </w:r>
    </w:p>
    <w:p w14:paraId="062FC7A9" w14:textId="5C8CA11F" w:rsidR="006664A6" w:rsidRPr="00BD65F6" w:rsidRDefault="006664A6" w:rsidP="000F0CEA">
      <w:pPr>
        <w:pStyle w:val="Nadpis3"/>
        <w:rPr>
          <w:rStyle w:val="Siln"/>
          <w:rFonts w:ascii="Arial" w:hAnsi="Arial" w:cs="Arial"/>
          <w:b/>
          <w:bCs/>
          <w:color w:val="auto"/>
        </w:rPr>
      </w:pPr>
      <w:bookmarkStart w:id="35" w:name="_Toc130805783"/>
      <w:r w:rsidRPr="00BD65F6">
        <w:rPr>
          <w:rStyle w:val="Siln"/>
          <w:rFonts w:ascii="Arial" w:hAnsi="Arial" w:cs="Arial"/>
          <w:b/>
          <w:bCs/>
          <w:color w:val="auto"/>
        </w:rPr>
        <w:t>Vozidla kategorie V-</w:t>
      </w:r>
      <w:r w:rsidR="00C32E57">
        <w:rPr>
          <w:rStyle w:val="Siln"/>
          <w:rFonts w:ascii="Arial" w:hAnsi="Arial" w:cs="Arial"/>
          <w:b/>
          <w:bCs/>
          <w:color w:val="auto"/>
        </w:rPr>
        <w:t>N</w:t>
      </w:r>
      <w:bookmarkEnd w:id="35"/>
    </w:p>
    <w:p w14:paraId="720B46EE" w14:textId="79C85525" w:rsidR="006664A6" w:rsidRPr="00D11CE7" w:rsidRDefault="006664A6" w:rsidP="000F0CEA">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sidRPr="00D11CE7">
        <w:rPr>
          <w:rStyle w:val="Siln"/>
          <w:rFonts w:ascii="Arial" w:eastAsia="Calibri" w:hAnsi="Arial" w:cs="Arial"/>
          <w:b w:val="0"/>
          <w:sz w:val="22"/>
          <w:szCs w:val="22"/>
          <w:lang w:eastAsia="en-US"/>
        </w:rPr>
        <w:t>Celková ka</w:t>
      </w:r>
      <w:r w:rsidR="000A25BA">
        <w:rPr>
          <w:rStyle w:val="Siln"/>
          <w:rFonts w:ascii="Arial" w:eastAsia="Calibri" w:hAnsi="Arial" w:cs="Arial"/>
          <w:b w:val="0"/>
          <w:sz w:val="22"/>
          <w:szCs w:val="22"/>
          <w:lang w:eastAsia="en-US"/>
        </w:rPr>
        <w:t>pacita alespoň 77 cestujících, z toho 41</w:t>
      </w:r>
      <w:r w:rsidRPr="00D11CE7">
        <w:rPr>
          <w:rStyle w:val="Siln"/>
          <w:rFonts w:ascii="Arial" w:eastAsia="Calibri" w:hAnsi="Arial" w:cs="Arial"/>
          <w:b w:val="0"/>
          <w:sz w:val="22"/>
          <w:szCs w:val="22"/>
          <w:lang w:eastAsia="en-US"/>
        </w:rPr>
        <w:t xml:space="preserve"> míst k sezení, z toho max. 2 sedačky mohou být sklopné při nevyužití plochy pro kočárek a invalidní vozík</w:t>
      </w:r>
    </w:p>
    <w:p w14:paraId="486213ED" w14:textId="4782220F" w:rsidR="006664A6" w:rsidRPr="00BD65F6" w:rsidRDefault="006664A6" w:rsidP="000F0CEA">
      <w:pPr>
        <w:pStyle w:val="Nadpis3"/>
        <w:rPr>
          <w:rStyle w:val="Siln"/>
          <w:rFonts w:ascii="Arial" w:hAnsi="Arial" w:cs="Arial"/>
          <w:b/>
          <w:bCs/>
          <w:color w:val="auto"/>
        </w:rPr>
      </w:pPr>
      <w:bookmarkStart w:id="36" w:name="_Toc130805784"/>
      <w:r w:rsidRPr="00BD65F6">
        <w:rPr>
          <w:rStyle w:val="Siln"/>
          <w:rFonts w:ascii="Arial" w:hAnsi="Arial" w:cs="Arial"/>
          <w:b/>
          <w:bCs/>
          <w:color w:val="auto"/>
        </w:rPr>
        <w:lastRenderedPageBreak/>
        <w:t>Vozidla kategorie Vplus-</w:t>
      </w:r>
      <w:r w:rsidR="00C32E57">
        <w:rPr>
          <w:rStyle w:val="Siln"/>
          <w:rFonts w:ascii="Arial" w:hAnsi="Arial" w:cs="Arial"/>
          <w:b/>
          <w:bCs/>
          <w:color w:val="auto"/>
        </w:rPr>
        <w:t>N</w:t>
      </w:r>
      <w:bookmarkEnd w:id="36"/>
    </w:p>
    <w:p w14:paraId="75A34F59" w14:textId="334FE7EF" w:rsidR="006664A6" w:rsidRPr="00D11CE7" w:rsidRDefault="000A25BA" w:rsidP="000F0CEA">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Celková kapacita alespoň 100 cestujících, z toho 55</w:t>
      </w:r>
      <w:r w:rsidR="006664A6" w:rsidRPr="00D11CE7">
        <w:rPr>
          <w:rStyle w:val="Siln"/>
          <w:rFonts w:ascii="Arial" w:eastAsia="Calibri" w:hAnsi="Arial" w:cs="Arial"/>
          <w:b w:val="0"/>
          <w:sz w:val="22"/>
          <w:szCs w:val="22"/>
          <w:lang w:eastAsia="en-US"/>
        </w:rPr>
        <w:t xml:space="preserve"> míst k sezení, z toho max. 2</w:t>
      </w:r>
      <w:r w:rsidR="007B3F08">
        <w:rPr>
          <w:rStyle w:val="Siln"/>
          <w:rFonts w:ascii="Arial" w:eastAsia="Calibri" w:hAnsi="Arial" w:cs="Arial"/>
          <w:b w:val="0"/>
          <w:sz w:val="22"/>
          <w:szCs w:val="22"/>
          <w:lang w:eastAsia="en-US"/>
        </w:rPr>
        <w:t> </w:t>
      </w:r>
      <w:r w:rsidR="006664A6" w:rsidRPr="00D11CE7">
        <w:rPr>
          <w:rStyle w:val="Siln"/>
          <w:rFonts w:ascii="Arial" w:eastAsia="Calibri" w:hAnsi="Arial" w:cs="Arial"/>
          <w:b w:val="0"/>
          <w:sz w:val="22"/>
          <w:szCs w:val="22"/>
          <w:lang w:eastAsia="en-US"/>
        </w:rPr>
        <w:t>sedačky mohou být sklopné při nevyužití plochy pro kočárek a invalidní vozík</w:t>
      </w:r>
    </w:p>
    <w:p w14:paraId="50843F76" w14:textId="77777777" w:rsidR="003649AA" w:rsidRPr="00456A0D" w:rsidRDefault="003649AA" w:rsidP="000F0CEA">
      <w:pPr>
        <w:tabs>
          <w:tab w:val="num" w:pos="2268"/>
        </w:tabs>
        <w:spacing w:after="120" w:line="360" w:lineRule="auto"/>
        <w:contextualSpacing/>
        <w:jc w:val="both"/>
        <w:rPr>
          <w:rFonts w:ascii="Arial" w:eastAsia="Calibri" w:hAnsi="Arial" w:cs="Arial"/>
          <w:bCs/>
        </w:rPr>
      </w:pPr>
    </w:p>
    <w:p w14:paraId="7C8366E8" w14:textId="77777777" w:rsidR="00A21279" w:rsidRPr="00E5257F" w:rsidRDefault="00D408DB" w:rsidP="000F0CEA">
      <w:pPr>
        <w:pStyle w:val="Nadpis2"/>
        <w:rPr>
          <w:rFonts w:ascii="Arial" w:eastAsia="Calibri" w:hAnsi="Arial" w:cs="Arial"/>
          <w:color w:val="auto"/>
        </w:rPr>
      </w:pPr>
      <w:bookmarkStart w:id="37" w:name="_Toc130805785"/>
      <w:r w:rsidRPr="00E5257F">
        <w:rPr>
          <w:rFonts w:ascii="Arial" w:eastAsia="Calibri" w:hAnsi="Arial" w:cs="Arial"/>
          <w:color w:val="auto"/>
        </w:rPr>
        <w:t>Nízkopodlažnost a bezbariérovost vozidla</w:t>
      </w:r>
      <w:bookmarkEnd w:id="37"/>
    </w:p>
    <w:p w14:paraId="580FD8B4" w14:textId="77777777" w:rsidR="00A21279" w:rsidRPr="00456A0D" w:rsidRDefault="00A21279" w:rsidP="000F0CEA">
      <w:pPr>
        <w:tabs>
          <w:tab w:val="num" w:pos="797"/>
          <w:tab w:val="num" w:pos="2268"/>
        </w:tabs>
        <w:spacing w:after="120" w:line="360" w:lineRule="auto"/>
        <w:contextualSpacing/>
        <w:jc w:val="both"/>
        <w:rPr>
          <w:rFonts w:ascii="Arial" w:eastAsia="Calibri" w:hAnsi="Arial" w:cs="Arial"/>
          <w:bCs/>
        </w:rPr>
      </w:pPr>
    </w:p>
    <w:p w14:paraId="72F94622" w14:textId="7E193F61" w:rsidR="00D408DB" w:rsidRPr="00456A0D" w:rsidRDefault="00D408DB" w:rsidP="000F0CEA">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Tato vozidla musí být vybavena výsuvnou nebo sklopnou plošinou umožňující nástup a výstup cestujících se sníženou schopností pohybu včetně osob na invalidním vozíku, či elektrické tříkolce pro invalidy. V každém vozidle musí být alespoň 1 místo vyhrazené pro invalidní vozík.</w:t>
      </w:r>
      <w:ins w:id="38" w:author="Němec Lukáš Bc." w:date="2023-05-19T11:45:00Z">
        <w:r w:rsidR="00B13453">
          <w:rPr>
            <w:rFonts w:ascii="Arial" w:hAnsi="Arial" w:cs="Arial"/>
            <w:shd w:val="clear" w:color="auto" w:fill="FFFFFF"/>
          </w:rPr>
          <w:t xml:space="preserve"> Přesná </w:t>
        </w:r>
      </w:ins>
      <w:ins w:id="39" w:author="Němec Lukáš Bc." w:date="2023-05-19T11:46:00Z">
        <w:r w:rsidR="00B13453">
          <w:rPr>
            <w:rFonts w:ascii="Arial" w:hAnsi="Arial" w:cs="Arial"/>
            <w:shd w:val="clear" w:color="auto" w:fill="FFFFFF"/>
          </w:rPr>
          <w:t>specifikace je uvedena samostatně pro jednotlivé kategorie vozidel</w:t>
        </w:r>
        <w:r w:rsidR="00B13453" w:rsidRPr="00456A0D">
          <w:rPr>
            <w:rFonts w:ascii="Arial" w:hAnsi="Arial" w:cs="Arial"/>
            <w:shd w:val="clear" w:color="auto" w:fill="FFFFFF"/>
          </w:rPr>
          <w:t>.</w:t>
        </w:r>
      </w:ins>
    </w:p>
    <w:p w14:paraId="79A6E5B3" w14:textId="2D7179BC" w:rsidR="000A25BA" w:rsidRDefault="00D408DB" w:rsidP="000F0CEA">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Dopravce se zavazuje zajistit nasazování nízkopodlažních a bezbariérových vozidel dle požadavků objednatele. </w:t>
      </w:r>
      <w:r w:rsidRPr="007339C5">
        <w:rPr>
          <w:rFonts w:ascii="Arial" w:hAnsi="Arial" w:cs="Arial"/>
          <w:shd w:val="clear" w:color="auto" w:fill="FFFFFF"/>
        </w:rPr>
        <w:t>Všechna nově zařaz</w:t>
      </w:r>
      <w:r w:rsidR="00901FB5" w:rsidRPr="007339C5">
        <w:rPr>
          <w:rFonts w:ascii="Arial" w:hAnsi="Arial" w:cs="Arial"/>
          <w:shd w:val="clear" w:color="auto" w:fill="FFFFFF"/>
        </w:rPr>
        <w:t>ovaná vozidla musí být</w:t>
      </w:r>
      <w:r w:rsidR="005350A5" w:rsidRPr="007339C5">
        <w:rPr>
          <w:rFonts w:ascii="Arial" w:hAnsi="Arial" w:cs="Arial"/>
          <w:shd w:val="clear" w:color="auto" w:fill="FFFFFF"/>
        </w:rPr>
        <w:t xml:space="preserve"> </w:t>
      </w:r>
      <w:r w:rsidRPr="007339C5">
        <w:rPr>
          <w:rFonts w:ascii="Arial" w:hAnsi="Arial" w:cs="Arial"/>
          <w:shd w:val="clear" w:color="auto" w:fill="FFFFFF"/>
        </w:rPr>
        <w:t xml:space="preserve">částečně nízkopodlažní </w:t>
      </w:r>
      <w:r w:rsidR="00FA4C03">
        <w:rPr>
          <w:rFonts w:ascii="Arial" w:hAnsi="Arial" w:cs="Arial"/>
          <w:shd w:val="clear" w:color="auto" w:fill="FFFFFF"/>
        </w:rPr>
        <w:t xml:space="preserve">LE </w:t>
      </w:r>
      <w:r w:rsidRPr="007339C5">
        <w:rPr>
          <w:rFonts w:ascii="Arial" w:hAnsi="Arial" w:cs="Arial"/>
          <w:shd w:val="clear" w:color="auto" w:fill="FFFFFF"/>
        </w:rPr>
        <w:t>(Low Entry)</w:t>
      </w:r>
      <w:r w:rsidR="00456A0D" w:rsidRPr="007339C5">
        <w:rPr>
          <w:rFonts w:ascii="Arial" w:hAnsi="Arial" w:cs="Arial"/>
          <w:shd w:val="clear" w:color="auto" w:fill="FFFFFF"/>
        </w:rPr>
        <w:t>.</w:t>
      </w:r>
    </w:p>
    <w:p w14:paraId="600470E6" w14:textId="6FF5D498" w:rsidR="00D408DB" w:rsidRDefault="003E7F33" w:rsidP="000F0CEA">
      <w:pPr>
        <w:spacing w:before="120" w:after="120" w:line="360" w:lineRule="auto"/>
        <w:ind w:firstLine="284"/>
        <w:jc w:val="both"/>
        <w:rPr>
          <w:rFonts w:ascii="Arial" w:hAnsi="Arial" w:cs="Arial"/>
          <w:shd w:val="clear" w:color="auto" w:fill="FFFFFF"/>
        </w:rPr>
      </w:pPr>
      <w:r w:rsidRPr="004D3544">
        <w:rPr>
          <w:rFonts w:ascii="Arial" w:hAnsi="Arial" w:cs="Arial"/>
        </w:rPr>
        <w:t xml:space="preserve">V období prvních dvou let od zahájení provozu je dopravce povinen zajištovat přepravu cestujících </w:t>
      </w:r>
      <w:r w:rsidRPr="004D3544">
        <w:rPr>
          <w:rFonts w:ascii="Arial" w:eastAsia="Calibri" w:hAnsi="Arial" w:cs="Arial"/>
          <w:bCs/>
        </w:rPr>
        <w:t xml:space="preserve">částečně nízkopodlažními </w:t>
      </w:r>
      <w:r w:rsidRPr="004D3544">
        <w:rPr>
          <w:rFonts w:ascii="Arial" w:hAnsi="Arial" w:cs="Arial"/>
        </w:rPr>
        <w:t xml:space="preserve">vozidly </w:t>
      </w:r>
      <w:r w:rsidRPr="004D3544">
        <w:rPr>
          <w:rFonts w:ascii="Arial" w:eastAsia="Calibri" w:hAnsi="Arial" w:cs="Arial"/>
          <w:bCs/>
        </w:rPr>
        <w:t xml:space="preserve">v provedení LE (Low Entry) v počtu min. 75 % vozidel z celkového počtu turnusových vozidel (tj. </w:t>
      </w:r>
      <w:r w:rsidRPr="00C429AD">
        <w:rPr>
          <w:rFonts w:ascii="Arial" w:hAnsi="Arial" w:cs="Arial"/>
          <w:bCs/>
          <w:shd w:val="clear" w:color="auto" w:fill="FFFFFF"/>
        </w:rPr>
        <w:t>bez operativní zálohy a provozní zálohy)</w:t>
      </w:r>
      <w:r w:rsidRPr="004D3544">
        <w:rPr>
          <w:rFonts w:ascii="Arial" w:eastAsia="Calibri" w:hAnsi="Arial" w:cs="Arial"/>
          <w:bCs/>
        </w:rPr>
        <w:t xml:space="preserve">. Po uplynutí dvou let od zahájení provozu </w:t>
      </w:r>
      <w:r w:rsidRPr="004D3544">
        <w:rPr>
          <w:rFonts w:ascii="Arial" w:hAnsi="Arial" w:cs="Arial"/>
        </w:rPr>
        <w:t xml:space="preserve">je dopravce povinen zajištovat přepravu cestujících </w:t>
      </w:r>
      <w:r w:rsidRPr="004D3544">
        <w:rPr>
          <w:rFonts w:ascii="Arial" w:eastAsia="Calibri" w:hAnsi="Arial" w:cs="Arial"/>
          <w:bCs/>
        </w:rPr>
        <w:t xml:space="preserve">částečně nízkopodlažními </w:t>
      </w:r>
      <w:r w:rsidRPr="004D3544">
        <w:rPr>
          <w:rFonts w:ascii="Arial" w:hAnsi="Arial" w:cs="Arial"/>
        </w:rPr>
        <w:t xml:space="preserve">vozidly </w:t>
      </w:r>
      <w:r w:rsidRPr="004D3544">
        <w:rPr>
          <w:rFonts w:ascii="Arial" w:eastAsia="Calibri" w:hAnsi="Arial" w:cs="Arial"/>
          <w:bCs/>
        </w:rPr>
        <w:t xml:space="preserve">v provedení LE (Low Entry) v počtu </w:t>
      </w:r>
      <w:r>
        <w:rPr>
          <w:rFonts w:ascii="Arial" w:eastAsia="Calibri" w:hAnsi="Arial" w:cs="Arial"/>
          <w:bCs/>
        </w:rPr>
        <w:t>100</w:t>
      </w:r>
      <w:r w:rsidRPr="004D3544">
        <w:rPr>
          <w:rFonts w:ascii="Arial" w:eastAsia="Calibri" w:hAnsi="Arial" w:cs="Arial"/>
          <w:bCs/>
        </w:rPr>
        <w:t xml:space="preserve"> % vozidel z celkového počtu turnusových vozidel (tj. </w:t>
      </w:r>
      <w:r w:rsidRPr="00C429AD">
        <w:rPr>
          <w:rFonts w:ascii="Arial" w:hAnsi="Arial" w:cs="Arial"/>
          <w:bCs/>
          <w:shd w:val="clear" w:color="auto" w:fill="FFFFFF"/>
        </w:rPr>
        <w:t>bez operativní zálohy a provozní zálohy)</w:t>
      </w:r>
      <w:r>
        <w:rPr>
          <w:rFonts w:ascii="Arial" w:hAnsi="Arial" w:cs="Arial"/>
          <w:bCs/>
          <w:shd w:val="clear" w:color="auto" w:fill="FFFFFF"/>
        </w:rPr>
        <w:t>.</w:t>
      </w:r>
      <w:r w:rsidRPr="00122053">
        <w:rPr>
          <w:rFonts w:ascii="Arial" w:eastAsia="Calibri" w:hAnsi="Arial" w:cs="Arial"/>
          <w:bCs/>
        </w:rPr>
        <w:t xml:space="preserve"> </w:t>
      </w:r>
      <w:r>
        <w:rPr>
          <w:rFonts w:ascii="Arial" w:eastAsia="Calibri" w:hAnsi="Arial" w:cs="Arial"/>
          <w:bCs/>
        </w:rPr>
        <w:t>Požadavek na nízkopodlažnost vozidel se nevztahuje na vozidla</w:t>
      </w:r>
      <w:r w:rsidRPr="004D3544">
        <w:rPr>
          <w:rFonts w:ascii="Arial" w:eastAsia="Calibri" w:hAnsi="Arial" w:cs="Arial"/>
          <w:bCs/>
        </w:rPr>
        <w:t xml:space="preserve"> operativní a provozní záloh</w:t>
      </w:r>
      <w:r>
        <w:rPr>
          <w:rFonts w:ascii="Arial" w:eastAsia="Calibri" w:hAnsi="Arial" w:cs="Arial"/>
          <w:bCs/>
        </w:rPr>
        <w:t>y</w:t>
      </w:r>
      <w:r w:rsidRPr="004D3544">
        <w:rPr>
          <w:rFonts w:ascii="Arial" w:eastAsia="Calibri" w:hAnsi="Arial" w:cs="Arial"/>
          <w:bCs/>
        </w:rPr>
        <w:t>.</w:t>
      </w:r>
      <w:r w:rsidR="00456A0D" w:rsidRPr="007339C5">
        <w:rPr>
          <w:rFonts w:ascii="Arial" w:hAnsi="Arial" w:cs="Arial"/>
          <w:shd w:val="clear" w:color="auto" w:fill="FFFFFF"/>
        </w:rPr>
        <w:t xml:space="preserve"> </w:t>
      </w:r>
    </w:p>
    <w:p w14:paraId="06584CCC" w14:textId="40650374" w:rsidR="002B7E35" w:rsidRPr="00E5257F" w:rsidRDefault="002B7E35" w:rsidP="000F0CEA">
      <w:pPr>
        <w:pStyle w:val="Nadpis2"/>
        <w:rPr>
          <w:rFonts w:ascii="Arial" w:hAnsi="Arial" w:cs="Arial"/>
          <w:color w:val="auto"/>
        </w:rPr>
      </w:pPr>
      <w:bookmarkStart w:id="40" w:name="_Toc10991133"/>
      <w:bookmarkStart w:id="41" w:name="_Toc130805786"/>
      <w:r w:rsidRPr="00E5257F">
        <w:rPr>
          <w:rFonts w:ascii="Arial" w:hAnsi="Arial" w:cs="Arial"/>
          <w:color w:val="auto"/>
        </w:rPr>
        <w:t>Pohon (palivo)</w:t>
      </w:r>
      <w:bookmarkEnd w:id="40"/>
      <w:bookmarkEnd w:id="41"/>
    </w:p>
    <w:p w14:paraId="45B70718" w14:textId="781165F1" w:rsidR="002B7E35" w:rsidRPr="007339C5" w:rsidRDefault="002B7E35" w:rsidP="000F0CEA">
      <w:pPr>
        <w:spacing w:before="120" w:after="120" w:line="360" w:lineRule="auto"/>
        <w:ind w:firstLine="284"/>
        <w:jc w:val="both"/>
        <w:rPr>
          <w:rFonts w:ascii="Arial" w:hAnsi="Arial" w:cs="Arial"/>
        </w:rPr>
      </w:pPr>
      <w:r w:rsidRPr="007339C5">
        <w:rPr>
          <w:rFonts w:ascii="Arial" w:hAnsi="Arial" w:cs="Arial"/>
        </w:rPr>
        <w:t xml:space="preserve">Dopravce může využít v rámci systému </w:t>
      </w:r>
      <w:r w:rsidR="009F4786">
        <w:rPr>
          <w:rFonts w:ascii="Arial" w:hAnsi="Arial" w:cs="Arial"/>
        </w:rPr>
        <w:t xml:space="preserve">IDS </w:t>
      </w:r>
      <w:r w:rsidRPr="007339C5">
        <w:rPr>
          <w:rFonts w:ascii="Arial" w:hAnsi="Arial" w:cs="Arial"/>
        </w:rPr>
        <w:t xml:space="preserve">VDV vozidla s motorem na </w:t>
      </w:r>
      <w:r w:rsidR="0099084D" w:rsidRPr="007339C5">
        <w:rPr>
          <w:rFonts w:ascii="Arial" w:hAnsi="Arial" w:cs="Arial"/>
        </w:rPr>
        <w:t xml:space="preserve">klasický i alternativní pohon. </w:t>
      </w:r>
      <w:r w:rsidRPr="007339C5">
        <w:rPr>
          <w:rFonts w:ascii="Arial" w:hAnsi="Arial" w:cs="Arial"/>
        </w:rPr>
        <w:t xml:space="preserve">Zadavatel požaduje, aby při zahájení plnění ZVS </w:t>
      </w:r>
      <w:r w:rsidR="004D5E0B">
        <w:rPr>
          <w:rFonts w:ascii="Arial" w:hAnsi="Arial" w:cs="Arial"/>
        </w:rPr>
        <w:t>KV</w:t>
      </w:r>
      <w:r w:rsidRPr="007339C5">
        <w:rPr>
          <w:rFonts w:ascii="Arial" w:hAnsi="Arial" w:cs="Arial"/>
        </w:rPr>
        <w:t xml:space="preserve"> všechna vozidla plnila emisní normu min. EURO V. U vozidel využívajících alternativních paliv nebo jiných pohonů musí vozidla plnit hodnoty srovnatelné normě EURO V nebo EEV</w:t>
      </w:r>
      <w:r w:rsidRPr="007339C5">
        <w:rPr>
          <w:rStyle w:val="Znakapoznpodarou"/>
          <w:rFonts w:ascii="Arial" w:hAnsi="Arial" w:cs="Arial"/>
        </w:rPr>
        <w:footnoteReference w:id="4"/>
      </w:r>
      <w:r w:rsidRPr="007339C5">
        <w:rPr>
          <w:rFonts w:ascii="Arial" w:hAnsi="Arial" w:cs="Arial"/>
        </w:rPr>
        <w:t>.</w:t>
      </w:r>
    </w:p>
    <w:p w14:paraId="199807E7" w14:textId="68CDCDA4" w:rsidR="002B7E35" w:rsidRDefault="00CF0B84" w:rsidP="000F0CEA">
      <w:pPr>
        <w:spacing w:before="120" w:after="120" w:line="360" w:lineRule="auto"/>
        <w:ind w:firstLine="284"/>
        <w:jc w:val="both"/>
        <w:rPr>
          <w:rFonts w:ascii="Arial" w:hAnsi="Arial" w:cs="Arial"/>
          <w:sz w:val="24"/>
          <w:szCs w:val="24"/>
        </w:rPr>
      </w:pPr>
      <w:r>
        <w:rPr>
          <w:rFonts w:ascii="Arial" w:hAnsi="Arial" w:cs="Arial"/>
        </w:rPr>
        <w:t>Nová vozidla</w:t>
      </w:r>
      <w:r w:rsidR="002B7E35" w:rsidRPr="007339C5">
        <w:rPr>
          <w:rFonts w:ascii="Arial" w:hAnsi="Arial" w:cs="Arial"/>
        </w:rPr>
        <w:t xml:space="preserve"> musí splňovat standard EURO VI, případně přísnější emisní limity, budou-li v průběhu plnění smlouvy zavedeny. Toto ustanovení platí i pro alternativní paliva nebo jiné pohony.</w:t>
      </w:r>
      <w:r w:rsidR="002B7E35" w:rsidRPr="008473B2">
        <w:rPr>
          <w:rFonts w:ascii="Arial" w:hAnsi="Arial" w:cs="Arial"/>
          <w:sz w:val="24"/>
          <w:szCs w:val="24"/>
        </w:rPr>
        <w:t xml:space="preserve"> </w:t>
      </w:r>
    </w:p>
    <w:p w14:paraId="4F2BE88B" w14:textId="77777777" w:rsidR="008F1819" w:rsidRPr="00456A0D" w:rsidRDefault="008F1819" w:rsidP="000F0CEA">
      <w:pPr>
        <w:spacing w:before="120" w:after="120" w:line="360" w:lineRule="auto"/>
        <w:ind w:firstLine="284"/>
        <w:jc w:val="both"/>
        <w:rPr>
          <w:rFonts w:ascii="Arial" w:hAnsi="Arial" w:cs="Arial"/>
          <w:shd w:val="clear" w:color="auto" w:fill="FFFFFF"/>
        </w:rPr>
      </w:pPr>
    </w:p>
    <w:p w14:paraId="3D333DB5" w14:textId="77777777" w:rsidR="00D408DB" w:rsidRPr="00E5257F" w:rsidRDefault="00D408DB" w:rsidP="000F0CEA">
      <w:pPr>
        <w:pStyle w:val="Nadpis2"/>
        <w:rPr>
          <w:rFonts w:ascii="Arial" w:hAnsi="Arial" w:cs="Arial"/>
          <w:color w:val="auto"/>
          <w:shd w:val="clear" w:color="auto" w:fill="FFFFFF"/>
        </w:rPr>
      </w:pPr>
      <w:bookmarkStart w:id="42" w:name="_Toc130805787"/>
      <w:r w:rsidRPr="00E5257F">
        <w:rPr>
          <w:rFonts w:ascii="Arial" w:hAnsi="Arial" w:cs="Arial"/>
          <w:color w:val="auto"/>
          <w:shd w:val="clear" w:color="auto" w:fill="FFFFFF"/>
        </w:rPr>
        <w:t>Vybavení vozidel pro přepravu jízdních kol</w:t>
      </w:r>
      <w:bookmarkEnd w:id="42"/>
    </w:p>
    <w:p w14:paraId="3CF84BDC" w14:textId="77777777" w:rsidR="00A26A1C" w:rsidRDefault="00F0212A" w:rsidP="00A26A1C">
      <w:pPr>
        <w:spacing w:before="120" w:after="120" w:line="360" w:lineRule="auto"/>
        <w:ind w:firstLine="284"/>
        <w:jc w:val="both"/>
        <w:rPr>
          <w:ins w:id="43" w:author="Vít Baťa" w:date="2023-06-02T15:07:00Z"/>
          <w:rFonts w:ascii="Arial" w:hAnsi="Arial" w:cs="Arial"/>
          <w:bCs/>
          <w:shd w:val="clear" w:color="auto" w:fill="FFFFFF"/>
        </w:rPr>
      </w:pPr>
      <w:r w:rsidRPr="00456A0D">
        <w:rPr>
          <w:rFonts w:ascii="Arial" w:hAnsi="Arial" w:cs="Arial"/>
          <w:bCs/>
          <w:shd w:val="clear" w:color="auto" w:fill="FFFFFF"/>
        </w:rPr>
        <w:t xml:space="preserve">Objednatel je oprávněn stanovit u vybraných spojů povinnost přepravy kol v průběhu objednatelem stanoveného období. Spoje umožňující přepravu kol musí dopravce označit </w:t>
      </w:r>
      <w:r w:rsidRPr="00456A0D">
        <w:rPr>
          <w:rFonts w:ascii="Arial" w:hAnsi="Arial" w:cs="Arial"/>
          <w:bCs/>
          <w:shd w:val="clear" w:color="auto" w:fill="FFFFFF"/>
        </w:rPr>
        <w:br/>
      </w:r>
      <w:r w:rsidRPr="00456A0D">
        <w:rPr>
          <w:rFonts w:ascii="Arial" w:hAnsi="Arial" w:cs="Arial"/>
          <w:bCs/>
          <w:shd w:val="clear" w:color="auto" w:fill="FFFFFF"/>
        </w:rPr>
        <w:lastRenderedPageBreak/>
        <w:t>v jízdním řádu v souladu s</w:t>
      </w:r>
      <w:r w:rsidR="00221AC8">
        <w:rPr>
          <w:rFonts w:ascii="Arial" w:hAnsi="Arial" w:cs="Arial"/>
          <w:bCs/>
          <w:shd w:val="clear" w:color="auto" w:fill="FFFFFF"/>
        </w:rPr>
        <w:t> kapitolou 5</w:t>
      </w:r>
      <w:r w:rsidRPr="00456A0D">
        <w:rPr>
          <w:rFonts w:ascii="Arial" w:hAnsi="Arial" w:cs="Arial"/>
          <w:bCs/>
          <w:shd w:val="clear" w:color="auto" w:fill="FFFFFF"/>
        </w:rPr>
        <w:t xml:space="preserve"> těchto standardů.</w:t>
      </w:r>
      <w:ins w:id="44" w:author="Vít Baťa" w:date="2023-06-02T15:07:00Z">
        <w:r w:rsidR="00A26A1C">
          <w:rPr>
            <w:rFonts w:ascii="Arial" w:hAnsi="Arial" w:cs="Arial"/>
            <w:bCs/>
            <w:shd w:val="clear" w:color="auto" w:fill="FFFFFF"/>
          </w:rPr>
          <w:t xml:space="preserve"> </w:t>
        </w:r>
        <w:r w:rsidR="00A26A1C">
          <w:rPr>
            <w:rFonts w:ascii="Arial" w:hAnsi="Arial" w:cs="Arial"/>
            <w:bCs/>
            <w:shd w:val="clear" w:color="auto" w:fill="FFFFFF"/>
          </w:rPr>
          <w:t>Účelně vynaložené náklady dopravce spojené s vybavením vozidel pro přepravu jízdních kol u vybraných spojů a ve stanoveném období budou dopravci uhrazeny podle odst. 10.6 smlouvy.</w:t>
        </w:r>
      </w:ins>
    </w:p>
    <w:p w14:paraId="71D3158D" w14:textId="1C8315DC" w:rsidR="00F0212A" w:rsidRPr="00456A0D" w:rsidRDefault="00A26A1C" w:rsidP="00A26A1C">
      <w:pPr>
        <w:spacing w:before="120" w:after="120" w:line="360" w:lineRule="auto"/>
        <w:ind w:firstLine="284"/>
        <w:jc w:val="both"/>
        <w:rPr>
          <w:rFonts w:ascii="Arial" w:hAnsi="Arial" w:cs="Arial"/>
          <w:bCs/>
          <w:shd w:val="clear" w:color="auto" w:fill="FFFFFF"/>
        </w:rPr>
      </w:pPr>
      <w:ins w:id="45" w:author="Vít Baťa" w:date="2023-06-02T15:07:00Z">
        <w:r>
          <w:rPr>
            <w:rFonts w:ascii="Arial" w:hAnsi="Arial" w:cs="Arial"/>
            <w:bCs/>
            <w:shd w:val="clear" w:color="auto" w:fill="FFFFFF"/>
          </w:rPr>
          <w:t>Objednatel stanoví rozsah spojů a období, ve kterém má dopravce na těchto spojích povinnost zajistit přepravu jízdních kol alespoň 14 dní před prvním dnem stanoveného období, ve kterém má probíhat přeprava jízdních kol.</w:t>
        </w:r>
      </w:ins>
    </w:p>
    <w:p w14:paraId="49EEC965" w14:textId="77777777" w:rsidR="00F0212A" w:rsidRPr="00456A0D" w:rsidRDefault="00F0212A" w:rsidP="000F0CEA">
      <w:pPr>
        <w:spacing w:before="120" w:after="120" w:line="360" w:lineRule="auto"/>
        <w:ind w:firstLine="284"/>
        <w:jc w:val="both"/>
        <w:rPr>
          <w:rFonts w:ascii="Arial" w:hAnsi="Arial" w:cs="Arial"/>
        </w:rPr>
      </w:pPr>
      <w:r w:rsidRPr="00456A0D">
        <w:rPr>
          <w:rFonts w:ascii="Arial" w:hAnsi="Arial" w:cs="Arial"/>
        </w:rPr>
        <w:t>Přeprava kol je umožněna ve dvou režimech:</w:t>
      </w:r>
    </w:p>
    <w:p w14:paraId="68B0F53D" w14:textId="77777777" w:rsidR="00F0212A" w:rsidRPr="00E5257F" w:rsidRDefault="00F0212A" w:rsidP="000F0CEA">
      <w:pPr>
        <w:pStyle w:val="Nadpis3"/>
        <w:rPr>
          <w:rFonts w:ascii="Arial" w:hAnsi="Arial" w:cs="Arial"/>
          <w:color w:val="auto"/>
        </w:rPr>
      </w:pPr>
      <w:bookmarkStart w:id="46" w:name="_Toc130805788"/>
      <w:r w:rsidRPr="00E5257F">
        <w:rPr>
          <w:rFonts w:ascii="Arial" w:hAnsi="Arial" w:cs="Arial"/>
          <w:color w:val="auto"/>
        </w:rPr>
        <w:t>Vozidla s přívěsným vozíkem</w:t>
      </w:r>
      <w:bookmarkEnd w:id="46"/>
    </w:p>
    <w:p w14:paraId="15F3EC73" w14:textId="0AF203B9" w:rsidR="00F13232" w:rsidRPr="00456A0D" w:rsidRDefault="00F0212A" w:rsidP="000F0CE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Přeprava jízdních kol v tomto režimu bude prováděna na vybraných spojích linek na základě požadavků specifikovaných objednatelem. Vozidla provozovaná v tomto režimu musí být vybavena přívěsným vozíkem pro přepravu minimálně </w:t>
      </w:r>
      <w:r w:rsidR="00BD6A90">
        <w:rPr>
          <w:rFonts w:ascii="Arial" w:hAnsi="Arial" w:cs="Arial"/>
          <w:bCs/>
          <w:shd w:val="clear" w:color="auto" w:fill="FFFFFF"/>
        </w:rPr>
        <w:t>14</w:t>
      </w:r>
      <w:r w:rsidRPr="00456A0D">
        <w:rPr>
          <w:rFonts w:ascii="Arial" w:hAnsi="Arial" w:cs="Arial"/>
          <w:bCs/>
          <w:shd w:val="clear" w:color="auto" w:fill="FFFFFF"/>
        </w:rPr>
        <w:t xml:space="preserve"> jízdních kol</w:t>
      </w:r>
      <w:r w:rsidR="00F13232">
        <w:rPr>
          <w:rFonts w:ascii="Arial" w:hAnsi="Arial" w:cs="Arial"/>
          <w:bCs/>
          <w:shd w:val="clear" w:color="auto" w:fill="FFFFFF"/>
        </w:rPr>
        <w:t>, včetně elektrokol</w:t>
      </w:r>
      <w:r w:rsidR="00F13232" w:rsidRPr="00456A0D">
        <w:rPr>
          <w:rFonts w:ascii="Arial" w:hAnsi="Arial" w:cs="Arial"/>
          <w:bCs/>
          <w:shd w:val="clear" w:color="auto" w:fill="FFFFFF"/>
        </w:rPr>
        <w:t>. Přívěsný vozík musí být ho</w:t>
      </w:r>
      <w:r w:rsidR="00F13232">
        <w:rPr>
          <w:rFonts w:ascii="Arial" w:hAnsi="Arial" w:cs="Arial"/>
          <w:bCs/>
          <w:shd w:val="clear" w:color="auto" w:fill="FFFFFF"/>
        </w:rPr>
        <w:t>mologován dle platných předpisů. Z</w:t>
      </w:r>
      <w:r w:rsidR="00F13232" w:rsidRPr="00456A0D">
        <w:rPr>
          <w:rFonts w:ascii="Arial" w:hAnsi="Arial" w:cs="Arial"/>
          <w:bCs/>
          <w:shd w:val="clear" w:color="auto" w:fill="FFFFFF"/>
        </w:rPr>
        <w:t>a splnění legislativních podmínek pro provoz na pozemních komunikacích ručí dopravce.</w:t>
      </w:r>
      <w:r w:rsidR="00FA4C03">
        <w:rPr>
          <w:rFonts w:ascii="Arial" w:hAnsi="Arial" w:cs="Arial"/>
          <w:bCs/>
          <w:shd w:val="clear" w:color="auto" w:fill="FFFFFF"/>
        </w:rPr>
        <w:t xml:space="preserve"> Týká se jen vozidel v </w:t>
      </w:r>
      <w:r w:rsidR="00FA4C03" w:rsidRPr="00456A0D">
        <w:rPr>
          <w:rFonts w:ascii="Arial" w:hAnsi="Arial" w:cs="Arial"/>
          <w:bCs/>
          <w:shd w:val="clear" w:color="auto" w:fill="FFFFFF"/>
        </w:rPr>
        <w:t>kategorií S a V</w:t>
      </w:r>
      <w:r w:rsidR="00FA4C03" w:rsidRPr="00456A0D">
        <w:rPr>
          <w:rStyle w:val="Znakapoznpodarou"/>
          <w:rFonts w:ascii="Arial" w:hAnsi="Arial" w:cs="Arial"/>
          <w:bCs/>
          <w:shd w:val="clear" w:color="auto" w:fill="FFFFFF"/>
        </w:rPr>
        <w:footnoteReference w:id="5"/>
      </w:r>
      <w:r w:rsidR="005C6954">
        <w:rPr>
          <w:rFonts w:ascii="Arial" w:hAnsi="Arial" w:cs="Arial"/>
          <w:bCs/>
          <w:shd w:val="clear" w:color="auto" w:fill="FFFFFF"/>
        </w:rPr>
        <w:t>.</w:t>
      </w:r>
    </w:p>
    <w:p w14:paraId="58D84ED0" w14:textId="04665A9C" w:rsidR="00F0212A" w:rsidRPr="00456A0D" w:rsidRDefault="00F0212A" w:rsidP="000F0CE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 Vozík je zhotoven tak, aby bylo možné jízdní kola naložit a sundat bez nutnosti součinnosti řidiče a bez nutnosti provádět úkony, které by prodlužovaly jízdní dobu (sklápění bočnic, otevírání, resp. shrnování krytů apod.). Před odjezdem ze stanovených zastávek</w:t>
      </w:r>
      <w:r w:rsidRPr="00456A0D">
        <w:rPr>
          <w:rStyle w:val="Znakapoznpodarou"/>
          <w:rFonts w:ascii="Arial" w:hAnsi="Arial" w:cs="Arial"/>
          <w:bCs/>
          <w:shd w:val="clear" w:color="auto" w:fill="FFFFFF"/>
        </w:rPr>
        <w:footnoteReference w:id="6"/>
      </w:r>
      <w:r w:rsidRPr="00456A0D">
        <w:rPr>
          <w:rFonts w:ascii="Arial" w:hAnsi="Arial" w:cs="Arial"/>
          <w:bCs/>
          <w:shd w:val="clear" w:color="auto" w:fill="FFFFFF"/>
        </w:rPr>
        <w:t xml:space="preserve"> je řidič nebo jím pověřená osoba, povinen zkontrolovat bezpečnost uložení a upevnění jízdních kol. Termíny zahájení a ukončení provozu vozidel s přívěsným cyklovozíkem v průběhu roku specifikuje objednatel.</w:t>
      </w:r>
    </w:p>
    <w:p w14:paraId="628C3427" w14:textId="77777777" w:rsidR="00F0212A" w:rsidRPr="00E5257F" w:rsidRDefault="00F0212A" w:rsidP="000F0CEA">
      <w:pPr>
        <w:pStyle w:val="Nadpis3"/>
        <w:rPr>
          <w:rFonts w:ascii="Arial" w:hAnsi="Arial" w:cs="Arial"/>
          <w:color w:val="auto"/>
        </w:rPr>
      </w:pPr>
      <w:bookmarkStart w:id="47" w:name="_Toc130805789"/>
      <w:r w:rsidRPr="00E5257F">
        <w:rPr>
          <w:rFonts w:ascii="Arial" w:hAnsi="Arial" w:cs="Arial"/>
          <w:color w:val="auto"/>
        </w:rPr>
        <w:t>Vozidla s přepravou kol v závěsu</w:t>
      </w:r>
      <w:bookmarkEnd w:id="47"/>
    </w:p>
    <w:p w14:paraId="37B9B21B" w14:textId="218B1A77" w:rsidR="00F0212A" w:rsidRPr="00456A0D" w:rsidRDefault="00F0212A" w:rsidP="000F0CE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Všechna vozidla kategorií S a V</w:t>
      </w:r>
      <w:r w:rsidRPr="00456A0D">
        <w:rPr>
          <w:rStyle w:val="Znakapoznpodarou"/>
          <w:rFonts w:ascii="Arial" w:hAnsi="Arial" w:cs="Arial"/>
          <w:bCs/>
          <w:shd w:val="clear" w:color="auto" w:fill="FFFFFF"/>
        </w:rPr>
        <w:footnoteReference w:id="7"/>
      </w:r>
      <w:r w:rsidR="0065580D">
        <w:rPr>
          <w:rFonts w:ascii="Arial" w:hAnsi="Arial" w:cs="Arial"/>
          <w:bCs/>
          <w:shd w:val="clear" w:color="auto" w:fill="FFFFFF"/>
        </w:rPr>
        <w:t xml:space="preserve"> </w:t>
      </w:r>
      <w:r w:rsidRPr="00456A0D">
        <w:rPr>
          <w:rFonts w:ascii="Arial" w:hAnsi="Arial" w:cs="Arial"/>
          <w:bCs/>
          <w:shd w:val="clear" w:color="auto" w:fill="FFFFFF"/>
        </w:rPr>
        <w:t>provozovaná v tomto režimu musí být vybavena v zadní části závěsem pro přepravu alespoň 6 jízdních kol.</w:t>
      </w:r>
    </w:p>
    <w:p w14:paraId="69F28BE6" w14:textId="30917BE1" w:rsidR="00F0212A" w:rsidRPr="00456A0D" w:rsidRDefault="00F0212A" w:rsidP="000F0CE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Závěs je zhotoven tak, aby bylo možné jízdní kolo naložit a sundat bez nutnosti součinnosti řidiče a bez nutnosti provádět úkony, které by prodlužovaly jízdní dobu (sklápění, otevírání či shrnování krytů apod.). Před odjezdem ze stanovených zastávek je řidič povinen zkontrolovat bezpečnost uložení a upevnění jízdních kol. Za splnění legislativních podmínek pro provoz závěsu ručí dopravce.</w:t>
      </w:r>
    </w:p>
    <w:p w14:paraId="18EDEB72" w14:textId="77777777" w:rsidR="00D408DB" w:rsidRPr="00456A0D" w:rsidRDefault="00D408DB" w:rsidP="000F0CEA">
      <w:pPr>
        <w:spacing w:before="120" w:after="120" w:line="360" w:lineRule="auto"/>
        <w:jc w:val="both"/>
        <w:rPr>
          <w:rFonts w:ascii="Arial" w:hAnsi="Arial" w:cs="Arial"/>
          <w:shd w:val="clear" w:color="auto" w:fill="FFFFFF"/>
        </w:rPr>
      </w:pPr>
    </w:p>
    <w:p w14:paraId="7A6E35AC" w14:textId="5D893165" w:rsidR="00F71280" w:rsidRPr="00C73968" w:rsidRDefault="00F71280" w:rsidP="000F0CEA">
      <w:pPr>
        <w:pStyle w:val="Nadpis1"/>
        <w:rPr>
          <w:rFonts w:ascii="Arial" w:hAnsi="Arial" w:cs="Arial"/>
          <w:color w:val="auto"/>
        </w:rPr>
      </w:pPr>
      <w:bookmarkStart w:id="48" w:name="_Toc6386394"/>
      <w:bookmarkStart w:id="49" w:name="_Toc130805790"/>
      <w:r w:rsidRPr="00C73968">
        <w:rPr>
          <w:rFonts w:ascii="Arial" w:hAnsi="Arial" w:cs="Arial"/>
          <w:color w:val="auto"/>
        </w:rPr>
        <w:lastRenderedPageBreak/>
        <w:t>Všeobecné standardy vybavení vozidel</w:t>
      </w:r>
      <w:bookmarkEnd w:id="48"/>
      <w:bookmarkEnd w:id="49"/>
    </w:p>
    <w:p w14:paraId="710E0FB4" w14:textId="008448C7" w:rsidR="00F71280" w:rsidRPr="00FA2B9A" w:rsidRDefault="00F71280" w:rsidP="000F0CEA">
      <w:pPr>
        <w:pStyle w:val="Nadpis2"/>
        <w:spacing w:line="360" w:lineRule="auto"/>
        <w:ind w:left="578" w:hanging="578"/>
        <w:rPr>
          <w:rFonts w:ascii="Arial" w:hAnsi="Arial" w:cs="Arial"/>
          <w:color w:val="auto"/>
        </w:rPr>
      </w:pPr>
      <w:bookmarkStart w:id="50" w:name="_Ref481657917"/>
      <w:bookmarkStart w:id="51" w:name="_Toc6386395"/>
      <w:bookmarkStart w:id="52" w:name="_Toc130805791"/>
      <w:r w:rsidRPr="00FA2B9A">
        <w:rPr>
          <w:rFonts w:ascii="Arial" w:hAnsi="Arial" w:cs="Arial"/>
          <w:color w:val="auto"/>
        </w:rPr>
        <w:t>Elektronické informační panely</w:t>
      </w:r>
      <w:bookmarkEnd w:id="50"/>
      <w:r w:rsidRPr="00FA2B9A">
        <w:rPr>
          <w:rFonts w:ascii="Arial" w:hAnsi="Arial" w:cs="Arial"/>
          <w:color w:val="auto"/>
        </w:rPr>
        <w:t xml:space="preserve"> vnější</w:t>
      </w:r>
      <w:bookmarkEnd w:id="51"/>
      <w:bookmarkEnd w:id="52"/>
    </w:p>
    <w:p w14:paraId="437D4EEC" w14:textId="77777777" w:rsidR="00F71280" w:rsidRPr="00456A0D" w:rsidRDefault="00F71280" w:rsidP="000F0CEA">
      <w:pPr>
        <w:spacing w:before="120" w:after="120" w:line="360" w:lineRule="auto"/>
        <w:jc w:val="both"/>
        <w:rPr>
          <w:rFonts w:ascii="Arial" w:hAnsi="Arial" w:cs="Arial"/>
          <w:bCs/>
          <w:shd w:val="clear" w:color="auto" w:fill="FFFFFF"/>
        </w:rPr>
      </w:pPr>
      <w:r w:rsidRPr="00456A0D">
        <w:rPr>
          <w:rFonts w:ascii="Arial" w:hAnsi="Arial" w:cs="Arial"/>
          <w:bCs/>
          <w:shd w:val="clear" w:color="auto" w:fill="FFFFFF"/>
        </w:rPr>
        <w:t>Soubor vnějších elektronických informačních panelů vozidla standardně tvoří:</w:t>
      </w:r>
    </w:p>
    <w:p w14:paraId="3949882E" w14:textId="77777777" w:rsidR="00F71280" w:rsidRPr="00456A0D" w:rsidRDefault="00F71280" w:rsidP="000F0CEA">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přední</w:t>
      </w:r>
    </w:p>
    <w:p w14:paraId="54FA1B62" w14:textId="77777777" w:rsidR="00F71280" w:rsidRPr="00456A0D" w:rsidRDefault="00F71280" w:rsidP="000F0CEA">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boční</w:t>
      </w:r>
    </w:p>
    <w:p w14:paraId="19F9742B" w14:textId="77777777" w:rsidR="00F71280" w:rsidRPr="00456A0D" w:rsidRDefault="00F71280" w:rsidP="000F0CEA">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zadní</w:t>
      </w:r>
    </w:p>
    <w:p w14:paraId="11EA48E0" w14:textId="663E811C" w:rsidR="00F71280" w:rsidRDefault="00F71280" w:rsidP="000F0CEA">
      <w:pPr>
        <w:spacing w:before="120" w:after="120" w:line="360" w:lineRule="auto"/>
        <w:ind w:firstLine="284"/>
        <w:jc w:val="both"/>
        <w:rPr>
          <w:rStyle w:val="Siln"/>
          <w:rFonts w:ascii="Arial" w:hAnsi="Arial" w:cs="Arial"/>
        </w:rPr>
      </w:pPr>
      <w:r w:rsidRPr="0099084D">
        <w:rPr>
          <w:rStyle w:val="Siln"/>
          <w:rFonts w:ascii="Arial" w:hAnsi="Arial" w:cs="Arial"/>
          <w:b w:val="0"/>
        </w:rPr>
        <w:t xml:space="preserve">Přesný vzhled a obsah textu elektronického panelu nebo tabule stanovuje objednatel </w:t>
      </w:r>
      <w:r w:rsidRPr="0099084D">
        <w:rPr>
          <w:rStyle w:val="Siln"/>
          <w:rFonts w:ascii="Arial" w:hAnsi="Arial" w:cs="Arial"/>
          <w:b w:val="0"/>
        </w:rPr>
        <w:br/>
        <w:t>a dopravce je povinen dodržovat nastavení zobrazovaných informací stanovené objednatelem</w:t>
      </w:r>
      <w:r w:rsidRPr="00456A0D">
        <w:rPr>
          <w:rStyle w:val="Siln"/>
          <w:rFonts w:ascii="Arial" w:hAnsi="Arial" w:cs="Arial"/>
        </w:rPr>
        <w:t>.</w:t>
      </w:r>
    </w:p>
    <w:p w14:paraId="06EBEB7D" w14:textId="77777777" w:rsidR="00FA2B9A" w:rsidRPr="00456A0D" w:rsidRDefault="00FA2B9A" w:rsidP="000F0CEA">
      <w:pPr>
        <w:spacing w:before="120" w:after="120" w:line="360" w:lineRule="auto"/>
        <w:ind w:firstLine="284"/>
        <w:jc w:val="both"/>
        <w:rPr>
          <w:rStyle w:val="Siln"/>
          <w:rFonts w:ascii="Arial" w:hAnsi="Arial" w:cs="Arial"/>
          <w:b w:val="0"/>
        </w:rPr>
      </w:pPr>
    </w:p>
    <w:p w14:paraId="63FA7624" w14:textId="77777777" w:rsidR="00F71280" w:rsidRPr="00456A0D" w:rsidRDefault="00F71280" w:rsidP="000F0CEA">
      <w:pPr>
        <w:spacing w:before="120" w:after="120" w:line="360" w:lineRule="auto"/>
        <w:jc w:val="both"/>
        <w:rPr>
          <w:rFonts w:ascii="Arial" w:hAnsi="Arial" w:cs="Arial"/>
          <w:u w:val="single"/>
          <w:shd w:val="clear" w:color="auto" w:fill="FFFFFF"/>
        </w:rPr>
      </w:pPr>
      <w:r w:rsidRPr="00456A0D">
        <w:rPr>
          <w:rFonts w:ascii="Arial" w:hAnsi="Arial" w:cs="Arial"/>
          <w:u w:val="single"/>
          <w:shd w:val="clear" w:color="auto" w:fill="FFFFFF"/>
        </w:rPr>
        <w:t>Obecné požadavky na vnější elektronické informační panely:</w:t>
      </w:r>
    </w:p>
    <w:p w14:paraId="1A9328D5" w14:textId="77777777" w:rsidR="00F71280" w:rsidRPr="0099084D" w:rsidRDefault="00F71280" w:rsidP="000F0CEA">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99084D">
        <w:rPr>
          <w:rStyle w:val="Siln"/>
          <w:rFonts w:cs="Arial"/>
          <w:b w:val="0"/>
        </w:rPr>
        <w:t>Informace zobrazované na panelech jsou získávány z palubního informačního systému.</w:t>
      </w:r>
    </w:p>
    <w:p w14:paraId="1A92407C" w14:textId="77777777" w:rsidR="00F71280" w:rsidRPr="0099084D" w:rsidRDefault="00F71280" w:rsidP="000F0CEA">
      <w:pPr>
        <w:pStyle w:val="Odstavecseseznamem"/>
        <w:numPr>
          <w:ilvl w:val="0"/>
          <w:numId w:val="2"/>
        </w:numPr>
        <w:tabs>
          <w:tab w:val="clear" w:pos="1815"/>
          <w:tab w:val="num" w:pos="1701"/>
          <w:tab w:val="num" w:pos="2535"/>
        </w:tabs>
        <w:spacing w:after="120" w:line="360" w:lineRule="auto"/>
        <w:ind w:left="850" w:hanging="357"/>
        <w:contextualSpacing w:val="0"/>
        <w:jc w:val="both"/>
        <w:rPr>
          <w:rStyle w:val="Siln"/>
          <w:rFonts w:cs="Arial"/>
          <w:b w:val="0"/>
        </w:rPr>
      </w:pPr>
      <w:r w:rsidRPr="0099084D">
        <w:rPr>
          <w:rStyle w:val="Siln"/>
          <w:rFonts w:cs="Arial"/>
          <w:b w:val="0"/>
        </w:rPr>
        <w:t>Všechna označení musí být čitelná i za snížené viditelnosti a rovněž při vyšší intenzitě slunečního svitu.</w:t>
      </w:r>
    </w:p>
    <w:p w14:paraId="77C084FF" w14:textId="6C64F078" w:rsidR="00F71280" w:rsidRPr="00FA2B9A" w:rsidRDefault="00F71280" w:rsidP="000F0CEA">
      <w:pPr>
        <w:pStyle w:val="Nadpis3"/>
        <w:rPr>
          <w:rStyle w:val="Siln"/>
          <w:rFonts w:ascii="Arial" w:hAnsi="Arial" w:cs="Arial"/>
          <w:b/>
          <w:bCs/>
          <w:color w:val="auto"/>
        </w:rPr>
      </w:pPr>
      <w:bookmarkStart w:id="53" w:name="_Toc6386396"/>
      <w:bookmarkStart w:id="54" w:name="_Toc130805792"/>
      <w:r w:rsidRPr="00FA2B9A">
        <w:rPr>
          <w:rStyle w:val="Siln"/>
          <w:rFonts w:ascii="Arial" w:hAnsi="Arial" w:cs="Arial"/>
          <w:b/>
          <w:bCs/>
          <w:color w:val="auto"/>
        </w:rPr>
        <w:t>Elektronický panel vnější přední</w:t>
      </w:r>
      <w:bookmarkEnd w:id="53"/>
      <w:bookmarkEnd w:id="54"/>
    </w:p>
    <w:p w14:paraId="2FBB346E" w14:textId="76E2EB76" w:rsidR="00F71280" w:rsidRPr="00456A0D" w:rsidRDefault="00F71280" w:rsidP="000F0CEA">
      <w:pPr>
        <w:spacing w:before="120" w:after="120" w:line="360" w:lineRule="auto"/>
        <w:ind w:firstLine="284"/>
        <w:jc w:val="both"/>
        <w:rPr>
          <w:rStyle w:val="Siln"/>
          <w:rFonts w:ascii="Arial" w:hAnsi="Arial" w:cs="Arial"/>
          <w:b w:val="0"/>
        </w:rPr>
      </w:pPr>
      <w:r w:rsidRPr="0099084D">
        <w:rPr>
          <w:rStyle w:val="Siln"/>
          <w:rFonts w:ascii="Arial" w:hAnsi="Arial" w:cs="Arial"/>
          <w:b w:val="0"/>
        </w:rPr>
        <w:t>Vozidla musí být vybavena v přední části vozidla osvětleným elektronickým informačním panelem umístěným v horní části čelního okna, případně zabudovaným do karoserie v horní části čela vozidla. Parametry panelu jsou minimálně 140 x 19 bodů, přičemž parametry zobrazovací plochy musí být minimálně 1430 x 185 mm.</w:t>
      </w:r>
      <w:r w:rsidRPr="00456A0D">
        <w:rPr>
          <w:rStyle w:val="Siln"/>
          <w:rFonts w:ascii="Arial" w:hAnsi="Arial" w:cs="Arial"/>
        </w:rPr>
        <w:t xml:space="preserve"> </w:t>
      </w:r>
    </w:p>
    <w:p w14:paraId="3BD73B4D" w14:textId="77777777" w:rsidR="00F71280" w:rsidRPr="00456A0D" w:rsidRDefault="00F71280" w:rsidP="000F0CEA">
      <w:pPr>
        <w:autoSpaceDE w:val="0"/>
        <w:autoSpaceDN w:val="0"/>
        <w:adjustRightInd w:val="0"/>
        <w:spacing w:before="240" w:after="0" w:line="360" w:lineRule="auto"/>
        <w:jc w:val="both"/>
        <w:rPr>
          <w:rFonts w:ascii="Arial" w:eastAsia="Calibri" w:hAnsi="Arial" w:cs="Arial"/>
        </w:rPr>
      </w:pPr>
      <w:r w:rsidRPr="00456A0D">
        <w:rPr>
          <w:rFonts w:ascii="Arial" w:eastAsia="Calibri" w:hAnsi="Arial" w:cs="Arial"/>
        </w:rPr>
        <w:t>Základní zobrazení:</w:t>
      </w:r>
    </w:p>
    <w:p w14:paraId="4B0ABC8F" w14:textId="77777777" w:rsidR="00F71280" w:rsidRPr="00456A0D" w:rsidRDefault="00F71280" w:rsidP="000F0CEA">
      <w:pPr>
        <w:numPr>
          <w:ilvl w:val="0"/>
          <w:numId w:val="4"/>
        </w:numPr>
        <w:autoSpaceDE w:val="0"/>
        <w:autoSpaceDN w:val="0"/>
        <w:adjustRightInd w:val="0"/>
        <w:spacing w:before="60" w:after="200" w:line="360" w:lineRule="auto"/>
        <w:jc w:val="both"/>
        <w:rPr>
          <w:rFonts w:ascii="Arial" w:eastAsia="Calibri" w:hAnsi="Arial" w:cs="Arial"/>
        </w:rPr>
      </w:pPr>
      <w:r w:rsidRPr="00456A0D">
        <w:rPr>
          <w:rFonts w:ascii="Arial" w:eastAsia="Calibri" w:hAnsi="Arial" w:cs="Arial"/>
        </w:rPr>
        <w:t>Statické údaje:</w:t>
      </w:r>
    </w:p>
    <w:p w14:paraId="75F08DA4" w14:textId="77777777" w:rsidR="00F71280" w:rsidRPr="00456A0D" w:rsidRDefault="00F71280" w:rsidP="000F0CEA">
      <w:pPr>
        <w:numPr>
          <w:ilvl w:val="1"/>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 xml:space="preserve">číslo linky (koncové trojčíslí linky) a cílová destinace, končí-li autobus na zastávce obvyklé (zpravidla autobusové nádraží, náměstí apod.); </w:t>
      </w:r>
    </w:p>
    <w:p w14:paraId="2876C8A9" w14:textId="77777777" w:rsidR="00F71280" w:rsidRPr="00456A0D" w:rsidRDefault="00F71280" w:rsidP="000F0CEA">
      <w:pPr>
        <w:autoSpaceDE w:val="0"/>
        <w:autoSpaceDN w:val="0"/>
        <w:adjustRightInd w:val="0"/>
        <w:spacing w:before="60" w:after="0" w:line="360" w:lineRule="auto"/>
        <w:ind w:left="1418"/>
        <w:jc w:val="both"/>
        <w:rPr>
          <w:rFonts w:ascii="Arial" w:eastAsia="Calibri" w:hAnsi="Arial" w:cs="Arial"/>
          <w:i/>
        </w:rPr>
      </w:pPr>
      <w:r w:rsidRPr="00456A0D">
        <w:rPr>
          <w:rFonts w:ascii="Arial" w:eastAsia="Calibri" w:hAnsi="Arial" w:cs="Arial"/>
          <w:i/>
        </w:rPr>
        <w:t>Ukázka doporučeného zobrazení je uvedena na následujícím obrázku.</w:t>
      </w:r>
    </w:p>
    <w:p w14:paraId="6FFCCD70" w14:textId="0A153B46" w:rsidR="00F71280" w:rsidRPr="00456A0D" w:rsidRDefault="00F71280" w:rsidP="000F0CEA">
      <w:pPr>
        <w:autoSpaceDE w:val="0"/>
        <w:autoSpaceDN w:val="0"/>
        <w:adjustRightInd w:val="0"/>
        <w:spacing w:before="60" w:after="0" w:line="360" w:lineRule="auto"/>
        <w:ind w:left="1418"/>
        <w:jc w:val="both"/>
        <w:rPr>
          <w:rFonts w:ascii="Arial" w:eastAsia="Calibri" w:hAnsi="Arial" w:cs="Arial"/>
          <w:i/>
        </w:rPr>
      </w:pPr>
      <w:r w:rsidRPr="00456A0D">
        <w:rPr>
          <w:rFonts w:ascii="Arial" w:eastAsia="Calibri" w:hAnsi="Arial" w:cs="Arial"/>
          <w:i/>
          <w:noProof/>
          <w:lang w:eastAsia="cs-CZ"/>
        </w:rPr>
        <w:drawing>
          <wp:inline distT="0" distB="0" distL="0" distR="0" wp14:anchorId="7A10C672" wp14:editId="709A0470">
            <wp:extent cx="4410075" cy="704850"/>
            <wp:effectExtent l="0" t="0" r="9525"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KONEČNÁ.JPG"/>
                    <pic:cNvPicPr/>
                  </pic:nvPicPr>
                  <pic:blipFill>
                    <a:blip r:embed="rId8">
                      <a:extLst>
                        <a:ext uri="{28A0092B-C50C-407E-A947-70E740481C1C}">
                          <a14:useLocalDpi xmlns:a14="http://schemas.microsoft.com/office/drawing/2010/main" val="0"/>
                        </a:ext>
                      </a:extLst>
                    </a:blip>
                    <a:stretch>
                      <a:fillRect/>
                    </a:stretch>
                  </pic:blipFill>
                  <pic:spPr>
                    <a:xfrm>
                      <a:off x="0" y="0"/>
                      <a:ext cx="4410075" cy="704850"/>
                    </a:xfrm>
                    <a:prstGeom prst="rect">
                      <a:avLst/>
                    </a:prstGeom>
                  </pic:spPr>
                </pic:pic>
              </a:graphicData>
            </a:graphic>
          </wp:inline>
        </w:drawing>
      </w:r>
    </w:p>
    <w:p w14:paraId="50623DEB" w14:textId="77777777" w:rsidR="00F71280" w:rsidRPr="00456A0D" w:rsidRDefault="00F71280" w:rsidP="000F0CEA">
      <w:pPr>
        <w:numPr>
          <w:ilvl w:val="1"/>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 xml:space="preserve">nebo číslo linky (koncové trojčíslí linky) a cílová zastávka, končí-li autobus </w:t>
      </w:r>
      <w:r w:rsidRPr="00456A0D">
        <w:rPr>
          <w:rFonts w:ascii="Arial" w:eastAsia="Calibri" w:hAnsi="Arial" w:cs="Arial"/>
        </w:rPr>
        <w:br/>
        <w:t>v jiné zastávce než v zastávce obvyklé (místní část, průmyslový podnik, škola);</w:t>
      </w:r>
    </w:p>
    <w:p w14:paraId="63EE4081" w14:textId="77777777" w:rsidR="00F71280" w:rsidRPr="00456A0D" w:rsidRDefault="00F71280" w:rsidP="000F0CEA">
      <w:pPr>
        <w:autoSpaceDE w:val="0"/>
        <w:autoSpaceDN w:val="0"/>
        <w:adjustRightInd w:val="0"/>
        <w:spacing w:before="60" w:after="0" w:line="360" w:lineRule="auto"/>
        <w:ind w:left="1418"/>
        <w:jc w:val="both"/>
        <w:rPr>
          <w:rFonts w:ascii="Arial" w:eastAsia="Calibri" w:hAnsi="Arial" w:cs="Arial"/>
          <w:i/>
        </w:rPr>
      </w:pPr>
      <w:r w:rsidRPr="00456A0D">
        <w:rPr>
          <w:rFonts w:ascii="Arial" w:eastAsia="Calibri" w:hAnsi="Arial" w:cs="Arial"/>
          <w:i/>
        </w:rPr>
        <w:t>Ukázka doporučeného zobrazení je uvedena na následujícím obrázku.</w:t>
      </w:r>
    </w:p>
    <w:p w14:paraId="462D706D" w14:textId="1C725DE1" w:rsidR="00F71280" w:rsidRPr="00456A0D" w:rsidRDefault="00F71280" w:rsidP="000F0CEA">
      <w:pPr>
        <w:autoSpaceDE w:val="0"/>
        <w:autoSpaceDN w:val="0"/>
        <w:adjustRightInd w:val="0"/>
        <w:spacing w:before="60" w:after="0" w:line="360" w:lineRule="auto"/>
        <w:ind w:left="1418"/>
        <w:jc w:val="both"/>
        <w:rPr>
          <w:rFonts w:ascii="Arial" w:eastAsia="Calibri" w:hAnsi="Arial" w:cs="Arial"/>
          <w:i/>
        </w:rPr>
      </w:pPr>
      <w:r w:rsidRPr="00456A0D">
        <w:rPr>
          <w:rFonts w:ascii="Arial" w:eastAsia="Calibri" w:hAnsi="Arial" w:cs="Arial"/>
          <w:i/>
          <w:noProof/>
          <w:lang w:eastAsia="cs-CZ"/>
        </w:rPr>
        <w:lastRenderedPageBreak/>
        <w:drawing>
          <wp:inline distT="0" distB="0" distL="0" distR="0" wp14:anchorId="5FA934CC" wp14:editId="795B568A">
            <wp:extent cx="4410075" cy="704850"/>
            <wp:effectExtent l="0" t="0" r="9525"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JINÁ KONEČNÁ.JPG"/>
                    <pic:cNvPicPr/>
                  </pic:nvPicPr>
                  <pic:blipFill>
                    <a:blip r:embed="rId9">
                      <a:extLst>
                        <a:ext uri="{28A0092B-C50C-407E-A947-70E740481C1C}">
                          <a14:useLocalDpi xmlns:a14="http://schemas.microsoft.com/office/drawing/2010/main" val="0"/>
                        </a:ext>
                      </a:extLst>
                    </a:blip>
                    <a:stretch>
                      <a:fillRect/>
                    </a:stretch>
                  </pic:blipFill>
                  <pic:spPr>
                    <a:xfrm>
                      <a:off x="0" y="0"/>
                      <a:ext cx="4410075" cy="704850"/>
                    </a:xfrm>
                    <a:prstGeom prst="rect">
                      <a:avLst/>
                    </a:prstGeom>
                  </pic:spPr>
                </pic:pic>
              </a:graphicData>
            </a:graphic>
          </wp:inline>
        </w:drawing>
      </w:r>
    </w:p>
    <w:p w14:paraId="583EDE16" w14:textId="77777777" w:rsidR="00F71280" w:rsidRPr="00456A0D" w:rsidRDefault="00F71280" w:rsidP="000F0CEA">
      <w:pPr>
        <w:numPr>
          <w:ilvl w:val="1"/>
          <w:numId w:val="4"/>
        </w:numPr>
        <w:autoSpaceDE w:val="0"/>
        <w:autoSpaceDN w:val="0"/>
        <w:adjustRightInd w:val="0"/>
        <w:spacing w:before="60" w:after="0" w:line="360" w:lineRule="auto"/>
        <w:ind w:left="1434" w:hanging="357"/>
        <w:jc w:val="both"/>
        <w:rPr>
          <w:rFonts w:ascii="Arial" w:eastAsia="Calibri" w:hAnsi="Arial" w:cs="Arial"/>
        </w:rPr>
      </w:pPr>
      <w:r w:rsidRPr="00456A0D">
        <w:rPr>
          <w:rFonts w:ascii="Arial" w:eastAsia="Calibri" w:hAnsi="Arial" w:cs="Arial"/>
        </w:rPr>
        <w:t xml:space="preserve">nebo číslo linky (koncové trojčíslí linky) a cílová destinace s rozhodující nácestnou destinací (dle požadavků objednatele), nejede-li autobus přímou trasou, nebo jedná-li se o okružní linku. </w:t>
      </w:r>
    </w:p>
    <w:p w14:paraId="7EDADFAF" w14:textId="77777777" w:rsidR="00F71280" w:rsidRPr="00456A0D" w:rsidRDefault="00F71280" w:rsidP="000F0CEA">
      <w:pPr>
        <w:autoSpaceDE w:val="0"/>
        <w:autoSpaceDN w:val="0"/>
        <w:adjustRightInd w:val="0"/>
        <w:spacing w:before="60" w:after="0" w:line="360" w:lineRule="auto"/>
        <w:ind w:left="1418"/>
        <w:jc w:val="both"/>
        <w:rPr>
          <w:rFonts w:ascii="Arial" w:eastAsia="Calibri" w:hAnsi="Arial" w:cs="Arial"/>
          <w:i/>
        </w:rPr>
      </w:pPr>
      <w:r w:rsidRPr="00456A0D">
        <w:rPr>
          <w:rFonts w:ascii="Arial" w:eastAsia="Calibri" w:hAnsi="Arial" w:cs="Arial"/>
          <w:i/>
        </w:rPr>
        <w:t>Ukázka doporučeného zobrazení je uvedena na následujícím obrázku.</w:t>
      </w:r>
    </w:p>
    <w:p w14:paraId="2DC439C8" w14:textId="215A6451" w:rsidR="00F71280" w:rsidRPr="00456A0D" w:rsidRDefault="00F71280" w:rsidP="000F0CEA">
      <w:pPr>
        <w:autoSpaceDE w:val="0"/>
        <w:autoSpaceDN w:val="0"/>
        <w:adjustRightInd w:val="0"/>
        <w:spacing w:before="60" w:after="0" w:line="360" w:lineRule="auto"/>
        <w:ind w:left="1418"/>
        <w:jc w:val="both"/>
        <w:rPr>
          <w:rFonts w:ascii="Arial" w:eastAsia="Calibri" w:hAnsi="Arial" w:cs="Arial"/>
          <w:i/>
        </w:rPr>
      </w:pPr>
      <w:r w:rsidRPr="00456A0D">
        <w:rPr>
          <w:rFonts w:ascii="Arial" w:eastAsia="Calibri" w:hAnsi="Arial" w:cs="Arial"/>
          <w:i/>
          <w:noProof/>
          <w:lang w:eastAsia="cs-CZ"/>
        </w:rPr>
        <w:drawing>
          <wp:inline distT="0" distB="0" distL="0" distR="0" wp14:anchorId="4013E392" wp14:editId="560E2032">
            <wp:extent cx="4400550" cy="72390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ROZH. NÁCESTNÍ DESTINACE.JPG"/>
                    <pic:cNvPicPr/>
                  </pic:nvPicPr>
                  <pic:blipFill>
                    <a:blip r:embed="rId10">
                      <a:extLst>
                        <a:ext uri="{28A0092B-C50C-407E-A947-70E740481C1C}">
                          <a14:useLocalDpi xmlns:a14="http://schemas.microsoft.com/office/drawing/2010/main" val="0"/>
                        </a:ext>
                      </a:extLst>
                    </a:blip>
                    <a:stretch>
                      <a:fillRect/>
                    </a:stretch>
                  </pic:blipFill>
                  <pic:spPr>
                    <a:xfrm>
                      <a:off x="0" y="0"/>
                      <a:ext cx="4400550" cy="723900"/>
                    </a:xfrm>
                    <a:prstGeom prst="rect">
                      <a:avLst/>
                    </a:prstGeom>
                  </pic:spPr>
                </pic:pic>
              </a:graphicData>
            </a:graphic>
          </wp:inline>
        </w:drawing>
      </w:r>
    </w:p>
    <w:p w14:paraId="5BE97536" w14:textId="1107C6B6" w:rsidR="00F71280" w:rsidRDefault="00F71280" w:rsidP="000F0CEA">
      <w:pPr>
        <w:numPr>
          <w:ilvl w:val="0"/>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Inverzní zobrazení celého panelu nebo jen části, možnost celoplošného zobrazení (bez rozdělení na segment linky a segment cílové zastávky)</w:t>
      </w:r>
    </w:p>
    <w:p w14:paraId="725EED5C" w14:textId="5E916DD2" w:rsidR="007D46A8" w:rsidRDefault="007D46A8" w:rsidP="000F0CEA">
      <w:pPr>
        <w:numPr>
          <w:ilvl w:val="0"/>
          <w:numId w:val="4"/>
        </w:numPr>
        <w:autoSpaceDE w:val="0"/>
        <w:autoSpaceDN w:val="0"/>
        <w:adjustRightInd w:val="0"/>
        <w:spacing w:before="60" w:after="0" w:line="360" w:lineRule="auto"/>
        <w:jc w:val="both"/>
        <w:rPr>
          <w:rFonts w:ascii="Arial" w:eastAsia="Calibri" w:hAnsi="Arial" w:cs="Arial"/>
        </w:rPr>
      </w:pPr>
      <w:r>
        <w:rPr>
          <w:rFonts w:ascii="Arial" w:eastAsia="Calibri" w:hAnsi="Arial" w:cs="Arial"/>
        </w:rPr>
        <w:t>V případě varianty pokračujícího spoje – obrat s cestujícími bude na horním řádku uveden</w:t>
      </w:r>
      <w:r w:rsidR="000E69CF">
        <w:rPr>
          <w:rFonts w:ascii="Arial" w:eastAsia="Calibri" w:hAnsi="Arial" w:cs="Arial"/>
        </w:rPr>
        <w:t>o</w:t>
      </w:r>
      <w:r>
        <w:rPr>
          <w:rFonts w:ascii="Arial" w:eastAsia="Calibri" w:hAnsi="Arial" w:cs="Arial"/>
        </w:rPr>
        <w:t xml:space="preserve"> číslo linky a cílová stanice aktuálního spoje. V dolním řádku bude uvedeno: „dále </w:t>
      </w:r>
      <w:r w:rsidR="007F1330">
        <w:rPr>
          <w:rFonts w:ascii="Arial" w:eastAsia="Calibri" w:hAnsi="Arial" w:cs="Arial"/>
        </w:rPr>
        <w:t>po číslo linky a cílová stanice následného spoje“; základní zobrazení a varianta obratu s cestujícími se bude střídat v nekonečné smyčce po dvou sekundách.</w:t>
      </w:r>
    </w:p>
    <w:p w14:paraId="22813A4C" w14:textId="24E8769A" w:rsidR="001A6743" w:rsidRPr="00456A0D" w:rsidRDefault="001A6743" w:rsidP="000F0CEA">
      <w:pPr>
        <w:numPr>
          <w:ilvl w:val="0"/>
          <w:numId w:val="4"/>
        </w:numPr>
        <w:autoSpaceDE w:val="0"/>
        <w:autoSpaceDN w:val="0"/>
        <w:adjustRightInd w:val="0"/>
        <w:spacing w:before="60" w:after="0" w:line="360" w:lineRule="auto"/>
        <w:jc w:val="both"/>
        <w:rPr>
          <w:rFonts w:ascii="Arial" w:eastAsia="Calibri" w:hAnsi="Arial" w:cs="Arial"/>
        </w:rPr>
      </w:pPr>
      <w:r>
        <w:rPr>
          <w:rFonts w:ascii="Arial" w:eastAsia="Calibri" w:hAnsi="Arial" w:cs="Arial"/>
        </w:rPr>
        <w:t>Zobrazení piktogramů (přestup na vlak, MHD, přeprava kol), piktogramy budou zobrazeny</w:t>
      </w:r>
      <w:r w:rsidR="00B339C0">
        <w:rPr>
          <w:rFonts w:ascii="Arial" w:eastAsia="Calibri" w:hAnsi="Arial" w:cs="Arial"/>
        </w:rPr>
        <w:t xml:space="preserve"> v pravém segmentu panelu za názvem cílové zastávky. V případě dlouhého názvu lze piktogram vypustit</w:t>
      </w:r>
    </w:p>
    <w:p w14:paraId="2642845E" w14:textId="77777777" w:rsidR="00F71280" w:rsidRPr="00456A0D" w:rsidRDefault="00F71280" w:rsidP="000F0CEA">
      <w:pPr>
        <w:numPr>
          <w:ilvl w:val="0"/>
          <w:numId w:val="4"/>
        </w:numPr>
        <w:spacing w:after="200" w:line="360" w:lineRule="auto"/>
        <w:contextualSpacing/>
        <w:jc w:val="both"/>
        <w:rPr>
          <w:rFonts w:ascii="Arial" w:eastAsia="Calibri" w:hAnsi="Arial" w:cs="Arial"/>
        </w:rPr>
      </w:pPr>
      <w:r w:rsidRPr="00456A0D">
        <w:rPr>
          <w:rFonts w:ascii="Arial" w:eastAsia="Calibri" w:hAnsi="Arial" w:cs="Arial"/>
        </w:rPr>
        <w:t>Barva zobrazovaných znaků – zelená</w:t>
      </w:r>
    </w:p>
    <w:p w14:paraId="60DCC544" w14:textId="77777777" w:rsidR="00F71280" w:rsidRPr="007339C5" w:rsidRDefault="00C15634" w:rsidP="000F0CEA">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U vozidel uvedených do provozu před vstupem do systému může být barva zobrazovaných znaků odlišná</w:t>
      </w:r>
    </w:p>
    <w:p w14:paraId="1088A79C" w14:textId="77777777" w:rsidR="00F71280" w:rsidRPr="00456A0D" w:rsidRDefault="00F71280" w:rsidP="000F0CEA">
      <w:pPr>
        <w:numPr>
          <w:ilvl w:val="0"/>
          <w:numId w:val="4"/>
        </w:numPr>
        <w:spacing w:after="200" w:line="360" w:lineRule="auto"/>
        <w:contextualSpacing/>
        <w:jc w:val="both"/>
        <w:rPr>
          <w:rFonts w:ascii="Arial" w:eastAsia="Calibri" w:hAnsi="Arial" w:cs="Arial"/>
        </w:rPr>
      </w:pPr>
      <w:r w:rsidRPr="00456A0D">
        <w:rPr>
          <w:rFonts w:ascii="Arial" w:eastAsia="Calibri" w:hAnsi="Arial" w:cs="Arial"/>
        </w:rPr>
        <w:t>Panel bude připojen na sběrnici Ethernet, IBIS nebo RS-485 v režimu textového řízení</w:t>
      </w:r>
    </w:p>
    <w:p w14:paraId="6592C058" w14:textId="1A845663" w:rsidR="00F71280" w:rsidRPr="008F56D3" w:rsidRDefault="00F71280" w:rsidP="000F0CEA">
      <w:pPr>
        <w:pStyle w:val="Nadpis3"/>
        <w:rPr>
          <w:rFonts w:ascii="Arial" w:hAnsi="Arial" w:cs="Arial"/>
          <w:color w:val="auto"/>
        </w:rPr>
      </w:pPr>
      <w:bookmarkStart w:id="55" w:name="_Toc6386397"/>
      <w:bookmarkStart w:id="56" w:name="_Toc130805793"/>
      <w:r w:rsidRPr="008F56D3">
        <w:rPr>
          <w:rFonts w:ascii="Arial" w:hAnsi="Arial" w:cs="Arial"/>
          <w:color w:val="auto"/>
        </w:rPr>
        <w:t>Elektronický panel vnější boční</w:t>
      </w:r>
      <w:bookmarkEnd w:id="55"/>
      <w:bookmarkEnd w:id="56"/>
    </w:p>
    <w:p w14:paraId="49E9E468" w14:textId="5D2D1D9C" w:rsidR="00F71280" w:rsidRPr="00456A0D" w:rsidRDefault="00F71280" w:rsidP="000F0CEA">
      <w:pPr>
        <w:spacing w:before="120" w:after="120" w:line="360" w:lineRule="auto"/>
        <w:ind w:firstLine="284"/>
        <w:jc w:val="both"/>
        <w:rPr>
          <w:rFonts w:ascii="Arial" w:eastAsia="Calibri" w:hAnsi="Arial" w:cs="Arial"/>
        </w:rPr>
      </w:pPr>
      <w:r w:rsidRPr="0099084D">
        <w:rPr>
          <w:rStyle w:val="Siln"/>
          <w:rFonts w:ascii="Arial" w:hAnsi="Arial" w:cs="Arial"/>
          <w:b w:val="0"/>
        </w:rPr>
        <w:t>Vozidla musí být vybavena v pravé boční části vozidla</w:t>
      </w:r>
      <w:r w:rsidRPr="0099084D">
        <w:rPr>
          <w:rStyle w:val="Znakapoznpodarou"/>
          <w:rFonts w:ascii="Arial" w:hAnsi="Arial" w:cs="Arial"/>
          <w:b/>
          <w:bCs/>
        </w:rPr>
        <w:footnoteReference w:id="8"/>
      </w:r>
      <w:r w:rsidRPr="0099084D">
        <w:rPr>
          <w:rStyle w:val="Siln"/>
          <w:rFonts w:ascii="Arial" w:hAnsi="Arial" w:cs="Arial"/>
          <w:b w:val="0"/>
        </w:rPr>
        <w:t xml:space="preserve"> osvětleným elektronickým informačním panelem umístěným v horní části prvého nebo druhého okna Parametry panelu jsou minimálně 120 x 19 bodů, přičemž parametry zobrazovací plochy musí být minimálně 1200 x 185 mm</w:t>
      </w:r>
      <w:r w:rsidRPr="00456A0D">
        <w:rPr>
          <w:rStyle w:val="Siln"/>
          <w:rFonts w:ascii="Arial" w:hAnsi="Arial" w:cs="Arial"/>
        </w:rPr>
        <w:t xml:space="preserve">. </w:t>
      </w:r>
    </w:p>
    <w:p w14:paraId="2CEC4DF6" w14:textId="77777777" w:rsidR="00F71280" w:rsidRPr="00456A0D" w:rsidRDefault="00F71280" w:rsidP="000F0CEA">
      <w:pPr>
        <w:autoSpaceDE w:val="0"/>
        <w:autoSpaceDN w:val="0"/>
        <w:adjustRightInd w:val="0"/>
        <w:spacing w:before="240" w:after="0" w:line="360" w:lineRule="auto"/>
        <w:jc w:val="both"/>
        <w:rPr>
          <w:rFonts w:ascii="Arial" w:hAnsi="Arial" w:cs="Arial"/>
        </w:rPr>
      </w:pPr>
      <w:r w:rsidRPr="00456A0D">
        <w:rPr>
          <w:rFonts w:ascii="Arial" w:hAnsi="Arial" w:cs="Arial"/>
        </w:rPr>
        <w:t>Základní zobrazení:</w:t>
      </w:r>
      <w:bookmarkStart w:id="57" w:name="_Toc328101903"/>
      <w:bookmarkStart w:id="58" w:name="_Toc328127966"/>
      <w:bookmarkEnd w:id="57"/>
      <w:bookmarkEnd w:id="58"/>
    </w:p>
    <w:p w14:paraId="0077AA97" w14:textId="77777777" w:rsidR="00F71280" w:rsidRPr="00456A0D" w:rsidRDefault="00F71280" w:rsidP="000F0CEA">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Statické údaje:</w:t>
      </w:r>
      <w:bookmarkStart w:id="59" w:name="_Toc328101904"/>
      <w:bookmarkStart w:id="60" w:name="_Toc328127967"/>
      <w:bookmarkEnd w:id="59"/>
      <w:bookmarkEnd w:id="60"/>
    </w:p>
    <w:p w14:paraId="09D81CA1" w14:textId="77777777" w:rsidR="00F71280" w:rsidRPr="00456A0D" w:rsidRDefault="00F71280" w:rsidP="000F0CEA">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Číslo linky</w:t>
      </w:r>
      <w:bookmarkStart w:id="61" w:name="_Toc328101905"/>
      <w:bookmarkStart w:id="62" w:name="_Toc328127968"/>
      <w:bookmarkEnd w:id="61"/>
      <w:bookmarkEnd w:id="62"/>
      <w:r w:rsidRPr="00456A0D">
        <w:rPr>
          <w:rFonts w:cs="Arial"/>
        </w:rPr>
        <w:t xml:space="preserve"> (koncové trojčíslí linky, není-li objednatelem stanoveno jinak)</w:t>
      </w:r>
    </w:p>
    <w:p w14:paraId="42CF01B0" w14:textId="77777777" w:rsidR="00F71280" w:rsidRPr="00456A0D" w:rsidRDefault="00F71280" w:rsidP="000F0CEA">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Aktuální cílová zastávka spoje</w:t>
      </w:r>
      <w:bookmarkStart w:id="63" w:name="_Toc328101906"/>
      <w:bookmarkStart w:id="64" w:name="_Toc328127969"/>
      <w:bookmarkEnd w:id="63"/>
      <w:bookmarkEnd w:id="64"/>
    </w:p>
    <w:p w14:paraId="1A80A0EF" w14:textId="77777777" w:rsidR="00F71280" w:rsidRPr="00456A0D" w:rsidRDefault="00F71280" w:rsidP="000F0CEA">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lastRenderedPageBreak/>
        <w:t>Ostatní údaje (mohou být dynamické):</w:t>
      </w:r>
      <w:bookmarkStart w:id="65" w:name="_Toc328101907"/>
      <w:bookmarkStart w:id="66" w:name="_Toc328127970"/>
      <w:bookmarkEnd w:id="65"/>
      <w:bookmarkEnd w:id="66"/>
    </w:p>
    <w:p w14:paraId="53AAA07A" w14:textId="77777777" w:rsidR="00F71280" w:rsidRPr="00456A0D" w:rsidRDefault="00F71280" w:rsidP="000F0CEA">
      <w:pPr>
        <w:pStyle w:val="Odstavecseseznamem"/>
        <w:numPr>
          <w:ilvl w:val="1"/>
          <w:numId w:val="4"/>
        </w:numPr>
        <w:autoSpaceDE w:val="0"/>
        <w:autoSpaceDN w:val="0"/>
        <w:adjustRightInd w:val="0"/>
        <w:spacing w:before="60" w:after="0" w:line="360" w:lineRule="auto"/>
        <w:contextualSpacing w:val="0"/>
        <w:jc w:val="both"/>
        <w:rPr>
          <w:rFonts w:cs="Arial"/>
        </w:rPr>
      </w:pPr>
      <w:bookmarkStart w:id="67" w:name="_Toc328101908"/>
      <w:bookmarkStart w:id="68" w:name="_Toc328127971"/>
      <w:bookmarkEnd w:id="67"/>
      <w:bookmarkEnd w:id="68"/>
      <w:r w:rsidRPr="00456A0D">
        <w:rPr>
          <w:rFonts w:cs="Arial"/>
        </w:rPr>
        <w:t>Důležité nácestné zastávky (dle dohody s objednatelem)</w:t>
      </w:r>
      <w:bookmarkStart w:id="69" w:name="_Toc328101909"/>
      <w:bookmarkStart w:id="70" w:name="_Toc328127972"/>
      <w:bookmarkEnd w:id="69"/>
      <w:bookmarkEnd w:id="70"/>
    </w:p>
    <w:p w14:paraId="53DB563D" w14:textId="06576250" w:rsidR="00F71280" w:rsidRDefault="00F71280" w:rsidP="000F0CEA">
      <w:pPr>
        <w:pStyle w:val="Odstavecseseznamem"/>
        <w:numPr>
          <w:ilvl w:val="0"/>
          <w:numId w:val="4"/>
        </w:numPr>
        <w:autoSpaceDE w:val="0"/>
        <w:autoSpaceDN w:val="0"/>
        <w:adjustRightInd w:val="0"/>
        <w:spacing w:before="60" w:after="0" w:line="360" w:lineRule="auto"/>
        <w:contextualSpacing w:val="0"/>
        <w:jc w:val="both"/>
        <w:rPr>
          <w:rFonts w:cs="Arial"/>
        </w:rPr>
      </w:pPr>
      <w:bookmarkStart w:id="71" w:name="_Toc328101910"/>
      <w:bookmarkStart w:id="72" w:name="_Toc328127973"/>
      <w:bookmarkEnd w:id="71"/>
      <w:bookmarkEnd w:id="72"/>
      <w:r w:rsidRPr="00456A0D">
        <w:rPr>
          <w:rFonts w:cs="Arial"/>
        </w:rPr>
        <w:t>Zobrazení piktogramů (přestup na vlak, MHD, přeprava kol)</w:t>
      </w:r>
      <w:bookmarkStart w:id="73" w:name="_Toc328101911"/>
      <w:bookmarkStart w:id="74" w:name="_Toc328127974"/>
      <w:bookmarkEnd w:id="73"/>
      <w:bookmarkEnd w:id="74"/>
      <w:r w:rsidR="008F4E2F">
        <w:rPr>
          <w:rFonts w:cs="Arial"/>
        </w:rPr>
        <w:t>, piktogramy budou zobrazeny v pravém horním segmentu panelu za názvem cílové zastávky. V případě dlouhého názvu lze piktogram vypustit</w:t>
      </w:r>
    </w:p>
    <w:p w14:paraId="616352EE" w14:textId="0AE64D4C" w:rsidR="008F4E2F" w:rsidRDefault="008F4E2F" w:rsidP="000F0CEA">
      <w:pPr>
        <w:pStyle w:val="Odstavecseseznamem"/>
        <w:numPr>
          <w:ilvl w:val="0"/>
          <w:numId w:val="4"/>
        </w:numPr>
        <w:autoSpaceDE w:val="0"/>
        <w:autoSpaceDN w:val="0"/>
        <w:adjustRightInd w:val="0"/>
        <w:spacing w:before="60" w:after="0" w:line="360" w:lineRule="auto"/>
        <w:contextualSpacing w:val="0"/>
        <w:jc w:val="both"/>
        <w:rPr>
          <w:rFonts w:cs="Arial"/>
        </w:rPr>
      </w:pPr>
      <w:r>
        <w:rPr>
          <w:rFonts w:cs="Arial"/>
        </w:rPr>
        <w:t>Texty zastávek jsou na bočním panelu z prostorových a technických důvodů vždy uvedeny malým písmem</w:t>
      </w:r>
    </w:p>
    <w:p w14:paraId="4030163B" w14:textId="11F17ECC" w:rsidR="00AA55CB" w:rsidRDefault="00AA55CB" w:rsidP="000F0CEA">
      <w:pPr>
        <w:pStyle w:val="Odstavecseseznamem"/>
        <w:numPr>
          <w:ilvl w:val="0"/>
          <w:numId w:val="4"/>
        </w:numPr>
        <w:autoSpaceDE w:val="0"/>
        <w:autoSpaceDN w:val="0"/>
        <w:adjustRightInd w:val="0"/>
        <w:spacing w:before="60" w:after="0" w:line="360" w:lineRule="auto"/>
        <w:contextualSpacing w:val="0"/>
        <w:jc w:val="both"/>
        <w:rPr>
          <w:rFonts w:cs="Arial"/>
        </w:rPr>
      </w:pPr>
      <w:r>
        <w:rPr>
          <w:rFonts w:cs="Arial"/>
        </w:rPr>
        <w:t>Nácestné zastávky budou rolovat ve smyčce po dvou sekundách</w:t>
      </w:r>
    </w:p>
    <w:p w14:paraId="789A0750" w14:textId="3357BF17" w:rsidR="00AA55CB" w:rsidRDefault="00AA55CB" w:rsidP="000F0CEA">
      <w:pPr>
        <w:pStyle w:val="Odstavecseseznamem"/>
        <w:numPr>
          <w:ilvl w:val="0"/>
          <w:numId w:val="4"/>
        </w:numPr>
        <w:autoSpaceDE w:val="0"/>
        <w:autoSpaceDN w:val="0"/>
        <w:adjustRightInd w:val="0"/>
        <w:spacing w:before="60" w:after="0" w:line="360" w:lineRule="auto"/>
        <w:contextualSpacing w:val="0"/>
        <w:jc w:val="both"/>
        <w:rPr>
          <w:rFonts w:cs="Arial"/>
        </w:rPr>
      </w:pPr>
      <w:r>
        <w:rPr>
          <w:rFonts w:cs="Arial"/>
        </w:rPr>
        <w:t>Pokud na spoji není definována nácestná zastávka, bude zobrazen prázdný řádek</w:t>
      </w:r>
    </w:p>
    <w:p w14:paraId="412A2A45" w14:textId="0AAD3332" w:rsidR="003A7641" w:rsidRDefault="003A7641" w:rsidP="000F0CEA">
      <w:pPr>
        <w:pStyle w:val="Odstavecseseznamem"/>
        <w:numPr>
          <w:ilvl w:val="0"/>
          <w:numId w:val="4"/>
        </w:numPr>
        <w:autoSpaceDE w:val="0"/>
        <w:autoSpaceDN w:val="0"/>
        <w:adjustRightInd w:val="0"/>
        <w:spacing w:before="60" w:after="0" w:line="360" w:lineRule="auto"/>
        <w:contextualSpacing w:val="0"/>
        <w:jc w:val="both"/>
        <w:rPr>
          <w:rFonts w:cs="Arial"/>
        </w:rPr>
      </w:pPr>
      <w:r>
        <w:rPr>
          <w:rFonts w:cs="Arial"/>
        </w:rPr>
        <w:t>V úseku od předposlední zastávky na konečnou zastávku na spoji bude na bočním panelu zobrazen nápis: „Prosím nenastupujte“</w:t>
      </w:r>
    </w:p>
    <w:p w14:paraId="3191BB0A" w14:textId="19D2896C" w:rsidR="00AA55CB" w:rsidRDefault="00AA55CB" w:rsidP="000F0CEA">
      <w:pPr>
        <w:pStyle w:val="Odstavecseseznamem"/>
        <w:numPr>
          <w:ilvl w:val="0"/>
          <w:numId w:val="4"/>
        </w:numPr>
        <w:autoSpaceDE w:val="0"/>
        <w:autoSpaceDN w:val="0"/>
        <w:adjustRightInd w:val="0"/>
        <w:spacing w:before="60" w:after="0" w:line="360" w:lineRule="auto"/>
        <w:contextualSpacing w:val="0"/>
        <w:jc w:val="both"/>
        <w:rPr>
          <w:rFonts w:cs="Arial"/>
        </w:rPr>
      </w:pPr>
      <w:r>
        <w:rPr>
          <w:rFonts w:cs="Arial"/>
        </w:rPr>
        <w:t>Na panelu budou postupně ubývat nácestné zastávky tím, jak budou projížděny</w:t>
      </w:r>
    </w:p>
    <w:p w14:paraId="5911EC9F" w14:textId="77777777" w:rsidR="008F4E2F" w:rsidRDefault="008F4E2F" w:rsidP="000F0CEA">
      <w:pPr>
        <w:pStyle w:val="Odstavecseseznamem"/>
        <w:numPr>
          <w:ilvl w:val="0"/>
          <w:numId w:val="4"/>
        </w:numPr>
        <w:autoSpaceDE w:val="0"/>
        <w:autoSpaceDN w:val="0"/>
        <w:adjustRightInd w:val="0"/>
        <w:spacing w:before="60" w:after="0" w:line="360" w:lineRule="auto"/>
        <w:contextualSpacing w:val="0"/>
        <w:jc w:val="both"/>
        <w:rPr>
          <w:rFonts w:cs="Arial"/>
        </w:rPr>
      </w:pPr>
      <w:r>
        <w:rPr>
          <w:rFonts w:cs="Arial"/>
        </w:rPr>
        <w:t>Nácestné zastávky lze řešit uvozujícím textem řetězce nácestných zastávek:</w:t>
      </w:r>
    </w:p>
    <w:p w14:paraId="118BF9AF" w14:textId="04B4EC5F" w:rsidR="008F4E2F" w:rsidRPr="001A6743" w:rsidRDefault="008F4E2F" w:rsidP="000F0CEA">
      <w:pPr>
        <w:autoSpaceDE w:val="0"/>
        <w:autoSpaceDN w:val="0"/>
        <w:adjustRightInd w:val="0"/>
        <w:spacing w:before="60" w:after="0" w:line="360" w:lineRule="auto"/>
        <w:ind w:left="360"/>
        <w:jc w:val="both"/>
        <w:rPr>
          <w:rFonts w:cs="Arial"/>
        </w:rPr>
      </w:pPr>
      <w:r w:rsidRPr="001A6743">
        <w:rPr>
          <w:rFonts w:cs="Arial"/>
        </w:rPr>
        <w:t>„</w:t>
      </w:r>
      <w:r w:rsidRPr="00093732">
        <w:rPr>
          <w:rFonts w:ascii="Arial" w:hAnsi="Arial" w:cs="Arial"/>
        </w:rPr>
        <w:t>Přes</w:t>
      </w:r>
      <w:r w:rsidR="00482682">
        <w:rPr>
          <w:rFonts w:ascii="Arial" w:hAnsi="Arial" w:cs="Arial"/>
        </w:rPr>
        <w:t>:</w:t>
      </w:r>
      <w:r w:rsidRPr="00093732">
        <w:rPr>
          <w:rFonts w:ascii="Arial" w:hAnsi="Arial" w:cs="Arial"/>
        </w:rPr>
        <w:t>“</w:t>
      </w:r>
    </w:p>
    <w:p w14:paraId="20884DE9" w14:textId="654F8345" w:rsidR="00F71280" w:rsidRDefault="00F71280" w:rsidP="000F0CEA">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Inverzní zobrazení celého panelu nebo jen části, možnost celoplošného zobrazení bez rozdělení na segment linky a segment cílové zastávky</w:t>
      </w:r>
      <w:bookmarkStart w:id="75" w:name="_Toc328101912"/>
      <w:bookmarkStart w:id="76" w:name="_Toc328127975"/>
      <w:bookmarkEnd w:id="75"/>
      <w:bookmarkEnd w:id="76"/>
    </w:p>
    <w:p w14:paraId="1BC384E4" w14:textId="7CC54DEA" w:rsidR="00231FF9" w:rsidRDefault="00231FF9" w:rsidP="000F0CEA">
      <w:pPr>
        <w:numPr>
          <w:ilvl w:val="0"/>
          <w:numId w:val="4"/>
        </w:numPr>
        <w:autoSpaceDE w:val="0"/>
        <w:autoSpaceDN w:val="0"/>
        <w:adjustRightInd w:val="0"/>
        <w:spacing w:before="60" w:after="0" w:line="360" w:lineRule="auto"/>
        <w:jc w:val="both"/>
        <w:rPr>
          <w:rFonts w:ascii="Arial" w:eastAsia="Calibri" w:hAnsi="Arial" w:cs="Arial"/>
        </w:rPr>
      </w:pPr>
      <w:r>
        <w:rPr>
          <w:rFonts w:ascii="Arial" w:eastAsia="Calibri" w:hAnsi="Arial" w:cs="Arial"/>
        </w:rPr>
        <w:t>V případě varianty pokračujícího spoje – obrat s cestujícími se po ukončení rolování nácestných zastávek aktuálního spoje zobrazí ve spodním řádku text: „Dále po lince: číslo linky a cílová stanice následného spoje“; poté bude opět následovat řetězec nácestných zastávek aktuálního spoje uvozen „</w:t>
      </w:r>
      <w:r w:rsidR="00482682">
        <w:rPr>
          <w:rFonts w:ascii="Arial" w:eastAsia="Calibri" w:hAnsi="Arial" w:cs="Arial"/>
        </w:rPr>
        <w:t>P</w:t>
      </w:r>
      <w:r>
        <w:rPr>
          <w:rFonts w:ascii="Arial" w:eastAsia="Calibri" w:hAnsi="Arial" w:cs="Arial"/>
        </w:rPr>
        <w:t>řes:</w:t>
      </w:r>
      <w:r w:rsidR="00482682">
        <w:rPr>
          <w:rFonts w:ascii="Arial" w:eastAsia="Calibri" w:hAnsi="Arial" w:cs="Arial"/>
        </w:rPr>
        <w:t>“ a vzájemně se střídat s variantou obrat cestujících.</w:t>
      </w:r>
    </w:p>
    <w:p w14:paraId="28219EC4" w14:textId="77777777" w:rsidR="00F71280" w:rsidRPr="00456A0D" w:rsidRDefault="00F71280" w:rsidP="000F0CEA">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eastAsia="Calibri" w:cs="Arial"/>
        </w:rPr>
        <w:t xml:space="preserve">Barva zobrazovaných znaků </w:t>
      </w:r>
      <w:r w:rsidR="00C15634" w:rsidRPr="00456A0D">
        <w:rPr>
          <w:rFonts w:eastAsia="Calibri" w:cs="Arial"/>
        </w:rPr>
        <w:t>–</w:t>
      </w:r>
      <w:r w:rsidRPr="00456A0D">
        <w:rPr>
          <w:rFonts w:eastAsia="Calibri" w:cs="Arial"/>
        </w:rPr>
        <w:t xml:space="preserve"> zelená</w:t>
      </w:r>
    </w:p>
    <w:p w14:paraId="2CD484BE" w14:textId="77777777" w:rsidR="00C15634" w:rsidRPr="007339C5" w:rsidRDefault="00C15634" w:rsidP="000F0CEA">
      <w:pPr>
        <w:numPr>
          <w:ilvl w:val="0"/>
          <w:numId w:val="4"/>
        </w:numPr>
        <w:spacing w:before="60" w:after="0" w:line="360" w:lineRule="auto"/>
        <w:ind w:left="714" w:hanging="357"/>
        <w:contextualSpacing/>
        <w:jc w:val="both"/>
        <w:rPr>
          <w:rFonts w:ascii="Arial" w:eastAsia="Calibri" w:hAnsi="Arial" w:cs="Arial"/>
        </w:rPr>
      </w:pPr>
      <w:r w:rsidRPr="007339C5">
        <w:rPr>
          <w:rFonts w:ascii="Arial" w:eastAsia="Calibri" w:hAnsi="Arial" w:cs="Arial"/>
        </w:rPr>
        <w:t>U vozidel uvedených do provozu před vstupem do systému může být barva zobrazovaných znaků odlišná</w:t>
      </w:r>
    </w:p>
    <w:p w14:paraId="6FF5480F" w14:textId="77777777" w:rsidR="00F71280" w:rsidRPr="00456A0D" w:rsidRDefault="00F71280" w:rsidP="000F0CEA">
      <w:pPr>
        <w:pStyle w:val="Odstavecseseznamem"/>
        <w:numPr>
          <w:ilvl w:val="0"/>
          <w:numId w:val="5"/>
        </w:numPr>
        <w:spacing w:before="60" w:after="120" w:line="360" w:lineRule="auto"/>
        <w:ind w:left="714" w:hanging="357"/>
        <w:contextualSpacing w:val="0"/>
        <w:jc w:val="both"/>
        <w:rPr>
          <w:rFonts w:cs="Arial"/>
        </w:rPr>
      </w:pPr>
      <w:r w:rsidRPr="00456A0D">
        <w:rPr>
          <w:rFonts w:cs="Arial"/>
        </w:rPr>
        <w:t xml:space="preserve">Panel bude připojen na sběrnici </w:t>
      </w:r>
      <w:r w:rsidRPr="00456A0D">
        <w:rPr>
          <w:rFonts w:eastAsia="Calibri" w:cs="Arial"/>
        </w:rPr>
        <w:t>Ethernet, I</w:t>
      </w:r>
      <w:r w:rsidRPr="00456A0D">
        <w:rPr>
          <w:rFonts w:cs="Arial"/>
        </w:rPr>
        <w:t>BIS nebo RS-485 v režimu textového řízení</w:t>
      </w:r>
    </w:p>
    <w:p w14:paraId="2FDA5BE4" w14:textId="77777777" w:rsidR="00F71280" w:rsidRPr="00456A0D" w:rsidRDefault="00F71280" w:rsidP="000F0CEA">
      <w:pPr>
        <w:autoSpaceDE w:val="0"/>
        <w:autoSpaceDN w:val="0"/>
        <w:adjustRightInd w:val="0"/>
        <w:spacing w:before="60" w:after="0" w:line="360" w:lineRule="auto"/>
        <w:ind w:left="426"/>
        <w:jc w:val="both"/>
        <w:rPr>
          <w:rFonts w:ascii="Arial" w:eastAsia="Calibri" w:hAnsi="Arial" w:cs="Arial"/>
          <w:i/>
        </w:rPr>
      </w:pPr>
      <w:r w:rsidRPr="00456A0D">
        <w:rPr>
          <w:rFonts w:ascii="Arial" w:eastAsia="Calibri" w:hAnsi="Arial" w:cs="Arial"/>
          <w:i/>
        </w:rPr>
        <w:t>Ukázka doporučeného zobrazení je uvedena na následujícím obrázku.</w:t>
      </w:r>
    </w:p>
    <w:p w14:paraId="6703F7CB" w14:textId="741C5402" w:rsidR="00F71280" w:rsidRPr="00456A0D" w:rsidRDefault="00F71280" w:rsidP="000F0CEA">
      <w:pPr>
        <w:autoSpaceDE w:val="0"/>
        <w:autoSpaceDN w:val="0"/>
        <w:adjustRightInd w:val="0"/>
        <w:spacing w:before="60" w:after="0" w:line="360" w:lineRule="auto"/>
        <w:ind w:left="1418"/>
        <w:jc w:val="both"/>
        <w:rPr>
          <w:rFonts w:ascii="Arial" w:eastAsia="Calibri" w:hAnsi="Arial" w:cs="Arial"/>
          <w:i/>
        </w:rPr>
      </w:pPr>
      <w:r w:rsidRPr="00456A0D">
        <w:rPr>
          <w:rFonts w:ascii="Arial" w:eastAsia="Calibri" w:hAnsi="Arial" w:cs="Arial"/>
          <w:i/>
          <w:noProof/>
          <w:lang w:eastAsia="cs-CZ"/>
        </w:rPr>
        <w:drawing>
          <wp:inline distT="0" distB="0" distL="0" distR="0" wp14:anchorId="76F5F4EE" wp14:editId="54C23556">
            <wp:extent cx="4410075" cy="733425"/>
            <wp:effectExtent l="0" t="0" r="9525" b="9525"/>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P_cílová NÁCESTNÉ.jpg"/>
                    <pic:cNvPicPr/>
                  </pic:nvPicPr>
                  <pic:blipFill>
                    <a:blip r:embed="rId11">
                      <a:extLst>
                        <a:ext uri="{28A0092B-C50C-407E-A947-70E740481C1C}">
                          <a14:useLocalDpi xmlns:a14="http://schemas.microsoft.com/office/drawing/2010/main" val="0"/>
                        </a:ext>
                      </a:extLst>
                    </a:blip>
                    <a:stretch>
                      <a:fillRect/>
                    </a:stretch>
                  </pic:blipFill>
                  <pic:spPr>
                    <a:xfrm>
                      <a:off x="0" y="0"/>
                      <a:ext cx="4410075" cy="733425"/>
                    </a:xfrm>
                    <a:prstGeom prst="rect">
                      <a:avLst/>
                    </a:prstGeom>
                  </pic:spPr>
                </pic:pic>
              </a:graphicData>
            </a:graphic>
          </wp:inline>
        </w:drawing>
      </w:r>
    </w:p>
    <w:p w14:paraId="1E4608E8" w14:textId="3BC85BDE" w:rsidR="00F71280" w:rsidRPr="008F56D3" w:rsidRDefault="00F71280" w:rsidP="000F0CEA">
      <w:pPr>
        <w:pStyle w:val="Nadpis3"/>
        <w:spacing w:line="360" w:lineRule="auto"/>
        <w:rPr>
          <w:rFonts w:ascii="Arial" w:hAnsi="Arial" w:cs="Arial"/>
          <w:color w:val="auto"/>
        </w:rPr>
      </w:pPr>
      <w:bookmarkStart w:id="77" w:name="_Toc6386398"/>
      <w:bookmarkStart w:id="78" w:name="_Toc130805794"/>
      <w:r w:rsidRPr="008F56D3">
        <w:rPr>
          <w:rFonts w:ascii="Arial" w:hAnsi="Arial" w:cs="Arial"/>
          <w:color w:val="auto"/>
        </w:rPr>
        <w:t>Elektronický panel vnější zadní</w:t>
      </w:r>
      <w:bookmarkEnd w:id="77"/>
      <w:bookmarkEnd w:id="78"/>
    </w:p>
    <w:p w14:paraId="7FD05DCE" w14:textId="77777777" w:rsidR="00F71280" w:rsidRPr="0099084D" w:rsidRDefault="00F71280" w:rsidP="000F0CEA">
      <w:pPr>
        <w:spacing w:before="120" w:after="120" w:line="360" w:lineRule="auto"/>
        <w:ind w:firstLine="284"/>
        <w:jc w:val="both"/>
        <w:rPr>
          <w:rStyle w:val="Siln"/>
          <w:rFonts w:ascii="Arial" w:hAnsi="Arial" w:cs="Arial"/>
          <w:b w:val="0"/>
        </w:rPr>
      </w:pPr>
      <w:r w:rsidRPr="0099084D">
        <w:rPr>
          <w:rStyle w:val="Siln"/>
          <w:rFonts w:ascii="Arial" w:hAnsi="Arial" w:cs="Arial"/>
          <w:b w:val="0"/>
        </w:rPr>
        <w:t xml:space="preserve">Vozidla musí být vybavena v zadní části vozidla osvětleným elektronickým informačním panelem umístěným v horní části zadního okna na pravé části vozidla. Parametry panelu jsou </w:t>
      </w:r>
      <w:r w:rsidRPr="0099084D">
        <w:rPr>
          <w:rStyle w:val="Siln"/>
          <w:rFonts w:ascii="Arial" w:hAnsi="Arial" w:cs="Arial"/>
          <w:b w:val="0"/>
        </w:rPr>
        <w:lastRenderedPageBreak/>
        <w:t>minimálně 28 x 19 bodů, přičemž parametry zobrazovací plochy musí být minimálně 300 x 185 mm.</w:t>
      </w:r>
    </w:p>
    <w:p w14:paraId="77ABAA82" w14:textId="77777777" w:rsidR="00F71280" w:rsidRPr="00456A0D" w:rsidRDefault="00F71280" w:rsidP="000F0CEA">
      <w:pPr>
        <w:autoSpaceDE w:val="0"/>
        <w:autoSpaceDN w:val="0"/>
        <w:adjustRightInd w:val="0"/>
        <w:spacing w:before="240" w:after="0" w:line="360" w:lineRule="auto"/>
        <w:jc w:val="both"/>
        <w:rPr>
          <w:rFonts w:ascii="Arial" w:hAnsi="Arial" w:cs="Arial"/>
        </w:rPr>
      </w:pPr>
      <w:r w:rsidRPr="00456A0D">
        <w:rPr>
          <w:rFonts w:ascii="Arial" w:hAnsi="Arial" w:cs="Arial"/>
        </w:rPr>
        <w:t>Základní zobrazení:</w:t>
      </w:r>
    </w:p>
    <w:p w14:paraId="0FB9350A" w14:textId="77777777" w:rsidR="00F71280" w:rsidRPr="00456A0D" w:rsidRDefault="00F71280" w:rsidP="000F0CEA">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Statické údaje:</w:t>
      </w:r>
    </w:p>
    <w:p w14:paraId="4F348531" w14:textId="77777777" w:rsidR="00F71280" w:rsidRPr="00456A0D" w:rsidRDefault="00F71280" w:rsidP="000F0CEA">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Číslo linky (koncové trojčíslí linky, není-li objednatelem stanoveno jinak)</w:t>
      </w:r>
    </w:p>
    <w:p w14:paraId="2CE68A5C" w14:textId="77777777" w:rsidR="00F71280" w:rsidRPr="00456A0D" w:rsidRDefault="00F71280" w:rsidP="000F0CEA">
      <w:pPr>
        <w:pStyle w:val="Odstavecseseznamem"/>
        <w:numPr>
          <w:ilvl w:val="0"/>
          <w:numId w:val="4"/>
        </w:numPr>
        <w:spacing w:before="60" w:after="120" w:line="360" w:lineRule="auto"/>
        <w:contextualSpacing w:val="0"/>
        <w:jc w:val="both"/>
        <w:rPr>
          <w:rFonts w:cs="Arial"/>
        </w:rPr>
      </w:pPr>
      <w:r w:rsidRPr="00456A0D">
        <w:rPr>
          <w:rFonts w:cs="Arial"/>
        </w:rPr>
        <w:t xml:space="preserve">Panel bude připojen na sběrnici </w:t>
      </w:r>
      <w:r w:rsidRPr="00456A0D">
        <w:rPr>
          <w:rFonts w:eastAsia="Calibri" w:cs="Arial"/>
        </w:rPr>
        <w:t xml:space="preserve">Ethernet, </w:t>
      </w:r>
      <w:r w:rsidRPr="00456A0D">
        <w:rPr>
          <w:rFonts w:cs="Arial"/>
        </w:rPr>
        <w:t>IBIS nebo RS-485 v režimu textového řízení</w:t>
      </w:r>
    </w:p>
    <w:p w14:paraId="2356B1EE" w14:textId="77777777" w:rsidR="00F71280" w:rsidRPr="00456A0D" w:rsidRDefault="00F71280" w:rsidP="000F0CEA">
      <w:pPr>
        <w:pStyle w:val="Odstavecseseznamem"/>
        <w:numPr>
          <w:ilvl w:val="0"/>
          <w:numId w:val="4"/>
        </w:numPr>
        <w:spacing w:before="60" w:after="120" w:line="360" w:lineRule="auto"/>
        <w:contextualSpacing w:val="0"/>
        <w:jc w:val="both"/>
        <w:rPr>
          <w:rFonts w:cs="Arial"/>
        </w:rPr>
      </w:pPr>
      <w:r w:rsidRPr="00456A0D">
        <w:rPr>
          <w:rFonts w:eastAsia="Calibri" w:cs="Arial"/>
        </w:rPr>
        <w:t xml:space="preserve">Barva zobrazovaných znaků </w:t>
      </w:r>
      <w:r w:rsidR="00C15634" w:rsidRPr="00456A0D">
        <w:rPr>
          <w:rFonts w:eastAsia="Calibri" w:cs="Arial"/>
        </w:rPr>
        <w:t>–</w:t>
      </w:r>
      <w:r w:rsidRPr="00456A0D">
        <w:rPr>
          <w:rFonts w:eastAsia="Calibri" w:cs="Arial"/>
        </w:rPr>
        <w:t xml:space="preserve"> zelená</w:t>
      </w:r>
    </w:p>
    <w:p w14:paraId="4FF4CE61" w14:textId="77777777" w:rsidR="00C15634" w:rsidRPr="007339C5" w:rsidRDefault="00C15634" w:rsidP="000F0CEA">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U vozidel uvedených do provozu před vstupem do systému může být barva zobrazovaných znaků odlišná</w:t>
      </w:r>
    </w:p>
    <w:p w14:paraId="7D9E2DAF" w14:textId="77777777" w:rsidR="00F71280" w:rsidRPr="00456A0D" w:rsidRDefault="00F71280" w:rsidP="000F0CEA">
      <w:pPr>
        <w:autoSpaceDE w:val="0"/>
        <w:autoSpaceDN w:val="0"/>
        <w:adjustRightInd w:val="0"/>
        <w:spacing w:before="60" w:after="0" w:line="360" w:lineRule="auto"/>
        <w:ind w:left="426"/>
        <w:jc w:val="both"/>
        <w:rPr>
          <w:rFonts w:ascii="Arial" w:eastAsia="Calibri" w:hAnsi="Arial" w:cs="Arial"/>
          <w:i/>
        </w:rPr>
      </w:pPr>
      <w:r w:rsidRPr="00456A0D">
        <w:rPr>
          <w:rFonts w:ascii="Arial" w:eastAsia="Calibri" w:hAnsi="Arial" w:cs="Arial"/>
          <w:i/>
        </w:rPr>
        <w:t>Ukázka doporučeného zobrazení je uvedena na následujícím obrázku.</w:t>
      </w:r>
    </w:p>
    <w:p w14:paraId="384B9999" w14:textId="2DD0E5EE" w:rsidR="00F71280" w:rsidRPr="00456A0D" w:rsidRDefault="00F71280" w:rsidP="000F0CEA">
      <w:pPr>
        <w:autoSpaceDE w:val="0"/>
        <w:autoSpaceDN w:val="0"/>
        <w:adjustRightInd w:val="0"/>
        <w:spacing w:before="60" w:after="0" w:line="360" w:lineRule="auto"/>
        <w:ind w:left="1418"/>
        <w:jc w:val="both"/>
        <w:rPr>
          <w:rFonts w:ascii="Arial" w:eastAsia="Calibri" w:hAnsi="Arial" w:cs="Arial"/>
          <w:i/>
        </w:rPr>
      </w:pPr>
      <w:r w:rsidRPr="00456A0D">
        <w:rPr>
          <w:rFonts w:ascii="Arial" w:eastAsia="Calibri" w:hAnsi="Arial" w:cs="Arial"/>
          <w:i/>
          <w:noProof/>
          <w:lang w:eastAsia="cs-CZ"/>
        </w:rPr>
        <w:drawing>
          <wp:inline distT="0" distB="0" distL="0" distR="0" wp14:anchorId="39850D38" wp14:editId="4058E32D">
            <wp:extent cx="1143000" cy="695325"/>
            <wp:effectExtent l="0" t="0" r="0" b="9525"/>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p_ ČÍSLO LINKY.JPG"/>
                    <pic:cNvPicPr/>
                  </pic:nvPicPr>
                  <pic:blipFill>
                    <a:blip r:embed="rId12">
                      <a:extLst>
                        <a:ext uri="{28A0092B-C50C-407E-A947-70E740481C1C}">
                          <a14:useLocalDpi xmlns:a14="http://schemas.microsoft.com/office/drawing/2010/main" val="0"/>
                        </a:ext>
                      </a:extLst>
                    </a:blip>
                    <a:stretch>
                      <a:fillRect/>
                    </a:stretch>
                  </pic:blipFill>
                  <pic:spPr>
                    <a:xfrm>
                      <a:off x="0" y="0"/>
                      <a:ext cx="1143000" cy="695325"/>
                    </a:xfrm>
                    <a:prstGeom prst="rect">
                      <a:avLst/>
                    </a:prstGeom>
                  </pic:spPr>
                </pic:pic>
              </a:graphicData>
            </a:graphic>
          </wp:inline>
        </w:drawing>
      </w:r>
    </w:p>
    <w:p w14:paraId="6D0E19E9" w14:textId="77777777" w:rsidR="00C11480" w:rsidRPr="00456A0D" w:rsidRDefault="00C11480" w:rsidP="000F0CEA">
      <w:pPr>
        <w:spacing w:before="120" w:after="120" w:line="360" w:lineRule="auto"/>
        <w:ind w:firstLine="284"/>
        <w:jc w:val="both"/>
        <w:rPr>
          <w:rFonts w:ascii="Arial" w:hAnsi="Arial" w:cs="Arial"/>
          <w:bCs/>
          <w:shd w:val="clear" w:color="auto" w:fill="FFFFFF"/>
        </w:rPr>
      </w:pPr>
    </w:p>
    <w:p w14:paraId="5104E7B8" w14:textId="7DFBA84A" w:rsidR="00C54FA2" w:rsidRPr="008F56D3" w:rsidRDefault="00C54FA2" w:rsidP="000F0CEA">
      <w:pPr>
        <w:pStyle w:val="Nadpis2"/>
        <w:rPr>
          <w:rFonts w:ascii="Arial" w:hAnsi="Arial" w:cs="Arial"/>
          <w:color w:val="auto"/>
        </w:rPr>
      </w:pPr>
      <w:bookmarkStart w:id="79" w:name="_Ref481657946"/>
      <w:bookmarkStart w:id="80" w:name="_Toc6386399"/>
      <w:bookmarkStart w:id="81" w:name="_Toc130805795"/>
      <w:r w:rsidRPr="008F56D3">
        <w:rPr>
          <w:rFonts w:ascii="Arial" w:hAnsi="Arial" w:cs="Arial"/>
          <w:color w:val="auto"/>
        </w:rPr>
        <w:t>Elektronické informační a signalizační zařízení vnitřní</w:t>
      </w:r>
      <w:bookmarkEnd w:id="79"/>
      <w:bookmarkEnd w:id="80"/>
      <w:bookmarkEnd w:id="81"/>
    </w:p>
    <w:p w14:paraId="443A6339" w14:textId="76FA469A" w:rsidR="00C54FA2" w:rsidRPr="008F56D3" w:rsidRDefault="00C54FA2" w:rsidP="000F0CEA">
      <w:pPr>
        <w:pStyle w:val="Nadpis3"/>
        <w:rPr>
          <w:rFonts w:ascii="Arial" w:hAnsi="Arial" w:cs="Arial"/>
          <w:color w:val="auto"/>
        </w:rPr>
      </w:pPr>
      <w:bookmarkStart w:id="82" w:name="_Toc6386400"/>
      <w:bookmarkStart w:id="83" w:name="_Toc130805796"/>
      <w:r w:rsidRPr="008F56D3">
        <w:rPr>
          <w:rFonts w:ascii="Arial" w:hAnsi="Arial" w:cs="Arial"/>
          <w:color w:val="auto"/>
        </w:rPr>
        <w:t>Elektronické informační panely vnitřní</w:t>
      </w:r>
      <w:bookmarkEnd w:id="82"/>
      <w:bookmarkEnd w:id="83"/>
    </w:p>
    <w:p w14:paraId="0EFD5255" w14:textId="7B410C9B" w:rsidR="00C54FA2" w:rsidRPr="0099084D" w:rsidRDefault="00B2145A" w:rsidP="000F0CEA">
      <w:pPr>
        <w:spacing w:before="120" w:after="120" w:line="360" w:lineRule="auto"/>
        <w:ind w:firstLine="284"/>
        <w:jc w:val="both"/>
        <w:rPr>
          <w:rFonts w:ascii="Arial" w:hAnsi="Arial" w:cs="Arial"/>
          <w:shd w:val="clear" w:color="auto" w:fill="FFFFFF"/>
        </w:rPr>
      </w:pPr>
      <w:r w:rsidRPr="007339C5">
        <w:rPr>
          <w:rFonts w:ascii="Arial" w:hAnsi="Arial" w:cs="Arial"/>
          <w:shd w:val="clear" w:color="auto" w:fill="FFFFFF"/>
        </w:rPr>
        <w:t xml:space="preserve">Všechna </w:t>
      </w:r>
      <w:r w:rsidR="00C54FA2" w:rsidRPr="007339C5">
        <w:rPr>
          <w:rFonts w:ascii="Arial" w:hAnsi="Arial" w:cs="Arial"/>
          <w:shd w:val="clear" w:color="auto" w:fill="FFFFFF"/>
        </w:rPr>
        <w:t>Vozidla</w:t>
      </w:r>
      <w:r w:rsidRPr="007339C5">
        <w:rPr>
          <w:rFonts w:ascii="Arial" w:hAnsi="Arial" w:cs="Arial"/>
          <w:shd w:val="clear" w:color="auto" w:fill="FFFFFF"/>
        </w:rPr>
        <w:t xml:space="preserve"> mimo těch záložních</w:t>
      </w:r>
      <w:r w:rsidR="00C54FA2" w:rsidRPr="007339C5">
        <w:rPr>
          <w:rFonts w:ascii="Arial" w:hAnsi="Arial" w:cs="Arial"/>
          <w:shd w:val="clear" w:color="auto" w:fill="FFFFFF"/>
        </w:rPr>
        <w:t xml:space="preserve"> musí být vybavena funkčním vnitřním elektronickým vizuálním informačním panelem, který je umístěn v přední části vozidla u stropu. Vnitřní LCD panel musí mít minimální uhlopříčku 2</w:t>
      </w:r>
      <w:r w:rsidR="006C184A">
        <w:rPr>
          <w:rFonts w:ascii="Arial" w:hAnsi="Arial" w:cs="Arial"/>
          <w:shd w:val="clear" w:color="auto" w:fill="FFFFFF"/>
        </w:rPr>
        <w:t>2</w:t>
      </w:r>
      <w:r w:rsidR="00C54FA2" w:rsidRPr="007339C5">
        <w:rPr>
          <w:rFonts w:ascii="Arial" w:hAnsi="Arial" w:cs="Arial"/>
          <w:shd w:val="clear" w:color="auto" w:fill="FFFFFF"/>
        </w:rPr>
        <w:t>“. Parametry panelu mohou být po dohodě s objednatelem up</w:t>
      </w:r>
      <w:r w:rsidR="00C54FA2" w:rsidRPr="0099084D">
        <w:rPr>
          <w:rFonts w:ascii="Arial" w:hAnsi="Arial" w:cs="Arial"/>
          <w:shd w:val="clear" w:color="auto" w:fill="FFFFFF"/>
        </w:rPr>
        <w:t>raveny:</w:t>
      </w:r>
    </w:p>
    <w:p w14:paraId="34F6E93F" w14:textId="77777777" w:rsidR="00C54FA2" w:rsidRPr="00456A0D" w:rsidRDefault="00C54FA2"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U starších vozidel</w:t>
      </w:r>
      <w:r w:rsidRPr="00456A0D">
        <w:rPr>
          <w:rStyle w:val="Znakapoznpodarou"/>
          <w:rFonts w:cs="Arial"/>
          <w:shd w:val="clear" w:color="auto" w:fill="FFFFFF"/>
        </w:rPr>
        <w:footnoteReference w:id="9"/>
      </w:r>
      <w:r w:rsidRPr="00456A0D">
        <w:rPr>
          <w:rFonts w:cs="Arial"/>
          <w:shd w:val="clear" w:color="auto" w:fill="FFFFFF"/>
        </w:rPr>
        <w:t xml:space="preserve"> je možný i </w:t>
      </w:r>
      <w:r w:rsidR="00191CC2" w:rsidRPr="00456A0D">
        <w:rPr>
          <w:rFonts w:cs="Arial"/>
          <w:shd w:val="clear" w:color="auto" w:fill="FFFFFF"/>
        </w:rPr>
        <w:t xml:space="preserve">LED </w:t>
      </w:r>
      <w:r w:rsidRPr="00456A0D">
        <w:rPr>
          <w:rFonts w:cs="Arial"/>
          <w:shd w:val="clear" w:color="auto" w:fill="FFFFFF"/>
        </w:rPr>
        <w:t>dvouřádkový vnitřní informační panel</w:t>
      </w:r>
    </w:p>
    <w:p w14:paraId="7539E59B" w14:textId="038970E0" w:rsidR="00C54FA2" w:rsidRDefault="00B2145A" w:rsidP="000F0CEA">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Nová v</w:t>
      </w:r>
      <w:r w:rsidR="00C54FA2" w:rsidRPr="00F22348">
        <w:rPr>
          <w:rFonts w:cs="Arial"/>
          <w:shd w:val="clear" w:color="auto" w:fill="FFFFFF"/>
        </w:rPr>
        <w:t>ozidla kategorie V, Vplus a S</w:t>
      </w:r>
      <w:r w:rsidRPr="00F22348">
        <w:rPr>
          <w:rFonts w:cs="Arial"/>
          <w:shd w:val="clear" w:color="auto" w:fill="FFFFFF"/>
        </w:rPr>
        <w:t xml:space="preserve"> </w:t>
      </w:r>
      <w:r w:rsidR="00C54FA2" w:rsidRPr="00F22348">
        <w:rPr>
          <w:rFonts w:cs="Arial"/>
          <w:shd w:val="clear" w:color="auto" w:fill="FFFFFF"/>
        </w:rPr>
        <w:t xml:space="preserve">musí být vybaveny dvěma elektronickými informačními systémy vnitřními – LCD obrazovkami, které budou umístěné v přední části vozidla u stropu </w:t>
      </w:r>
      <w:r w:rsidR="00487D90" w:rsidRPr="00F22348">
        <w:rPr>
          <w:rFonts w:cs="Arial"/>
          <w:shd w:val="clear" w:color="auto" w:fill="FFFFFF"/>
        </w:rPr>
        <w:t xml:space="preserve">a </w:t>
      </w:r>
      <w:r w:rsidR="00487D90">
        <w:rPr>
          <w:rFonts w:cs="Arial"/>
          <w:shd w:val="clear" w:color="auto" w:fill="FFFFFF"/>
        </w:rPr>
        <w:t xml:space="preserve">v prostřední části vozidla </w:t>
      </w:r>
      <w:r w:rsidR="00487D90" w:rsidRPr="00275940">
        <w:rPr>
          <w:rFonts w:cs="Arial"/>
          <w:shd w:val="clear" w:color="auto" w:fill="FFFFFF"/>
        </w:rPr>
        <w:t>u stropu</w:t>
      </w:r>
      <w:r w:rsidR="00C54FA2" w:rsidRPr="00F22348">
        <w:rPr>
          <w:rFonts w:cs="Arial"/>
          <w:shd w:val="clear" w:color="auto" w:fill="FFFFFF"/>
        </w:rPr>
        <w:t>.</w:t>
      </w:r>
    </w:p>
    <w:p w14:paraId="32216490" w14:textId="5DCAA674" w:rsidR="00D6493F" w:rsidRPr="00D6493F" w:rsidRDefault="00D6493F" w:rsidP="000F0CEA">
      <w:pPr>
        <w:spacing w:before="120" w:after="120" w:line="360" w:lineRule="auto"/>
        <w:jc w:val="both"/>
        <w:rPr>
          <w:rFonts w:ascii="Arial" w:hAnsi="Arial" w:cs="Arial"/>
          <w:b/>
          <w:shd w:val="clear" w:color="auto" w:fill="FFFFFF"/>
        </w:rPr>
      </w:pPr>
      <w:r w:rsidRPr="00D6493F">
        <w:rPr>
          <w:rFonts w:ascii="Arial" w:hAnsi="Arial" w:cs="Arial"/>
          <w:b/>
          <w:shd w:val="clear" w:color="auto" w:fill="FFFFFF"/>
        </w:rPr>
        <w:t>LCD panel</w:t>
      </w:r>
    </w:p>
    <w:p w14:paraId="79B665FE" w14:textId="5881DCFA" w:rsidR="00C54FA2" w:rsidRPr="00AA4D55" w:rsidRDefault="00C54FA2" w:rsidP="000F0CEA">
      <w:pPr>
        <w:autoSpaceDE w:val="0"/>
        <w:autoSpaceDN w:val="0"/>
        <w:adjustRightInd w:val="0"/>
        <w:spacing w:before="60" w:after="0" w:line="360" w:lineRule="auto"/>
        <w:ind w:left="426"/>
        <w:jc w:val="both"/>
        <w:rPr>
          <w:rFonts w:ascii="Arial" w:eastAsia="Calibri" w:hAnsi="Arial" w:cs="Arial"/>
          <w:i/>
        </w:rPr>
      </w:pPr>
      <w:r w:rsidRPr="00456A0D">
        <w:rPr>
          <w:rFonts w:ascii="Arial" w:eastAsia="Calibri" w:hAnsi="Arial" w:cs="Arial"/>
          <w:i/>
        </w:rPr>
        <w:lastRenderedPageBreak/>
        <w:t>Ukázka LCD obrazovky je uvedena na následujícím obrázku.</w:t>
      </w:r>
      <w:r w:rsidR="00AA4D55" w:rsidRPr="00AA4D55">
        <w:rPr>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t xml:space="preserve"> </w:t>
      </w:r>
      <w:r w:rsidR="00AA4D55" w:rsidRPr="00AA4D55">
        <w:rPr>
          <w:rFonts w:ascii="Times New Roman" w:eastAsia="Times New Roman" w:hAnsi="Times New Roman" w:cs="Times New Roman"/>
          <w:noProof/>
          <w:snapToGrid w:val="0"/>
          <w:color w:val="000000"/>
          <w:w w:val="0"/>
          <w:sz w:val="0"/>
          <w:szCs w:val="0"/>
          <w:u w:color="000000"/>
          <w:bdr w:val="none" w:sz="0" w:space="0" w:color="000000"/>
          <w:shd w:val="clear" w:color="000000" w:fill="000000"/>
          <w:lang w:eastAsia="cs-CZ"/>
        </w:rPr>
        <w:drawing>
          <wp:inline distT="0" distB="0" distL="0" distR="0" wp14:anchorId="534F1081" wp14:editId="77835DB7">
            <wp:extent cx="4699000" cy="2865885"/>
            <wp:effectExtent l="0" t="0" r="6350" b="0"/>
            <wp:docPr id="11" name="Obrázek 11" descr="C:\Users\nemec.l\AppData\Local\Temp\Temp1_jednotlivé strany (003).zip\jednotlivé strany\kraj-nahledy-v12_Stránka_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nemec.l\AppData\Local\Temp\Temp1_jednotlivé strany (003).zip\jednotlivé strany\kraj-nahledy-v12_Stránka_02.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707481" cy="2871057"/>
                    </a:xfrm>
                    <a:prstGeom prst="rect">
                      <a:avLst/>
                    </a:prstGeom>
                    <a:noFill/>
                    <a:ln>
                      <a:noFill/>
                    </a:ln>
                  </pic:spPr>
                </pic:pic>
              </a:graphicData>
            </a:graphic>
          </wp:inline>
        </w:drawing>
      </w:r>
    </w:p>
    <w:p w14:paraId="6573AE38" w14:textId="032F8FC8" w:rsidR="00C54FA2" w:rsidRPr="00456A0D" w:rsidRDefault="00C54FA2" w:rsidP="000F0CEA">
      <w:pPr>
        <w:spacing w:before="120" w:after="120" w:line="360" w:lineRule="auto"/>
        <w:ind w:firstLine="284"/>
        <w:jc w:val="both"/>
        <w:rPr>
          <w:rFonts w:ascii="Arial" w:hAnsi="Arial" w:cs="Arial"/>
          <w:shd w:val="clear" w:color="auto" w:fill="FFFFFF"/>
        </w:rPr>
      </w:pPr>
    </w:p>
    <w:p w14:paraId="21EF7862" w14:textId="77777777" w:rsidR="00C54FA2" w:rsidRPr="00456A0D" w:rsidRDefault="00C54FA2" w:rsidP="000F0CEA">
      <w:pPr>
        <w:spacing w:before="120" w:after="120" w:line="360" w:lineRule="auto"/>
        <w:jc w:val="both"/>
        <w:rPr>
          <w:rFonts w:ascii="Arial" w:hAnsi="Arial" w:cs="Arial"/>
          <w:b/>
          <w:shd w:val="clear" w:color="auto" w:fill="FFFFFF"/>
        </w:rPr>
      </w:pPr>
      <w:r w:rsidRPr="00456A0D">
        <w:rPr>
          <w:rFonts w:ascii="Arial" w:hAnsi="Arial" w:cs="Arial"/>
          <w:b/>
          <w:shd w:val="clear" w:color="auto" w:fill="FFFFFF"/>
        </w:rPr>
        <w:t>Základní zobrazení:</w:t>
      </w:r>
    </w:p>
    <w:p w14:paraId="7AE9F980" w14:textId="77777777" w:rsidR="00C54FA2" w:rsidRPr="00456A0D" w:rsidRDefault="00C54FA2" w:rsidP="000F0CEA">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zóny a výchozí zastávky</w:t>
      </w:r>
    </w:p>
    <w:p w14:paraId="7D15A2A6" w14:textId="77777777" w:rsidR="00C54FA2" w:rsidRPr="00456A0D" w:rsidRDefault="00C54FA2" w:rsidP="000F0CEA">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čísla linky a názvu aktuální cílové zastávky</w:t>
      </w:r>
    </w:p>
    <w:p w14:paraId="420DC3F3" w14:textId="77777777" w:rsidR="00C54FA2" w:rsidRPr="00456A0D" w:rsidRDefault="00C54FA2" w:rsidP="000F0CEA">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zóny a názvu následujících šesti po sobě jdoucích zastávek</w:t>
      </w:r>
    </w:p>
    <w:p w14:paraId="25230EAE" w14:textId="77777777" w:rsidR="00C54FA2" w:rsidRPr="00456A0D" w:rsidRDefault="00C54FA2" w:rsidP="000F0CEA">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 xml:space="preserve">Zvýraznění zóny a názvu příští zastávky </w:t>
      </w:r>
    </w:p>
    <w:p w14:paraId="4CF6F50A" w14:textId="77777777" w:rsidR="00C54FA2" w:rsidRPr="00456A0D" w:rsidRDefault="00C54FA2" w:rsidP="000F0CEA">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aktuálního času</w:t>
      </w:r>
    </w:p>
    <w:p w14:paraId="39235394" w14:textId="03768594" w:rsidR="00C54FA2" w:rsidRPr="00456A0D" w:rsidRDefault="00C54FA2" w:rsidP="000F0CEA">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Možnost pohyblivého textu</w:t>
      </w:r>
      <w:r w:rsidR="00E32B6E">
        <w:rPr>
          <w:rFonts w:cs="Arial"/>
          <w:shd w:val="clear" w:color="auto" w:fill="FFFFFF"/>
        </w:rPr>
        <w:t>, např. pro zobrazení dlouhých názvu zastávek, doplňkových informací, mimořádností ve větším textovém rozsahu, bude probíhat formou rolování či posuvu textu</w:t>
      </w:r>
    </w:p>
    <w:p w14:paraId="1B4A3188" w14:textId="7739403E" w:rsidR="00C54FA2" w:rsidRDefault="00C54FA2" w:rsidP="000F0CEA">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Možnost celoplošného zobrazení zpráv z dispečinku nebo od řidiče</w:t>
      </w:r>
    </w:p>
    <w:p w14:paraId="6A627EE3" w14:textId="1F56B757" w:rsidR="00FC1A96" w:rsidRPr="00456A0D" w:rsidRDefault="00FC1A96" w:rsidP="000F0CEA">
      <w:pPr>
        <w:pStyle w:val="Odstavecseseznamem"/>
        <w:numPr>
          <w:ilvl w:val="0"/>
          <w:numId w:val="5"/>
        </w:numPr>
        <w:autoSpaceDE w:val="0"/>
        <w:autoSpaceDN w:val="0"/>
        <w:adjustRightInd w:val="0"/>
        <w:spacing w:after="0" w:line="360" w:lineRule="auto"/>
        <w:jc w:val="both"/>
        <w:rPr>
          <w:rFonts w:cs="Arial"/>
          <w:shd w:val="clear" w:color="auto" w:fill="FFFFFF"/>
        </w:rPr>
      </w:pPr>
      <w:r>
        <w:rPr>
          <w:rFonts w:cs="Arial"/>
          <w:shd w:val="clear" w:color="auto" w:fill="FFFFFF"/>
        </w:rPr>
        <w:t>Panel musí umožňovat přebírání aktuálních informací (online návazností a mimořádností) z palubního počítače. Zobrazovaný obsah a metodiku schvaluje O</w:t>
      </w:r>
      <w:r w:rsidR="001C0107">
        <w:rPr>
          <w:rFonts w:cs="Arial"/>
          <w:shd w:val="clear" w:color="auto" w:fill="FFFFFF"/>
        </w:rPr>
        <w:t>bjednatel.</w:t>
      </w:r>
    </w:p>
    <w:p w14:paraId="085ADCF1" w14:textId="4D3E31F3" w:rsidR="00C54FA2" w:rsidRPr="00456A0D" w:rsidRDefault="00C54FA2" w:rsidP="000F0CEA">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piktogramu u nácestných zastávek (např. přestup na vlak, další linku, výluka apod.)</w:t>
      </w:r>
    </w:p>
    <w:p w14:paraId="20DAB550" w14:textId="77777777" w:rsidR="008E7C96" w:rsidRPr="00F22348" w:rsidRDefault="008E7C96" w:rsidP="000F0CEA">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Možnost zobrazení textových informací ve více jazykových mutacích (minimálně německy a anglicky)</w:t>
      </w:r>
    </w:p>
    <w:p w14:paraId="016A748A" w14:textId="77777777" w:rsidR="005B58A6" w:rsidRPr="00F22348" w:rsidRDefault="005B58A6" w:rsidP="000F0CEA">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U vozidel vybavených 2 LCD panely budou tato zařízení propojena mezi sebou pomocí Ethernetu</w:t>
      </w:r>
      <w:r w:rsidR="0015593B" w:rsidRPr="00F22348">
        <w:rPr>
          <w:rFonts w:cs="Arial"/>
          <w:shd w:val="clear" w:color="auto" w:fill="FFFFFF"/>
        </w:rPr>
        <w:t>. Zajištění možnosti v případě potřeby zobrazit v jednom okamžiku na různých LCD panelech ve vozidle různé informace</w:t>
      </w:r>
    </w:p>
    <w:p w14:paraId="6C0587A1" w14:textId="26382E5D" w:rsidR="0015593B" w:rsidRDefault="0015593B" w:rsidP="000F0CEA">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lastRenderedPageBreak/>
        <w:t>Zařízení musí mít snad dostupný servisní USB port, se kterým bude moci být manipulováno i při standardním umístění panelu ve vozidle</w:t>
      </w:r>
    </w:p>
    <w:p w14:paraId="5457610D" w14:textId="206A164B" w:rsidR="00236958" w:rsidRPr="00F22348" w:rsidRDefault="00236958" w:rsidP="000F0CEA">
      <w:pPr>
        <w:pStyle w:val="Odstavecseseznamem"/>
        <w:numPr>
          <w:ilvl w:val="0"/>
          <w:numId w:val="5"/>
        </w:numPr>
        <w:autoSpaceDE w:val="0"/>
        <w:autoSpaceDN w:val="0"/>
        <w:adjustRightInd w:val="0"/>
        <w:spacing w:after="0" w:line="360" w:lineRule="auto"/>
        <w:jc w:val="both"/>
        <w:rPr>
          <w:rFonts w:cs="Arial"/>
          <w:shd w:val="clear" w:color="auto" w:fill="FFFFFF"/>
        </w:rPr>
      </w:pPr>
      <w:r>
        <w:rPr>
          <w:rFonts w:cs="Arial"/>
          <w:shd w:val="clear" w:color="auto" w:fill="FFFFFF"/>
        </w:rPr>
        <w:t>Dopravce je povinen zajistit změnu přehrávaného obsahu do</w:t>
      </w:r>
      <w:r w:rsidR="001C0107">
        <w:rPr>
          <w:rFonts w:cs="Arial"/>
          <w:shd w:val="clear" w:color="auto" w:fill="FFFFFF"/>
        </w:rPr>
        <w:t xml:space="preserve"> 1 týdne o předání podkladů od O</w:t>
      </w:r>
      <w:r>
        <w:rPr>
          <w:rFonts w:cs="Arial"/>
          <w:shd w:val="clear" w:color="auto" w:fill="FFFFFF"/>
        </w:rPr>
        <w:t>bjednatele, pokud není přehrání zajištěno automaticky palubním počítačem.</w:t>
      </w:r>
    </w:p>
    <w:p w14:paraId="2B311FDB" w14:textId="2E90DC8B" w:rsidR="0015593B" w:rsidRDefault="0015593B" w:rsidP="000F0CEA">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Displej musí mít schopnost automatické úpravy jasu na základě okolních světelných podmínek</w:t>
      </w:r>
    </w:p>
    <w:p w14:paraId="06698835" w14:textId="1095EC39" w:rsidR="00737AD1" w:rsidRPr="00F22348" w:rsidRDefault="00737AD1" w:rsidP="000F0CEA">
      <w:pPr>
        <w:pStyle w:val="Odstavecseseznamem"/>
        <w:numPr>
          <w:ilvl w:val="0"/>
          <w:numId w:val="5"/>
        </w:numPr>
        <w:autoSpaceDE w:val="0"/>
        <w:autoSpaceDN w:val="0"/>
        <w:adjustRightInd w:val="0"/>
        <w:spacing w:after="0" w:line="360" w:lineRule="auto"/>
        <w:jc w:val="both"/>
        <w:rPr>
          <w:rFonts w:cs="Arial"/>
          <w:shd w:val="clear" w:color="auto" w:fill="FFFFFF"/>
        </w:rPr>
      </w:pPr>
      <w:r>
        <w:rPr>
          <w:rFonts w:cs="Arial"/>
          <w:shd w:val="clear" w:color="auto" w:fill="FFFFFF"/>
        </w:rPr>
        <w:t xml:space="preserve">Zařízení </w:t>
      </w:r>
      <w:r w:rsidR="00236958">
        <w:rPr>
          <w:rFonts w:cs="Arial"/>
          <w:shd w:val="clear" w:color="auto" w:fill="FFFFFF"/>
        </w:rPr>
        <w:t>musí zobrazovat stacionární kresby a videa ve formátech WMV a AVI. Zvuk není požadován</w:t>
      </w:r>
    </w:p>
    <w:p w14:paraId="169FD706" w14:textId="261FBBF3" w:rsidR="00971710" w:rsidRDefault="00971710" w:rsidP="000F0CEA">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Zařízení musí být umístěno ve vozidle tak, aby svým umístěním neovlivnilo rozhledové poměry řidiče. Zároveň nesmí svým svitem řidiče oslnit. Zařízení musí být umístěno v místě, kde svým umístěním nebude blokovat ani zasahovat do průchozího profilu, tedy musí být zaručena minimální průchozí výš</w:t>
      </w:r>
      <w:r w:rsidR="008F56D3">
        <w:rPr>
          <w:rFonts w:cs="Arial"/>
          <w:shd w:val="clear" w:color="auto" w:fill="FFFFFF"/>
        </w:rPr>
        <w:t>ka a nesmí jakoukoliv</w:t>
      </w:r>
      <w:r w:rsidRPr="00F22348">
        <w:rPr>
          <w:rFonts w:cs="Arial"/>
          <w:shd w:val="clear" w:color="auto" w:fill="FFFFFF"/>
        </w:rPr>
        <w:t xml:space="preserve"> částí ohrozit bezpečnost cestujícího. Zároveň zařízení nesmí být umístěno tak, aby blokovalo funkčnosti ostatních zařízení i samotného vozidla</w:t>
      </w:r>
      <w:r w:rsidR="00F0319B" w:rsidRPr="00F22348">
        <w:rPr>
          <w:rFonts w:cs="Arial"/>
          <w:shd w:val="clear" w:color="auto" w:fill="FFFFFF"/>
        </w:rPr>
        <w:t xml:space="preserve"> (např. nouzový východ, klimatizace a podobně)</w:t>
      </w:r>
    </w:p>
    <w:p w14:paraId="3F2B8936" w14:textId="7191A4C8" w:rsidR="00951933" w:rsidRPr="008027C3" w:rsidRDefault="00D6493F" w:rsidP="000F0CEA">
      <w:pPr>
        <w:pStyle w:val="Odstavecseseznamem"/>
        <w:numPr>
          <w:ilvl w:val="0"/>
          <w:numId w:val="5"/>
        </w:numPr>
        <w:autoSpaceDE w:val="0"/>
        <w:autoSpaceDN w:val="0"/>
        <w:adjustRightInd w:val="0"/>
        <w:spacing w:after="0" w:line="360" w:lineRule="auto"/>
        <w:jc w:val="both"/>
        <w:rPr>
          <w:rFonts w:cs="Arial"/>
          <w:shd w:val="clear" w:color="auto" w:fill="FFFFFF"/>
        </w:rPr>
      </w:pPr>
      <w:r w:rsidRPr="008027C3">
        <w:rPr>
          <w:rFonts w:cs="Arial"/>
          <w:shd w:val="clear" w:color="auto" w:fill="FFFFFF"/>
        </w:rPr>
        <w:t>Další ukáz</w:t>
      </w:r>
      <w:r w:rsidR="00CC5181" w:rsidRPr="008027C3">
        <w:rPr>
          <w:rFonts w:cs="Arial"/>
          <w:shd w:val="clear" w:color="auto" w:fill="FFFFFF"/>
        </w:rPr>
        <w:t>ky zobrazení jsou v příloze č. 1</w:t>
      </w:r>
      <w:r w:rsidRPr="008027C3">
        <w:rPr>
          <w:rFonts w:cs="Arial"/>
          <w:shd w:val="clear" w:color="auto" w:fill="FFFFFF"/>
        </w:rPr>
        <w:t xml:space="preserve"> Grafického manuálu </w:t>
      </w:r>
      <w:r w:rsidR="003C0D49">
        <w:rPr>
          <w:rFonts w:cs="Arial"/>
          <w:shd w:val="clear" w:color="auto" w:fill="FFFFFF"/>
        </w:rPr>
        <w:t xml:space="preserve">Integrovaného dopravního systému </w:t>
      </w:r>
      <w:r w:rsidRPr="008027C3">
        <w:rPr>
          <w:rFonts w:cs="Arial"/>
          <w:shd w:val="clear" w:color="auto" w:fill="FFFFFF"/>
        </w:rPr>
        <w:t>Veřejné dopravy Vysočiny</w:t>
      </w:r>
      <w:r w:rsidR="00CC5181" w:rsidRPr="008027C3">
        <w:rPr>
          <w:rStyle w:val="Znakapoznpodarou"/>
          <w:rFonts w:cs="Arial"/>
          <w:shd w:val="clear" w:color="auto" w:fill="FFFFFF"/>
        </w:rPr>
        <w:footnoteReference w:id="10"/>
      </w:r>
    </w:p>
    <w:p w14:paraId="2A7A0FAD" w14:textId="53E75C55" w:rsidR="00D6493F" w:rsidRPr="00951933" w:rsidRDefault="00D6493F" w:rsidP="000F0CEA">
      <w:pPr>
        <w:autoSpaceDE w:val="0"/>
        <w:autoSpaceDN w:val="0"/>
        <w:adjustRightInd w:val="0"/>
        <w:spacing w:after="0" w:line="360" w:lineRule="auto"/>
        <w:jc w:val="both"/>
        <w:rPr>
          <w:rFonts w:cs="Arial"/>
          <w:highlight w:val="yellow"/>
          <w:shd w:val="clear" w:color="auto" w:fill="FFFFFF"/>
        </w:rPr>
      </w:pPr>
    </w:p>
    <w:p w14:paraId="118DF1D4" w14:textId="67B4A242" w:rsidR="00D6493F" w:rsidRPr="00D6493F" w:rsidRDefault="00D6493F" w:rsidP="000F0CEA">
      <w:pPr>
        <w:autoSpaceDE w:val="0"/>
        <w:autoSpaceDN w:val="0"/>
        <w:adjustRightInd w:val="0"/>
        <w:spacing w:after="0" w:line="360" w:lineRule="auto"/>
        <w:jc w:val="both"/>
        <w:rPr>
          <w:rFonts w:ascii="Arial" w:hAnsi="Arial" w:cs="Arial"/>
          <w:b/>
          <w:shd w:val="clear" w:color="auto" w:fill="FFFFFF"/>
        </w:rPr>
      </w:pPr>
      <w:r w:rsidRPr="00D6493F">
        <w:rPr>
          <w:rFonts w:ascii="Arial" w:hAnsi="Arial" w:cs="Arial"/>
          <w:b/>
          <w:shd w:val="clear" w:color="auto" w:fill="FFFFFF"/>
        </w:rPr>
        <w:t>LED dvouřádkový panel</w:t>
      </w:r>
    </w:p>
    <w:p w14:paraId="0D08B914" w14:textId="77777777" w:rsidR="00A97FA3" w:rsidRPr="00456A0D" w:rsidRDefault="00A97FA3" w:rsidP="000F0CEA">
      <w:pPr>
        <w:autoSpaceDE w:val="0"/>
        <w:autoSpaceDN w:val="0"/>
        <w:adjustRightInd w:val="0"/>
        <w:spacing w:before="60" w:after="0" w:line="360" w:lineRule="auto"/>
        <w:ind w:left="426"/>
        <w:jc w:val="both"/>
        <w:rPr>
          <w:rFonts w:ascii="Arial" w:eastAsia="Calibri" w:hAnsi="Arial" w:cs="Arial"/>
          <w:i/>
        </w:rPr>
      </w:pPr>
      <w:r w:rsidRPr="00456A0D">
        <w:rPr>
          <w:rFonts w:ascii="Arial" w:eastAsia="Calibri" w:hAnsi="Arial" w:cs="Arial"/>
          <w:i/>
        </w:rPr>
        <w:t>Ukázka LED dvouřádkového vnitřního informačního panelu je uvedena na následujícím obrázku.</w:t>
      </w:r>
    </w:p>
    <w:p w14:paraId="22B0FB13" w14:textId="1E35DC34" w:rsidR="00A97FA3" w:rsidRPr="00456A0D" w:rsidRDefault="008F56D3" w:rsidP="000F0CEA">
      <w:pPr>
        <w:tabs>
          <w:tab w:val="center" w:pos="4536"/>
        </w:tabs>
        <w:spacing w:before="120" w:after="120" w:line="360" w:lineRule="auto"/>
        <w:jc w:val="both"/>
        <w:rPr>
          <w:rFonts w:ascii="Arial" w:hAnsi="Arial" w:cs="Arial"/>
          <w:shd w:val="clear" w:color="auto" w:fill="FFFFFF"/>
        </w:rPr>
      </w:pPr>
      <w:r>
        <w:rPr>
          <w:rFonts w:ascii="Arial" w:hAnsi="Arial" w:cs="Arial"/>
          <w:shd w:val="clear" w:color="auto" w:fill="FFFFFF"/>
        </w:rPr>
        <w:tab/>
      </w:r>
      <w:r w:rsidR="00B00187" w:rsidRPr="00B00187">
        <w:rPr>
          <w:rFonts w:ascii="Arial" w:hAnsi="Arial" w:cs="Arial"/>
          <w:shd w:val="clear" w:color="auto" w:fill="FFFFFF"/>
        </w:rPr>
        <w:t xml:space="preserve"> </w:t>
      </w:r>
      <w:r w:rsidR="00B00187" w:rsidRPr="00B00187">
        <w:rPr>
          <w:noProof/>
          <w:lang w:eastAsia="cs-CZ"/>
        </w:rPr>
        <w:drawing>
          <wp:inline distT="0" distB="0" distL="0" distR="0" wp14:anchorId="29753154" wp14:editId="45ECFD48">
            <wp:extent cx="5353050" cy="542379"/>
            <wp:effectExtent l="0" t="0" r="0"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61584" cy="553376"/>
                    </a:xfrm>
                    <a:prstGeom prst="rect">
                      <a:avLst/>
                    </a:prstGeom>
                    <a:noFill/>
                    <a:ln>
                      <a:noFill/>
                    </a:ln>
                  </pic:spPr>
                </pic:pic>
              </a:graphicData>
            </a:graphic>
          </wp:inline>
        </w:drawing>
      </w:r>
    </w:p>
    <w:p w14:paraId="7A9CD453" w14:textId="77777777" w:rsidR="00A97FA3" w:rsidRPr="00456A0D" w:rsidRDefault="00A97FA3" w:rsidP="000F0CEA">
      <w:pPr>
        <w:spacing w:before="120" w:after="120" w:line="360" w:lineRule="auto"/>
        <w:jc w:val="both"/>
        <w:rPr>
          <w:rFonts w:ascii="Arial" w:hAnsi="Arial" w:cs="Arial"/>
          <w:b/>
          <w:shd w:val="clear" w:color="auto" w:fill="FFFFFF"/>
        </w:rPr>
      </w:pPr>
      <w:r w:rsidRPr="00456A0D">
        <w:rPr>
          <w:rFonts w:ascii="Arial" w:hAnsi="Arial" w:cs="Arial"/>
          <w:b/>
          <w:shd w:val="clear" w:color="auto" w:fill="FFFFFF"/>
        </w:rPr>
        <w:t>Základní zobrazení:</w:t>
      </w:r>
    </w:p>
    <w:p w14:paraId="6D8A7ED8" w14:textId="77777777" w:rsidR="00A97FA3" w:rsidRPr="00456A0D" w:rsidRDefault="00A97FA3" w:rsidP="000F0CEA">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Trvalé zobrazení čísla linky.</w:t>
      </w:r>
    </w:p>
    <w:p w14:paraId="753106B2" w14:textId="77777777" w:rsidR="00A97FA3" w:rsidRPr="00456A0D" w:rsidRDefault="00A97FA3" w:rsidP="000F0CEA">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Od příjezdu do odjezdu ze zastávky bude v 1. řádku zobrazen název cílové zastávky a ve 2. řádku název aktuální zastávky spoje.</w:t>
      </w:r>
    </w:p>
    <w:p w14:paraId="74DADFF5" w14:textId="3FAA48C1" w:rsidR="00A97FA3" w:rsidRPr="00456A0D" w:rsidRDefault="00A97FA3" w:rsidP="000F0CEA">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Po odjezdu ze zastávky bude v 1. řádku zobrazen název příští zastávky a ve 2. řádku text „příští zastávka“, který bude překlápěním střídán s doplňující informací o přestupu, omezeních, piktogram</w:t>
      </w:r>
      <w:r w:rsidR="00DC1758">
        <w:rPr>
          <w:rFonts w:cs="Arial"/>
          <w:shd w:val="clear" w:color="auto" w:fill="FFFFFF"/>
        </w:rPr>
        <w:t>y</w:t>
      </w:r>
      <w:r w:rsidRPr="00456A0D">
        <w:rPr>
          <w:rFonts w:cs="Arial"/>
        </w:rPr>
        <w:t xml:space="preserve"> </w:t>
      </w:r>
      <w:r w:rsidRPr="00456A0D">
        <w:rPr>
          <w:rFonts w:cs="Arial"/>
          <w:shd w:val="clear" w:color="auto" w:fill="FFFFFF"/>
        </w:rPr>
        <w:t>apod.</w:t>
      </w:r>
    </w:p>
    <w:p w14:paraId="0BCEBF9B" w14:textId="77777777" w:rsidR="00A97FA3" w:rsidRPr="00456A0D" w:rsidRDefault="00A97FA3" w:rsidP="000F0CEA">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Zobrazení piktogramu (např. přestup na vlak, na další linky, výluka, apod.).</w:t>
      </w:r>
    </w:p>
    <w:p w14:paraId="15994BB1" w14:textId="77777777" w:rsidR="00A97FA3" w:rsidRPr="00456A0D" w:rsidRDefault="00A97FA3" w:rsidP="000F0CEA">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Možnost překlápění textu.</w:t>
      </w:r>
    </w:p>
    <w:p w14:paraId="34F9897D" w14:textId="77777777" w:rsidR="00A97FA3" w:rsidRPr="00456A0D" w:rsidRDefault="00A97FA3" w:rsidP="000F0CEA">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lastRenderedPageBreak/>
        <w:t>Možnost celoplošného zobrazení zpráv z dispečinku nebo od řidiče.</w:t>
      </w:r>
    </w:p>
    <w:p w14:paraId="641C3F20" w14:textId="77777777" w:rsidR="00A97FA3" w:rsidRPr="00456A0D" w:rsidRDefault="00A97FA3" w:rsidP="000F0CEA">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456A0D">
        <w:rPr>
          <w:rFonts w:cs="Arial"/>
          <w:shd w:val="clear" w:color="auto" w:fill="FFFFFF"/>
        </w:rPr>
        <w:t>Možnost inverzního zobrazení celého panelu nebo jen části.</w:t>
      </w:r>
    </w:p>
    <w:p w14:paraId="2AAE89BD" w14:textId="77777777" w:rsidR="008A2FB1" w:rsidRPr="00F22348" w:rsidRDefault="008A2FB1" w:rsidP="000F0CEA">
      <w:pPr>
        <w:pStyle w:val="Odstavecseseznamem"/>
        <w:numPr>
          <w:ilvl w:val="0"/>
          <w:numId w:val="7"/>
        </w:numPr>
        <w:autoSpaceDE w:val="0"/>
        <w:autoSpaceDN w:val="0"/>
        <w:adjustRightInd w:val="0"/>
        <w:spacing w:after="0" w:line="360" w:lineRule="auto"/>
        <w:jc w:val="both"/>
        <w:rPr>
          <w:rFonts w:cs="Arial"/>
          <w:shd w:val="clear" w:color="auto" w:fill="FFFFFF"/>
        </w:rPr>
      </w:pPr>
      <w:r w:rsidRPr="00F22348">
        <w:rPr>
          <w:rFonts w:cs="Arial"/>
          <w:shd w:val="clear" w:color="auto" w:fill="FFFFFF"/>
        </w:rPr>
        <w:t>Možnost zobrazení textových informací ve více jazykových mutacích (minimálně německy a anglicky)</w:t>
      </w:r>
    </w:p>
    <w:p w14:paraId="04E6ECB5" w14:textId="0CD39D64" w:rsidR="00A97FA3" w:rsidRPr="00F22348" w:rsidRDefault="00A97FA3" w:rsidP="000F0CEA">
      <w:pPr>
        <w:pStyle w:val="Odstavecseseznamem"/>
        <w:numPr>
          <w:ilvl w:val="0"/>
          <w:numId w:val="7"/>
        </w:numPr>
        <w:autoSpaceDE w:val="0"/>
        <w:autoSpaceDN w:val="0"/>
        <w:adjustRightInd w:val="0"/>
        <w:spacing w:after="0" w:line="360" w:lineRule="auto"/>
        <w:jc w:val="both"/>
        <w:rPr>
          <w:rFonts w:cs="Arial"/>
          <w:shd w:val="clear" w:color="auto" w:fill="FFFFFF"/>
        </w:rPr>
      </w:pPr>
      <w:r w:rsidRPr="00F22348">
        <w:rPr>
          <w:rFonts w:cs="Arial"/>
          <w:shd w:val="clear" w:color="auto" w:fill="FFFFFF"/>
        </w:rPr>
        <w:t>Zařízení musí být umístěno ve vozidle tak, aby svým umístěním neovlivnilo rozhledové poměry řidiče. Zároveň nesmí svým svitem řidiče oslnit. Zařízení musí být umístěno v místě, kde svým umístěním nebude blokovat ani zasahovat do průchozího profilu, tedy musí být zaručena minimální průchozí výš</w:t>
      </w:r>
      <w:r w:rsidR="008F56D3">
        <w:rPr>
          <w:rFonts w:cs="Arial"/>
          <w:shd w:val="clear" w:color="auto" w:fill="FFFFFF"/>
        </w:rPr>
        <w:t>ka a nesmí jakoukoliv</w:t>
      </w:r>
      <w:r w:rsidRPr="00F22348">
        <w:rPr>
          <w:rFonts w:cs="Arial"/>
          <w:shd w:val="clear" w:color="auto" w:fill="FFFFFF"/>
        </w:rPr>
        <w:t xml:space="preserve"> částí ohrozit bezpečnost cestujícího. Zároveň zařízení nesmí být umístěno tak, aby blokovalo funkčnosti ostatních zařízení i samotného vozidla (např. nouzový východ, klimatizace a podobně)</w:t>
      </w:r>
    </w:p>
    <w:p w14:paraId="2A139573" w14:textId="77777777" w:rsidR="00A97FA3" w:rsidRPr="008027C3" w:rsidRDefault="00A97FA3" w:rsidP="000F0CEA">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F22348">
        <w:rPr>
          <w:rFonts w:cs="Arial"/>
          <w:shd w:val="clear" w:color="auto" w:fill="FFFFFF"/>
        </w:rPr>
        <w:t xml:space="preserve">V případě nevhodné konstrukce je možné vnitřní dvouřádkový panel umístit do </w:t>
      </w:r>
      <w:r w:rsidRPr="008027C3">
        <w:rPr>
          <w:rFonts w:cs="Arial"/>
          <w:shd w:val="clear" w:color="auto" w:fill="FFFFFF"/>
        </w:rPr>
        <w:t>prostoru za řidiče. Informace na panelu musí být viditelné i pro první řady cestujících.</w:t>
      </w:r>
    </w:p>
    <w:p w14:paraId="4C59315F" w14:textId="4CFAD86D" w:rsidR="00CB317F" w:rsidRPr="008027C3" w:rsidRDefault="00CB317F" w:rsidP="000F0CEA">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8027C3">
        <w:rPr>
          <w:rFonts w:cs="Arial"/>
          <w:shd w:val="clear" w:color="auto" w:fill="FFFFFF"/>
        </w:rPr>
        <w:t xml:space="preserve">Barva zobrazovaných </w:t>
      </w:r>
      <w:r w:rsidR="000F0CEA" w:rsidRPr="008027C3">
        <w:rPr>
          <w:rFonts w:cs="Arial"/>
          <w:shd w:val="clear" w:color="auto" w:fill="FFFFFF"/>
        </w:rPr>
        <w:t>znaků – červená</w:t>
      </w:r>
      <w:r w:rsidRPr="008027C3">
        <w:rPr>
          <w:rFonts w:cs="Arial"/>
          <w:shd w:val="clear" w:color="auto" w:fill="FFFFFF"/>
        </w:rPr>
        <w:t xml:space="preserve"> nebo oranžová</w:t>
      </w:r>
    </w:p>
    <w:p w14:paraId="6A2CC65F" w14:textId="1E28C0ED" w:rsidR="00D6493F" w:rsidRPr="008027C3" w:rsidRDefault="00D6493F" w:rsidP="000F0CEA">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8027C3">
        <w:rPr>
          <w:rFonts w:cs="Arial"/>
          <w:shd w:val="clear" w:color="auto" w:fill="FFFFFF"/>
        </w:rPr>
        <w:t>Další ukáz</w:t>
      </w:r>
      <w:r w:rsidR="00CC5181" w:rsidRPr="008027C3">
        <w:rPr>
          <w:rFonts w:cs="Arial"/>
          <w:shd w:val="clear" w:color="auto" w:fill="FFFFFF"/>
        </w:rPr>
        <w:t>ky zobrazení jsou v příloze č. 1</w:t>
      </w:r>
      <w:r w:rsidRPr="008027C3">
        <w:rPr>
          <w:rFonts w:cs="Arial"/>
          <w:shd w:val="clear" w:color="auto" w:fill="FFFFFF"/>
        </w:rPr>
        <w:t xml:space="preserve"> Grafického manuálu </w:t>
      </w:r>
      <w:r w:rsidR="003C0D49">
        <w:rPr>
          <w:rFonts w:cs="Arial"/>
          <w:shd w:val="clear" w:color="auto" w:fill="FFFFFF"/>
        </w:rPr>
        <w:t xml:space="preserve">Integrovaného dopravního systému </w:t>
      </w:r>
      <w:r w:rsidRPr="008027C3">
        <w:rPr>
          <w:rFonts w:cs="Arial"/>
          <w:shd w:val="clear" w:color="auto" w:fill="FFFFFF"/>
        </w:rPr>
        <w:t>Veřejné dopravy Vysočiny</w:t>
      </w:r>
      <w:r w:rsidR="00CC5181" w:rsidRPr="008027C3">
        <w:rPr>
          <w:rStyle w:val="Znakapoznpodarou"/>
          <w:rFonts w:cs="Arial"/>
          <w:shd w:val="clear" w:color="auto" w:fill="FFFFFF"/>
        </w:rPr>
        <w:footnoteReference w:id="11"/>
      </w:r>
    </w:p>
    <w:p w14:paraId="14C7E620" w14:textId="0BF05439" w:rsidR="00A97FA3" w:rsidRPr="00456A0D" w:rsidRDefault="00A97FA3" w:rsidP="000F0CEA">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Na všech panelech je vyloučeno promítat jakoukoliv reklamu, kromě reklamy na produkty </w:t>
      </w:r>
      <w:r w:rsidR="003C0D49">
        <w:rPr>
          <w:rFonts w:ascii="Arial" w:hAnsi="Arial" w:cs="Arial"/>
          <w:shd w:val="clear" w:color="auto" w:fill="FFFFFF"/>
        </w:rPr>
        <w:t xml:space="preserve">IDS </w:t>
      </w:r>
      <w:r w:rsidRPr="00456A0D">
        <w:rPr>
          <w:rFonts w:ascii="Arial" w:hAnsi="Arial" w:cs="Arial"/>
          <w:shd w:val="clear" w:color="auto" w:fill="FFFFFF"/>
        </w:rPr>
        <w:t xml:space="preserve">VDV. </w:t>
      </w:r>
      <w:r w:rsidR="00164B77">
        <w:rPr>
          <w:rFonts w:ascii="Arial" w:hAnsi="Arial" w:cs="Arial"/>
          <w:shd w:val="clear" w:color="auto" w:fill="FFFFFF"/>
        </w:rPr>
        <w:t xml:space="preserve">Po písemném odsouhlasení Objednatele je dopravce oprávněn promítat reklamní sdělení dopravce týkající se personálních záležitostí dopravce. </w:t>
      </w:r>
      <w:r w:rsidR="00B75A49" w:rsidRPr="00B75A49">
        <w:rPr>
          <w:rFonts w:ascii="Arial" w:hAnsi="Arial" w:cs="Arial"/>
          <w:shd w:val="clear" w:color="auto" w:fill="FFFFFF"/>
        </w:rPr>
        <w:t>Na vyžádání objednatele prostřednictvím Krajského úřadu Kraje Vysočina, odboru dopravy a silničního hospodářství zajistí zveřejnění informací o aktivitách Kraje Vysočina.</w:t>
      </w:r>
      <w:r w:rsidR="00B75A49">
        <w:rPr>
          <w:rFonts w:ascii="Arial" w:hAnsi="Arial" w:cs="Arial"/>
          <w:shd w:val="clear" w:color="auto" w:fill="FFFFFF"/>
        </w:rPr>
        <w:t xml:space="preserve"> </w:t>
      </w:r>
      <w:r w:rsidRPr="00456A0D">
        <w:rPr>
          <w:rFonts w:ascii="Arial" w:hAnsi="Arial" w:cs="Arial"/>
          <w:shd w:val="clear" w:color="auto" w:fill="FFFFFF"/>
        </w:rPr>
        <w:t>Vnitřní elektronické informační panely musí být možné ovládat v textovém režimu po sběrnici Ethernet, IBIS nebo RS-485.</w:t>
      </w:r>
    </w:p>
    <w:p w14:paraId="7CE893DB" w14:textId="77777777" w:rsidR="00C54FA2" w:rsidRPr="00456A0D" w:rsidRDefault="00C54FA2" w:rsidP="000F0CEA">
      <w:pPr>
        <w:jc w:val="both"/>
        <w:rPr>
          <w:rFonts w:ascii="Arial" w:hAnsi="Arial" w:cs="Arial"/>
          <w:shd w:val="clear" w:color="auto" w:fill="FFFFFF"/>
        </w:rPr>
      </w:pPr>
    </w:p>
    <w:p w14:paraId="017D41D5" w14:textId="002515DF" w:rsidR="00C54FA2" w:rsidRPr="0018180D" w:rsidRDefault="00C54FA2" w:rsidP="000F0CEA">
      <w:pPr>
        <w:pStyle w:val="Nadpis3"/>
        <w:rPr>
          <w:rFonts w:ascii="Arial" w:hAnsi="Arial" w:cs="Arial"/>
          <w:color w:val="auto"/>
        </w:rPr>
      </w:pPr>
      <w:bookmarkStart w:id="84" w:name="_Toc6386401"/>
      <w:bookmarkStart w:id="85" w:name="_Toc130805797"/>
      <w:r w:rsidRPr="0018180D">
        <w:rPr>
          <w:rFonts w:ascii="Arial" w:hAnsi="Arial" w:cs="Arial"/>
          <w:color w:val="auto"/>
        </w:rPr>
        <w:t>Elektronický akustický informační systém</w:t>
      </w:r>
      <w:bookmarkEnd w:id="84"/>
      <w:bookmarkEnd w:id="85"/>
      <w:r w:rsidRPr="0018180D">
        <w:rPr>
          <w:rFonts w:ascii="Arial" w:hAnsi="Arial" w:cs="Arial"/>
          <w:color w:val="auto"/>
        </w:rPr>
        <w:t xml:space="preserve"> </w:t>
      </w:r>
    </w:p>
    <w:p w14:paraId="7A50B8A8" w14:textId="77777777" w:rsidR="00B13453" w:rsidRPr="00456A0D" w:rsidRDefault="00C54FA2" w:rsidP="00B13453">
      <w:pPr>
        <w:spacing w:before="120" w:after="120" w:line="360" w:lineRule="auto"/>
        <w:ind w:firstLine="284"/>
        <w:jc w:val="both"/>
        <w:rPr>
          <w:ins w:id="86" w:author="Němec Lukáš Bc." w:date="2023-05-19T11:48:00Z"/>
          <w:rFonts w:ascii="Arial" w:hAnsi="Arial" w:cs="Arial"/>
          <w:shd w:val="clear" w:color="auto" w:fill="FFFFFF"/>
        </w:rPr>
      </w:pPr>
      <w:r w:rsidRPr="00456A0D">
        <w:rPr>
          <w:rFonts w:ascii="Arial" w:hAnsi="Arial" w:cs="Arial"/>
          <w:shd w:val="clear" w:color="auto" w:fill="FFFFFF"/>
        </w:rPr>
        <w:t xml:space="preserve">Všechna vozidla vstupující do systému </w:t>
      </w:r>
      <w:r w:rsidR="003C0D49">
        <w:rPr>
          <w:rFonts w:ascii="Arial" w:hAnsi="Arial" w:cs="Arial"/>
          <w:shd w:val="clear" w:color="auto" w:fill="FFFFFF"/>
        </w:rPr>
        <w:t xml:space="preserve">IDS </w:t>
      </w:r>
      <w:r w:rsidRPr="00456A0D">
        <w:rPr>
          <w:rFonts w:ascii="Arial" w:hAnsi="Arial" w:cs="Arial"/>
          <w:shd w:val="clear" w:color="auto" w:fill="FFFFFF"/>
        </w:rPr>
        <w:t>VDV k datu zahájení plnění vyplývajícího z</w:t>
      </w:r>
      <w:r w:rsidR="00245D1E">
        <w:rPr>
          <w:rFonts w:ascii="Arial" w:hAnsi="Arial" w:cs="Arial"/>
          <w:shd w:val="clear" w:color="auto" w:fill="FFFFFF"/>
        </w:rPr>
        <w:t>e</w:t>
      </w:r>
      <w:r w:rsidRPr="00456A0D">
        <w:rPr>
          <w:rFonts w:ascii="Arial" w:hAnsi="Arial" w:cs="Arial"/>
          <w:shd w:val="clear" w:color="auto" w:fill="FFFFFF"/>
        </w:rPr>
        <w:t> </w:t>
      </w:r>
      <w:r w:rsidR="00245D1E">
        <w:rPr>
          <w:rFonts w:ascii="Arial" w:hAnsi="Arial" w:cs="Arial"/>
          <w:shd w:val="clear" w:color="auto" w:fill="FFFFFF"/>
        </w:rPr>
        <w:t>s</w:t>
      </w:r>
      <w:r w:rsidRPr="00456A0D">
        <w:rPr>
          <w:rFonts w:ascii="Arial" w:hAnsi="Arial" w:cs="Arial"/>
          <w:shd w:val="clear" w:color="auto" w:fill="FFFFFF"/>
        </w:rPr>
        <w:t xml:space="preserve">mlouvy o veřejných službách v přepravě cestujících v dané provozní oblasti a všechna vozidla pořizovaná v průběhu jejího plnění musí být vybavena funkčním elektronickým akustickým informačním systémem určeným pro hlášení zastávek a dalších dopravních </w:t>
      </w:r>
      <w:r w:rsidR="00280A06">
        <w:rPr>
          <w:rFonts w:ascii="Arial" w:hAnsi="Arial" w:cs="Arial"/>
          <w:shd w:val="clear" w:color="auto" w:fill="FFFFFF"/>
        </w:rPr>
        <w:t xml:space="preserve">a provozních </w:t>
      </w:r>
      <w:r w:rsidRPr="00456A0D">
        <w:rPr>
          <w:rFonts w:ascii="Arial" w:hAnsi="Arial" w:cs="Arial"/>
          <w:shd w:val="clear" w:color="auto" w:fill="FFFFFF"/>
        </w:rPr>
        <w:t>informací cestujícím</w:t>
      </w:r>
      <w:r w:rsidR="00696A78">
        <w:rPr>
          <w:rFonts w:ascii="Arial" w:hAnsi="Arial" w:cs="Arial"/>
          <w:shd w:val="clear" w:color="auto" w:fill="FFFFFF"/>
        </w:rPr>
        <w:t xml:space="preserve"> pomocí palubního počítače</w:t>
      </w:r>
      <w:r w:rsidRPr="00456A0D">
        <w:rPr>
          <w:rFonts w:ascii="Arial" w:hAnsi="Arial" w:cs="Arial"/>
          <w:shd w:val="clear" w:color="auto" w:fill="FFFFFF"/>
        </w:rPr>
        <w:t xml:space="preserve">. </w:t>
      </w:r>
      <w:r w:rsidR="00696A78">
        <w:rPr>
          <w:rFonts w:ascii="Arial" w:hAnsi="Arial" w:cs="Arial"/>
          <w:shd w:val="clear" w:color="auto" w:fill="FFFFFF"/>
        </w:rPr>
        <w:t xml:space="preserve">Zvuky použité v hlášení jsou jednotné pro všechny spoje </w:t>
      </w:r>
      <w:r w:rsidR="001C0107">
        <w:rPr>
          <w:rFonts w:ascii="Arial" w:hAnsi="Arial" w:cs="Arial"/>
          <w:shd w:val="clear" w:color="auto" w:fill="FFFFFF"/>
        </w:rPr>
        <w:t xml:space="preserve">IDS </w:t>
      </w:r>
      <w:r w:rsidR="00696A78">
        <w:rPr>
          <w:rFonts w:ascii="Arial" w:hAnsi="Arial" w:cs="Arial"/>
          <w:shd w:val="clear" w:color="auto" w:fill="FFFFFF"/>
        </w:rPr>
        <w:t>VDV. Přesný obsah hlášení stanovuje Objednatel.</w:t>
      </w:r>
      <w:r w:rsidR="00696A78" w:rsidRPr="00456A0D">
        <w:rPr>
          <w:rFonts w:ascii="Arial" w:hAnsi="Arial" w:cs="Arial"/>
          <w:shd w:val="clear" w:color="auto" w:fill="FFFFFF"/>
        </w:rPr>
        <w:t xml:space="preserve"> </w:t>
      </w:r>
      <w:r w:rsidRPr="00456A0D">
        <w:rPr>
          <w:rFonts w:ascii="Arial" w:hAnsi="Arial" w:cs="Arial"/>
          <w:shd w:val="clear" w:color="auto" w:fill="FFFFFF"/>
        </w:rPr>
        <w:t>Součástí elektronického akustického informačního systému je i informační systém pro nevidomé – vybavení vozidla přijímačem signálu z osobní vysílačky nevidomého a automatického nahlášení čísla linky a směru jízdy</w:t>
      </w:r>
      <w:r w:rsidR="00696A78">
        <w:rPr>
          <w:rFonts w:ascii="Arial" w:hAnsi="Arial" w:cs="Arial"/>
          <w:shd w:val="clear" w:color="auto" w:fill="FFFFFF"/>
        </w:rPr>
        <w:t xml:space="preserve"> a případně dalších dopravních informací</w:t>
      </w:r>
      <w:r w:rsidR="00696A78" w:rsidRPr="00456A0D">
        <w:rPr>
          <w:rFonts w:ascii="Arial" w:hAnsi="Arial" w:cs="Arial"/>
          <w:shd w:val="clear" w:color="auto" w:fill="FFFFFF"/>
        </w:rPr>
        <w:t>.</w:t>
      </w:r>
      <w:r w:rsidR="00696A78">
        <w:rPr>
          <w:rFonts w:ascii="Arial" w:hAnsi="Arial" w:cs="Arial"/>
          <w:shd w:val="clear" w:color="auto" w:fill="FFFFFF"/>
        </w:rPr>
        <w:t xml:space="preserve"> Přesný obsah hlášení stanovuje Objednatel</w:t>
      </w:r>
      <w:ins w:id="87" w:author="Němec Lukáš Bc." w:date="2023-05-19T11:48:00Z">
        <w:r w:rsidR="00B13453">
          <w:rPr>
            <w:rFonts w:ascii="Arial" w:hAnsi="Arial" w:cs="Arial"/>
            <w:shd w:val="clear" w:color="auto" w:fill="FFFFFF"/>
          </w:rPr>
          <w:t xml:space="preserve">. Zvukové nahrávky jednotlivých hlášení dodá Objednatel. </w:t>
        </w:r>
        <w:r w:rsidR="00B13453">
          <w:rPr>
            <w:rFonts w:ascii="Arial" w:hAnsi="Arial" w:cs="Arial"/>
            <w:shd w:val="clear" w:color="auto" w:fill="FFFFFF"/>
          </w:rPr>
          <w:lastRenderedPageBreak/>
          <w:t xml:space="preserve">Dopravce je povinen po dodání Objednatelem ve lhůtě 30 dní zajistit implementaci zvukových nahrávek. </w:t>
        </w:r>
      </w:ins>
    </w:p>
    <w:p w14:paraId="14EADE1C" w14:textId="7A465043" w:rsidR="00696A78" w:rsidRPr="00456A0D" w:rsidRDefault="00696A78" w:rsidP="000F0CEA">
      <w:pPr>
        <w:spacing w:before="120" w:after="120" w:line="360" w:lineRule="auto"/>
        <w:ind w:firstLine="284"/>
        <w:jc w:val="both"/>
        <w:rPr>
          <w:rFonts w:ascii="Arial" w:hAnsi="Arial" w:cs="Arial"/>
          <w:shd w:val="clear" w:color="auto" w:fill="FFFFFF"/>
        </w:rPr>
      </w:pPr>
    </w:p>
    <w:p w14:paraId="3BD321C0" w14:textId="77777777" w:rsidR="00C54FA2" w:rsidRPr="00456A0D" w:rsidRDefault="00C54FA2" w:rsidP="000F0CEA">
      <w:pPr>
        <w:spacing w:before="120" w:after="120" w:line="360" w:lineRule="auto"/>
        <w:jc w:val="both"/>
        <w:rPr>
          <w:rFonts w:ascii="Arial" w:hAnsi="Arial" w:cs="Arial"/>
          <w:shd w:val="clear" w:color="auto" w:fill="FFFFFF"/>
        </w:rPr>
      </w:pPr>
    </w:p>
    <w:p w14:paraId="2DC2A369" w14:textId="77777777" w:rsidR="00C54FA2" w:rsidRPr="0099084D" w:rsidRDefault="00C54FA2" w:rsidP="000F0CEA">
      <w:pPr>
        <w:spacing w:before="120" w:after="120" w:line="360" w:lineRule="auto"/>
        <w:jc w:val="both"/>
        <w:rPr>
          <w:rFonts w:ascii="Arial" w:hAnsi="Arial" w:cs="Arial"/>
          <w:b/>
          <w:shd w:val="clear" w:color="auto" w:fill="FFFFFF"/>
        </w:rPr>
      </w:pPr>
      <w:r w:rsidRPr="0099084D">
        <w:rPr>
          <w:rFonts w:ascii="Arial" w:hAnsi="Arial" w:cs="Arial"/>
          <w:b/>
          <w:shd w:val="clear" w:color="auto" w:fill="FFFFFF"/>
        </w:rPr>
        <w:t>Hlášení zastávek:</w:t>
      </w:r>
    </w:p>
    <w:p w14:paraId="1F03B2C3" w14:textId="77777777" w:rsidR="00C54FA2" w:rsidRPr="00456A0D" w:rsidRDefault="00C54FA2" w:rsidP="000F0CEA">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Ve vozidle proběhne pomocí akustického IS hlášení informace o:</w:t>
      </w:r>
    </w:p>
    <w:p w14:paraId="6BED9E7B" w14:textId="1E33B325" w:rsidR="00C54FA2" w:rsidRPr="00F22348" w:rsidRDefault="00C54FA2"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Aktuální zastávce, do které vozidlo přijíždí</w:t>
      </w:r>
      <w:r w:rsidR="008A2FB1" w:rsidRPr="00456A0D">
        <w:rPr>
          <w:rFonts w:cs="Arial"/>
          <w:shd w:val="clear" w:color="auto" w:fill="FFFFFF"/>
        </w:rPr>
        <w:t xml:space="preserve"> </w:t>
      </w:r>
      <w:r w:rsidR="008A2FB1" w:rsidRPr="00F22348">
        <w:rPr>
          <w:rFonts w:cs="Arial"/>
          <w:shd w:val="clear" w:color="auto" w:fill="FFFFFF"/>
        </w:rPr>
        <w:t xml:space="preserve">(například: </w:t>
      </w:r>
      <w:r w:rsidR="005D31E0" w:rsidRPr="00F22348">
        <w:rPr>
          <w:rFonts w:cs="Arial"/>
          <w:shd w:val="clear" w:color="auto" w:fill="FFFFFF"/>
        </w:rPr>
        <w:t>„Velké Meziříčí,,Novosady</w:t>
      </w:r>
      <w:r w:rsidR="008A2FB1" w:rsidRPr="00F22348">
        <w:rPr>
          <w:rFonts w:cs="Arial"/>
          <w:shd w:val="clear" w:color="auto" w:fill="FFFFFF"/>
        </w:rPr>
        <w:t>“</w:t>
      </w:r>
      <w:r w:rsidR="005D31E0" w:rsidRPr="00F22348">
        <w:rPr>
          <w:rFonts w:cs="Arial"/>
          <w:shd w:val="clear" w:color="auto" w:fill="FFFFFF"/>
        </w:rPr>
        <w:t>)</w:t>
      </w:r>
    </w:p>
    <w:p w14:paraId="15E5C501" w14:textId="0AF6CB36" w:rsidR="00C54FA2" w:rsidRPr="00F22348" w:rsidRDefault="00C54FA2"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Následující zastávce vč. doplňkové informace</w:t>
      </w:r>
      <w:r w:rsidR="005D31E0" w:rsidRPr="00456A0D">
        <w:rPr>
          <w:rFonts w:cs="Arial"/>
          <w:shd w:val="clear" w:color="auto" w:fill="FFFFFF"/>
        </w:rPr>
        <w:t xml:space="preserve"> </w:t>
      </w:r>
      <w:r w:rsidR="005D31E0" w:rsidRPr="00F22348">
        <w:rPr>
          <w:rFonts w:cs="Arial"/>
          <w:shd w:val="clear" w:color="auto" w:fill="FFFFFF"/>
        </w:rPr>
        <w:t>(například: „Příští zastávka Velké Meziříčí,,Novosady“)</w:t>
      </w:r>
      <w:r w:rsidR="0000059E">
        <w:rPr>
          <w:rFonts w:cs="Arial"/>
          <w:shd w:val="clear" w:color="auto" w:fill="FFFFFF"/>
        </w:rPr>
        <w:t xml:space="preserve">. U názvů zastávek obsahující místní část stačí hlásit </w:t>
      </w:r>
      <w:r w:rsidR="00F80E75">
        <w:rPr>
          <w:rFonts w:cs="Arial"/>
          <w:shd w:val="clear" w:color="auto" w:fill="FFFFFF"/>
        </w:rPr>
        <w:t xml:space="preserve">zkrácenou podobu názvu zastávky formou uvedení </w:t>
      </w:r>
      <w:r w:rsidR="0000059E">
        <w:rPr>
          <w:rFonts w:cs="Arial"/>
          <w:shd w:val="clear" w:color="auto" w:fill="FFFFFF"/>
        </w:rPr>
        <w:t>místní část</w:t>
      </w:r>
      <w:r w:rsidR="00F80E75">
        <w:rPr>
          <w:rFonts w:cs="Arial"/>
          <w:shd w:val="clear" w:color="auto" w:fill="FFFFFF"/>
        </w:rPr>
        <w:t>i</w:t>
      </w:r>
      <w:r w:rsidR="0000059E">
        <w:rPr>
          <w:rFonts w:cs="Arial"/>
          <w:shd w:val="clear" w:color="auto" w:fill="FFFFFF"/>
        </w:rPr>
        <w:t xml:space="preserve"> a případně bližší</w:t>
      </w:r>
      <w:r w:rsidR="00F80E75">
        <w:rPr>
          <w:rFonts w:cs="Arial"/>
          <w:shd w:val="clear" w:color="auto" w:fill="FFFFFF"/>
        </w:rPr>
        <w:t>ho</w:t>
      </w:r>
      <w:r w:rsidR="0000059E">
        <w:rPr>
          <w:rFonts w:cs="Arial"/>
          <w:shd w:val="clear" w:color="auto" w:fill="FFFFFF"/>
        </w:rPr>
        <w:t xml:space="preserve"> určení, pokud je v názvu zastávky obsaženo (například „Horní Studenec,,hřbitov“</w:t>
      </w:r>
      <w:r w:rsidR="00F80E75">
        <w:rPr>
          <w:rFonts w:cs="Arial"/>
          <w:shd w:val="clear" w:color="auto" w:fill="FFFFFF"/>
        </w:rPr>
        <w:t xml:space="preserve"> </w:t>
      </w:r>
      <w:r w:rsidR="00144030">
        <w:rPr>
          <w:rFonts w:cs="Arial"/>
          <w:shd w:val="clear" w:color="auto" w:fill="FFFFFF"/>
        </w:rPr>
        <w:t xml:space="preserve">u </w:t>
      </w:r>
      <w:r w:rsidR="0000059E">
        <w:rPr>
          <w:rFonts w:cs="Arial"/>
          <w:shd w:val="clear" w:color="auto" w:fill="FFFFFF"/>
        </w:rPr>
        <w:t>náz</w:t>
      </w:r>
      <w:r w:rsidR="00144030">
        <w:rPr>
          <w:rFonts w:cs="Arial"/>
          <w:shd w:val="clear" w:color="auto" w:fill="FFFFFF"/>
        </w:rPr>
        <w:t>vu</w:t>
      </w:r>
      <w:r w:rsidR="0000059E">
        <w:rPr>
          <w:rFonts w:cs="Arial"/>
          <w:shd w:val="clear" w:color="auto" w:fill="FFFFFF"/>
        </w:rPr>
        <w:t xml:space="preserve"> zastávky Ždírec n.Doubr.,Horní Studenec,hřbitov)</w:t>
      </w:r>
      <w:r w:rsidR="00F80E75">
        <w:rPr>
          <w:rFonts w:cs="Arial"/>
          <w:shd w:val="clear" w:color="auto" w:fill="FFFFFF"/>
        </w:rPr>
        <w:t xml:space="preserve"> dle formátu CIS JŘ.</w:t>
      </w:r>
    </w:p>
    <w:p w14:paraId="5956E786" w14:textId="5AF596D8" w:rsidR="005D31E0" w:rsidRPr="00F22348" w:rsidRDefault="005D31E0" w:rsidP="000F0CEA">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Konečné zastávce, do které vozidlo přijíždí</w:t>
      </w:r>
      <w:r w:rsidR="007F7E04" w:rsidRPr="00F22348">
        <w:rPr>
          <w:rFonts w:cs="Arial"/>
          <w:shd w:val="clear" w:color="auto" w:fill="FFFFFF"/>
        </w:rPr>
        <w:t xml:space="preserve"> vč. Doplňkové informace</w:t>
      </w:r>
      <w:r w:rsidRPr="00F22348">
        <w:rPr>
          <w:rFonts w:cs="Arial"/>
          <w:shd w:val="clear" w:color="auto" w:fill="FFFFFF"/>
        </w:rPr>
        <w:t xml:space="preserve"> (například: </w:t>
      </w:r>
      <w:r w:rsidR="005E112A" w:rsidRPr="00F22348">
        <w:rPr>
          <w:rFonts w:cs="Arial"/>
          <w:shd w:val="clear" w:color="auto" w:fill="FFFFFF"/>
        </w:rPr>
        <w:t>„Polná</w:t>
      </w:r>
      <w:r w:rsidR="007F7E04" w:rsidRPr="00F22348">
        <w:rPr>
          <w:rFonts w:cs="Arial"/>
          <w:shd w:val="clear" w:color="auto" w:fill="FFFFFF"/>
        </w:rPr>
        <w:t xml:space="preserve"> autobusová stanice konečná zastávka</w:t>
      </w:r>
      <w:r w:rsidR="005E112A" w:rsidRPr="00F22348">
        <w:rPr>
          <w:rFonts w:cs="Arial"/>
          <w:shd w:val="clear" w:color="auto" w:fill="FFFFFF"/>
        </w:rPr>
        <w:t>“</w:t>
      </w:r>
      <w:r w:rsidR="007F7E04" w:rsidRPr="00F22348">
        <w:rPr>
          <w:rFonts w:cs="Arial"/>
          <w:shd w:val="clear" w:color="auto" w:fill="FFFFFF"/>
        </w:rPr>
        <w:t>)</w:t>
      </w:r>
    </w:p>
    <w:p w14:paraId="27847928" w14:textId="77777777" w:rsidR="00C54FA2" w:rsidRPr="0099084D" w:rsidRDefault="00C54FA2" w:rsidP="000F0CEA">
      <w:pPr>
        <w:spacing w:before="120" w:after="120" w:line="360" w:lineRule="auto"/>
        <w:ind w:firstLine="284"/>
        <w:jc w:val="both"/>
        <w:rPr>
          <w:rFonts w:ascii="Arial" w:hAnsi="Arial" w:cs="Arial"/>
          <w:b/>
          <w:shd w:val="clear" w:color="auto" w:fill="FFFFFF"/>
        </w:rPr>
      </w:pPr>
      <w:r w:rsidRPr="0099084D">
        <w:rPr>
          <w:rFonts w:ascii="Arial" w:hAnsi="Arial" w:cs="Arial"/>
          <w:b/>
          <w:shd w:val="clear" w:color="auto" w:fill="FFFFFF"/>
        </w:rPr>
        <w:t>Doplňkové informace:</w:t>
      </w:r>
    </w:p>
    <w:p w14:paraId="2028BAF1" w14:textId="77777777" w:rsidR="00C54FA2" w:rsidRPr="00456A0D" w:rsidRDefault="00C54FA2"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Charakter zastávky – například „bezbariérová zastávka“ apod.</w:t>
      </w:r>
    </w:p>
    <w:p w14:paraId="559866FF" w14:textId="77777777" w:rsidR="00C54FA2" w:rsidRPr="00456A0D" w:rsidRDefault="00C54FA2"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Návaznost na železniční linku</w:t>
      </w:r>
    </w:p>
    <w:p w14:paraId="52B42E5C" w14:textId="77777777" w:rsidR="00C54FA2" w:rsidRPr="00456A0D" w:rsidRDefault="00C54FA2" w:rsidP="000F0CEA">
      <w:pPr>
        <w:pStyle w:val="Odstavecseseznamem"/>
        <w:numPr>
          <w:ilvl w:val="0"/>
          <w:numId w:val="5"/>
        </w:numPr>
        <w:spacing w:before="120" w:after="0" w:line="360" w:lineRule="auto"/>
        <w:ind w:left="714" w:hanging="357"/>
        <w:jc w:val="both"/>
        <w:rPr>
          <w:rFonts w:cs="Arial"/>
          <w:shd w:val="clear" w:color="auto" w:fill="FFFFFF"/>
        </w:rPr>
      </w:pPr>
      <w:r w:rsidRPr="00456A0D">
        <w:rPr>
          <w:rFonts w:cs="Arial"/>
          <w:shd w:val="clear" w:color="auto" w:fill="FFFFFF"/>
        </w:rPr>
        <w:t>Návaznost na jiný spoj</w:t>
      </w:r>
    </w:p>
    <w:p w14:paraId="65636493" w14:textId="77777777" w:rsidR="00C54FA2" w:rsidRPr="00456A0D" w:rsidRDefault="00C54FA2" w:rsidP="000F0CEA">
      <w:pPr>
        <w:spacing w:after="120" w:line="360" w:lineRule="auto"/>
        <w:ind w:left="357"/>
        <w:jc w:val="both"/>
        <w:rPr>
          <w:rFonts w:ascii="Arial" w:hAnsi="Arial" w:cs="Arial"/>
          <w:shd w:val="clear" w:color="auto" w:fill="FFFFFF"/>
        </w:rPr>
      </w:pPr>
      <w:r w:rsidRPr="00456A0D">
        <w:rPr>
          <w:rFonts w:ascii="Arial" w:hAnsi="Arial" w:cs="Arial"/>
          <w:shd w:val="clear" w:color="auto" w:fill="FFFFFF"/>
        </w:rPr>
        <w:t>Rozsah doplňkových informací upřesňuje objednatel.</w:t>
      </w:r>
    </w:p>
    <w:p w14:paraId="31163D7C" w14:textId="77777777" w:rsidR="00C54FA2" w:rsidRPr="0099084D" w:rsidRDefault="00C54FA2" w:rsidP="000F0CEA">
      <w:pPr>
        <w:spacing w:before="120" w:after="120" w:line="360" w:lineRule="auto"/>
        <w:jc w:val="both"/>
        <w:rPr>
          <w:rFonts w:ascii="Arial" w:hAnsi="Arial" w:cs="Arial"/>
          <w:b/>
          <w:shd w:val="clear" w:color="auto" w:fill="FFFFFF"/>
        </w:rPr>
      </w:pPr>
      <w:r w:rsidRPr="0099084D">
        <w:rPr>
          <w:rFonts w:ascii="Arial" w:hAnsi="Arial" w:cs="Arial"/>
          <w:b/>
          <w:shd w:val="clear" w:color="auto" w:fill="FFFFFF"/>
        </w:rPr>
        <w:t>Požadavky na akustický informační systém jsou následující:</w:t>
      </w:r>
    </w:p>
    <w:p w14:paraId="3D418EF8" w14:textId="678771FD" w:rsidR="00C54FA2" w:rsidRPr="00456A0D" w:rsidRDefault="00436B44" w:rsidP="000F0CEA">
      <w:pPr>
        <w:pStyle w:val="Odstavecseseznamem"/>
        <w:numPr>
          <w:ilvl w:val="0"/>
          <w:numId w:val="5"/>
        </w:numPr>
        <w:spacing w:before="120" w:after="120" w:line="360" w:lineRule="auto"/>
        <w:jc w:val="both"/>
        <w:rPr>
          <w:rFonts w:cs="Arial"/>
          <w:shd w:val="clear" w:color="auto" w:fill="FFFFFF"/>
        </w:rPr>
      </w:pPr>
      <w:r>
        <w:rPr>
          <w:rFonts w:cs="Arial"/>
          <w:shd w:val="clear" w:color="auto" w:fill="FFFFFF"/>
        </w:rPr>
        <w:t>K</w:t>
      </w:r>
      <w:r w:rsidRPr="00456A0D">
        <w:rPr>
          <w:rFonts w:cs="Arial"/>
          <w:shd w:val="clear" w:color="auto" w:fill="FFFFFF"/>
        </w:rPr>
        <w:t xml:space="preserve">apacita </w:t>
      </w:r>
      <w:r w:rsidR="00C54FA2" w:rsidRPr="00456A0D">
        <w:rPr>
          <w:rFonts w:cs="Arial"/>
          <w:shd w:val="clear" w:color="auto" w:fill="FFFFFF"/>
        </w:rPr>
        <w:t xml:space="preserve">paměti </w:t>
      </w:r>
      <w:bookmarkStart w:id="88" w:name="_Hlk62405473"/>
      <w:r>
        <w:t>min. 200 MB</w:t>
      </w:r>
      <w:r w:rsidRPr="00456A0D">
        <w:rPr>
          <w:rFonts w:cs="Arial"/>
          <w:shd w:val="clear" w:color="auto" w:fill="FFFFFF"/>
        </w:rPr>
        <w:t xml:space="preserve"> </w:t>
      </w:r>
      <w:bookmarkEnd w:id="88"/>
      <w:r w:rsidR="00C54FA2" w:rsidRPr="00456A0D">
        <w:rPr>
          <w:rFonts w:cs="Arial"/>
          <w:shd w:val="clear" w:color="auto" w:fill="FFFFFF"/>
        </w:rPr>
        <w:t>pro nahrávky ve formátu mp2/mp3</w:t>
      </w:r>
    </w:p>
    <w:p w14:paraId="1716A087" w14:textId="77777777" w:rsidR="00C54FA2" w:rsidRPr="00456A0D" w:rsidRDefault="00C54FA2"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Možnost vkládání nahrávek při mimořádných událostech (objížďky apod.)</w:t>
      </w:r>
    </w:p>
    <w:p w14:paraId="5A192C1D" w14:textId="77777777" w:rsidR="00C54FA2" w:rsidRPr="00456A0D" w:rsidRDefault="00C54FA2"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Možnost vyhlašování kombinovaného hlášení ve více jazycích (minimálně německy a anglicky)</w:t>
      </w:r>
    </w:p>
    <w:p w14:paraId="12BE42E8" w14:textId="77777777" w:rsidR="00C54FA2" w:rsidRPr="00456A0D" w:rsidRDefault="00C54FA2" w:rsidP="000F0CEA">
      <w:pPr>
        <w:pStyle w:val="Odstavecseseznamem"/>
        <w:numPr>
          <w:ilvl w:val="1"/>
          <w:numId w:val="5"/>
        </w:numPr>
        <w:spacing w:before="120" w:after="120" w:line="360" w:lineRule="auto"/>
        <w:jc w:val="both"/>
        <w:rPr>
          <w:rFonts w:cs="Arial"/>
          <w:shd w:val="clear" w:color="auto" w:fill="FFFFFF"/>
        </w:rPr>
      </w:pPr>
      <w:r w:rsidRPr="00456A0D">
        <w:rPr>
          <w:rFonts w:cs="Arial"/>
          <w:shd w:val="clear" w:color="auto" w:fill="FFFFFF"/>
        </w:rPr>
        <w:t>Může být integrován do palubního systému</w:t>
      </w:r>
    </w:p>
    <w:p w14:paraId="2819871D" w14:textId="0FF1368F" w:rsidR="00C54FA2" w:rsidRPr="00456A0D" w:rsidRDefault="00C54FA2"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Denní/noční hlasitost</w:t>
      </w:r>
      <w:r w:rsidR="00696A78">
        <w:rPr>
          <w:rFonts w:cs="Arial"/>
          <w:shd w:val="clear" w:color="auto" w:fill="FFFFFF"/>
        </w:rPr>
        <w:t>, kdy úprava hlasitosti musí umožňovat nastavení doby od kdy do kdy bude nastaven noční režim a umožnit dopravci upravit hlasitost</w:t>
      </w:r>
    </w:p>
    <w:p w14:paraId="76612C4A" w14:textId="77777777" w:rsidR="00C54FA2" w:rsidRPr="00456A0D" w:rsidRDefault="00C54FA2"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Automatické vyhlašování zastávky na základě zjišťování polohy pomocí GPS, bez nutnosti zásahu řidiče </w:t>
      </w:r>
    </w:p>
    <w:p w14:paraId="08ECFB09" w14:textId="77777777" w:rsidR="00C54FA2" w:rsidRPr="00456A0D" w:rsidRDefault="00C54FA2"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Musí umožnit prioritně přímý vstup hovoru z dispečinku a on-line vstup pro sdělení informací cestujícím v případě mimořádností v dopravě, či pro hlášení zastávek řidičem. </w:t>
      </w:r>
    </w:p>
    <w:p w14:paraId="06674E55" w14:textId="15C45A63" w:rsidR="00C54FA2" w:rsidRPr="00456A0D" w:rsidRDefault="00C54FA2" w:rsidP="000F0CEA">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lastRenderedPageBreak/>
        <w:t>Strukturu hlášených informací a přesný obsah hlášení stanovuje po dohodě s dopravcem objednatel. Využití systému k reklamnímu hlášení podléhá schválení objednatele. Objednatel může vyžadovat na vybraných spojích nebo ve vybraném období hlášení o změnách jízdních řádů, příp. jiné důležité informace spjaté s</w:t>
      </w:r>
      <w:r w:rsidR="00F80E75">
        <w:rPr>
          <w:rFonts w:ascii="Arial" w:hAnsi="Arial" w:cs="Arial"/>
          <w:shd w:val="clear" w:color="auto" w:fill="FFFFFF"/>
        </w:rPr>
        <w:t xml:space="preserve"> IDS </w:t>
      </w:r>
      <w:r w:rsidRPr="00456A0D">
        <w:rPr>
          <w:rFonts w:ascii="Arial" w:hAnsi="Arial" w:cs="Arial"/>
          <w:shd w:val="clear" w:color="auto" w:fill="FFFFFF"/>
        </w:rPr>
        <w:t>VDV.</w:t>
      </w:r>
    </w:p>
    <w:p w14:paraId="1C8914BC" w14:textId="5C51052A" w:rsidR="00267E3D" w:rsidRPr="00515B7C" w:rsidRDefault="00267E3D" w:rsidP="000F0CEA">
      <w:pPr>
        <w:pStyle w:val="Nadpis3"/>
        <w:rPr>
          <w:rFonts w:ascii="Arial" w:hAnsi="Arial" w:cs="Arial"/>
          <w:color w:val="auto"/>
        </w:rPr>
      </w:pPr>
      <w:bookmarkStart w:id="89" w:name="_Toc6386402"/>
      <w:bookmarkStart w:id="90" w:name="_Toc130805798"/>
      <w:r w:rsidRPr="00515B7C">
        <w:rPr>
          <w:rFonts w:ascii="Arial" w:hAnsi="Arial" w:cs="Arial"/>
          <w:color w:val="auto"/>
        </w:rPr>
        <w:t>Signalizační zařízení uvnitř vozidla</w:t>
      </w:r>
      <w:bookmarkEnd w:id="89"/>
      <w:bookmarkEnd w:id="90"/>
    </w:p>
    <w:p w14:paraId="51ED27AB" w14:textId="77777777" w:rsidR="00267E3D" w:rsidRPr="00456A0D" w:rsidRDefault="00267E3D" w:rsidP="000F0CEA">
      <w:pPr>
        <w:spacing w:before="120" w:after="120" w:line="360" w:lineRule="auto"/>
        <w:ind w:firstLine="284"/>
        <w:jc w:val="both"/>
        <w:rPr>
          <w:rFonts w:ascii="Arial" w:hAnsi="Arial" w:cs="Arial"/>
        </w:rPr>
      </w:pPr>
      <w:r w:rsidRPr="00456A0D">
        <w:rPr>
          <w:rFonts w:ascii="Arial" w:hAnsi="Arial" w:cs="Arial"/>
        </w:rPr>
        <w:t xml:space="preserve">Ve vozidle musí být </w:t>
      </w:r>
      <w:r w:rsidRPr="00456A0D">
        <w:rPr>
          <w:rFonts w:ascii="Arial" w:hAnsi="Arial" w:cs="Arial"/>
          <w:shd w:val="clear" w:color="auto" w:fill="FFFFFF"/>
        </w:rPr>
        <w:t>umístěno</w:t>
      </w:r>
      <w:r w:rsidRPr="00456A0D">
        <w:rPr>
          <w:rFonts w:ascii="Arial" w:hAnsi="Arial" w:cs="Arial"/>
        </w:rPr>
        <w:t xml:space="preserve"> elektronické signalizační zařízení, kterým cestující může v případě potřeby upozornit na:</w:t>
      </w:r>
    </w:p>
    <w:p w14:paraId="1217ADE1" w14:textId="77777777" w:rsidR="00267E3D" w:rsidRPr="00456A0D" w:rsidRDefault="00267E3D"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Výstup s kočárkem, nebo invalidním vozíkem</w:t>
      </w:r>
    </w:p>
    <w:p w14:paraId="317653A7" w14:textId="77777777" w:rsidR="00267E3D" w:rsidRPr="00456A0D" w:rsidRDefault="00267E3D"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Výstup osoby se sníženou schopností pohybu a orientace</w:t>
      </w:r>
    </w:p>
    <w:p w14:paraId="2373E903" w14:textId="77777777" w:rsidR="00267E3D" w:rsidRPr="00456A0D" w:rsidRDefault="00267E3D"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Jiné nebezpečí</w:t>
      </w:r>
    </w:p>
    <w:p w14:paraId="30BEEC89" w14:textId="77777777" w:rsidR="00267E3D" w:rsidRPr="00456A0D" w:rsidRDefault="00267E3D" w:rsidP="000F0CEA">
      <w:pPr>
        <w:spacing w:before="120" w:after="120" w:line="360" w:lineRule="auto"/>
        <w:ind w:firstLine="284"/>
        <w:jc w:val="both"/>
        <w:rPr>
          <w:rFonts w:ascii="Arial" w:hAnsi="Arial" w:cs="Arial"/>
        </w:rPr>
      </w:pPr>
      <w:r w:rsidRPr="00456A0D">
        <w:rPr>
          <w:rFonts w:ascii="Arial" w:hAnsi="Arial" w:cs="Arial"/>
        </w:rPr>
        <w:t xml:space="preserve">Signalizační tlačítka pro výstup osob se sníženou schopností pohybu a orientace, či výstup s kočárkem nebo invalidním vozíkem musí být umístěna v blízkosti sedadel vyhrazených pro osoby se sníženou schopností pohybu a orientace a místa pro invalidní vozík nebo kočárek, a to max. ve výši do 140 cm od podlahy. </w:t>
      </w:r>
    </w:p>
    <w:p w14:paraId="27851272" w14:textId="2229F9B2" w:rsidR="00267E3D" w:rsidRPr="00515B7C" w:rsidRDefault="00267E3D" w:rsidP="000F0CEA">
      <w:pPr>
        <w:pStyle w:val="Nadpis2"/>
        <w:rPr>
          <w:rFonts w:ascii="Arial" w:hAnsi="Arial" w:cs="Arial"/>
          <w:color w:val="auto"/>
        </w:rPr>
      </w:pPr>
      <w:bookmarkStart w:id="91" w:name="_Ref531858982"/>
      <w:bookmarkStart w:id="92" w:name="_Toc6386403"/>
      <w:bookmarkStart w:id="93" w:name="_Toc130805799"/>
      <w:r w:rsidRPr="00515B7C">
        <w:rPr>
          <w:rFonts w:ascii="Arial" w:hAnsi="Arial" w:cs="Arial"/>
          <w:color w:val="auto"/>
        </w:rPr>
        <w:t>Informační vitríny a informační materiály ve vozidle</w:t>
      </w:r>
      <w:bookmarkEnd w:id="91"/>
      <w:bookmarkEnd w:id="92"/>
      <w:bookmarkEnd w:id="93"/>
    </w:p>
    <w:p w14:paraId="4DD9FD5E" w14:textId="58BB9059" w:rsidR="00267E3D" w:rsidRPr="00456A0D" w:rsidRDefault="00267E3D" w:rsidP="000F0CEA">
      <w:pPr>
        <w:spacing w:before="120" w:after="120" w:line="360" w:lineRule="auto"/>
        <w:ind w:firstLine="284"/>
        <w:jc w:val="both"/>
        <w:rPr>
          <w:rFonts w:ascii="Arial" w:hAnsi="Arial" w:cs="Arial"/>
        </w:rPr>
      </w:pPr>
      <w:r w:rsidRPr="00456A0D">
        <w:rPr>
          <w:rFonts w:ascii="Arial" w:hAnsi="Arial" w:cs="Arial"/>
        </w:rPr>
        <w:t xml:space="preserve">Každé vozidlo bude vybaveno alespoň jednou informační vitrínou pro sadu informačních materiálů umožňující umístění alespoň 2 listů ve formátu A3 na šířku. </w:t>
      </w:r>
      <w:r w:rsidR="00CA0627">
        <w:rPr>
          <w:rFonts w:ascii="Arial" w:hAnsi="Arial" w:cs="Arial"/>
        </w:rPr>
        <w:t>Pokud tato vitrína nebude dostačovat,</w:t>
      </w:r>
      <w:r w:rsidRPr="00456A0D">
        <w:rPr>
          <w:rFonts w:ascii="Arial" w:hAnsi="Arial" w:cs="Arial"/>
        </w:rPr>
        <w:t xml:space="preserve"> musí </w:t>
      </w:r>
      <w:r w:rsidR="00CA0627">
        <w:rPr>
          <w:rFonts w:ascii="Arial" w:hAnsi="Arial" w:cs="Arial"/>
        </w:rPr>
        <w:t>dopravce</w:t>
      </w:r>
      <w:r w:rsidR="006822F4">
        <w:rPr>
          <w:rFonts w:ascii="Arial" w:hAnsi="Arial" w:cs="Arial"/>
        </w:rPr>
        <w:t xml:space="preserve"> </w:t>
      </w:r>
      <w:r w:rsidRPr="00456A0D">
        <w:rPr>
          <w:rFonts w:ascii="Arial" w:hAnsi="Arial" w:cs="Arial"/>
        </w:rPr>
        <w:t>umožnit umístění alespoň 2 (dalších) listů ve formátu A3 na šířku v informačních vitrínách, případně na jiných vhodných plochách. Tato rozšířená sada obsahuje:</w:t>
      </w:r>
    </w:p>
    <w:p w14:paraId="3ED9D577" w14:textId="77777777" w:rsidR="00267E3D" w:rsidRPr="00456A0D" w:rsidRDefault="00267E3D"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Aktuální informace o změnách v dopravě, jako např. změny jízdních řádů, uzavírky, výluky</w:t>
      </w:r>
    </w:p>
    <w:p w14:paraId="45DF19A9" w14:textId="52C831D7" w:rsidR="00267E3D" w:rsidRPr="00456A0D" w:rsidRDefault="00267E3D"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Výňatek ze sítě linek </w:t>
      </w:r>
      <w:r w:rsidR="008B0737">
        <w:rPr>
          <w:rFonts w:cs="Arial"/>
          <w:shd w:val="clear" w:color="auto" w:fill="FFFFFF"/>
        </w:rPr>
        <w:t xml:space="preserve">IDS </w:t>
      </w:r>
      <w:r w:rsidRPr="00456A0D">
        <w:rPr>
          <w:rFonts w:cs="Arial"/>
          <w:shd w:val="clear" w:color="auto" w:fill="FFFFFF"/>
        </w:rPr>
        <w:t>VDV</w:t>
      </w:r>
    </w:p>
    <w:p w14:paraId="1AE843A9" w14:textId="53F6FBC6" w:rsidR="00267E3D" w:rsidRPr="00456A0D" w:rsidRDefault="00267E3D"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Informace o tarifních nabídkách </w:t>
      </w:r>
      <w:r w:rsidR="008B0737">
        <w:rPr>
          <w:rFonts w:cs="Arial"/>
          <w:shd w:val="clear" w:color="auto" w:fill="FFFFFF"/>
        </w:rPr>
        <w:t xml:space="preserve">IDS </w:t>
      </w:r>
      <w:r w:rsidRPr="00456A0D">
        <w:rPr>
          <w:rFonts w:cs="Arial"/>
          <w:shd w:val="clear" w:color="auto" w:fill="FFFFFF"/>
        </w:rPr>
        <w:t>VDV</w:t>
      </w:r>
    </w:p>
    <w:p w14:paraId="5B786703" w14:textId="5E1835D8" w:rsidR="00267E3D" w:rsidRPr="00456A0D" w:rsidRDefault="00267E3D"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Další dohodnuté materiály propagující veřejnou dopravu, </w:t>
      </w:r>
      <w:r w:rsidR="008B0737">
        <w:rPr>
          <w:rFonts w:cs="Arial"/>
          <w:shd w:val="clear" w:color="auto" w:fill="FFFFFF"/>
        </w:rPr>
        <w:t xml:space="preserve">IDS </w:t>
      </w:r>
      <w:r w:rsidRPr="00456A0D">
        <w:rPr>
          <w:rFonts w:cs="Arial"/>
          <w:shd w:val="clear" w:color="auto" w:fill="FFFFFF"/>
        </w:rPr>
        <w:t>VDV, případně další akce Kraje Vysočina</w:t>
      </w:r>
    </w:p>
    <w:p w14:paraId="3514B5E8" w14:textId="77777777" w:rsidR="00267E3D" w:rsidRPr="00456A0D" w:rsidRDefault="00267E3D"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Případná komerční sdělení, která dodá objednatel</w:t>
      </w:r>
    </w:p>
    <w:p w14:paraId="76935A9F" w14:textId="77777777" w:rsidR="00267E3D" w:rsidRPr="00456A0D" w:rsidRDefault="00267E3D" w:rsidP="000F0CEA">
      <w:pPr>
        <w:spacing w:before="120" w:after="120" w:line="360" w:lineRule="auto"/>
        <w:ind w:firstLine="284"/>
        <w:jc w:val="both"/>
        <w:rPr>
          <w:rFonts w:ascii="Arial" w:hAnsi="Arial" w:cs="Arial"/>
        </w:rPr>
      </w:pPr>
      <w:r w:rsidRPr="00456A0D">
        <w:rPr>
          <w:rFonts w:ascii="Arial" w:hAnsi="Arial" w:cs="Arial"/>
        </w:rPr>
        <w:t>Dopravce zajistí, aby tato sada informací byla vždy aktuální.</w:t>
      </w:r>
    </w:p>
    <w:p w14:paraId="0E0881B2" w14:textId="3E77758F" w:rsidR="00267E3D" w:rsidRPr="00456A0D" w:rsidRDefault="00267E3D" w:rsidP="000F0CEA">
      <w:pPr>
        <w:spacing w:before="120" w:after="120" w:line="360" w:lineRule="auto"/>
        <w:ind w:firstLine="284"/>
        <w:jc w:val="both"/>
        <w:rPr>
          <w:rFonts w:ascii="Arial" w:hAnsi="Arial" w:cs="Arial"/>
        </w:rPr>
      </w:pPr>
      <w:r w:rsidRPr="00456A0D">
        <w:rPr>
          <w:rFonts w:ascii="Arial" w:hAnsi="Arial" w:cs="Arial"/>
        </w:rPr>
        <w:t xml:space="preserve">Dopravce je oprávněn zveřejňovat vlastní komerční sdělení pouze se souhlasem objednatele. </w:t>
      </w:r>
      <w:r w:rsidR="00FE2B43">
        <w:rPr>
          <w:rFonts w:ascii="Arial" w:hAnsi="Arial" w:cs="Arial"/>
        </w:rPr>
        <w:t>Toto se týká veškeré reklamy umisťované ve vozidle i vně vozidla, vyjma zadního čela vozidla, kde nesmí dojít k zakrytí elektronického panelu vnějšího zadního s číslem linky</w:t>
      </w:r>
      <w:r w:rsidR="00BB4DA5">
        <w:rPr>
          <w:rStyle w:val="Znakapoznpodarou"/>
          <w:rFonts w:ascii="Arial" w:hAnsi="Arial" w:cs="Arial"/>
        </w:rPr>
        <w:footnoteReference w:id="12"/>
      </w:r>
    </w:p>
    <w:p w14:paraId="77644DEC" w14:textId="663CECC1" w:rsidR="00267E3D" w:rsidRPr="00456A0D" w:rsidRDefault="00267E3D" w:rsidP="000F0CEA">
      <w:pPr>
        <w:spacing w:before="120" w:after="120" w:line="360" w:lineRule="auto"/>
        <w:ind w:firstLine="284"/>
        <w:jc w:val="both"/>
        <w:rPr>
          <w:rFonts w:ascii="Arial" w:hAnsi="Arial" w:cs="Arial"/>
        </w:rPr>
      </w:pPr>
      <w:r w:rsidRPr="00456A0D">
        <w:rPr>
          <w:rFonts w:ascii="Arial" w:hAnsi="Arial" w:cs="Arial"/>
        </w:rPr>
        <w:lastRenderedPageBreak/>
        <w:t xml:space="preserve">Dopravce je povinen umístit ve vozidle na viditelném a pro cestující snadno dostupném místě pevnou schránku na letáky. Doporučené umístění schránky je v prostoru pro kočárky a invalidní vozíky. Do schránky musí být možné umísťovat letáky alespoň o formátu DL (1/3 delší strany formátu A4). Schránka na letáky bude označena logem </w:t>
      </w:r>
      <w:r w:rsidR="00946ABE">
        <w:rPr>
          <w:rFonts w:ascii="Arial" w:hAnsi="Arial" w:cs="Arial"/>
        </w:rPr>
        <w:t xml:space="preserve">IDS </w:t>
      </w:r>
      <w:r w:rsidRPr="00456A0D">
        <w:rPr>
          <w:rFonts w:ascii="Arial" w:hAnsi="Arial" w:cs="Arial"/>
        </w:rPr>
        <w:t>VDV.</w:t>
      </w:r>
    </w:p>
    <w:p w14:paraId="768D7168" w14:textId="1DE26D80" w:rsidR="00267E3D" w:rsidRPr="00515B7C" w:rsidRDefault="00267E3D" w:rsidP="000F0CEA">
      <w:pPr>
        <w:pStyle w:val="Nadpis2"/>
        <w:rPr>
          <w:rFonts w:ascii="Arial" w:hAnsi="Arial" w:cs="Arial"/>
          <w:color w:val="auto"/>
        </w:rPr>
      </w:pPr>
      <w:bookmarkStart w:id="94" w:name="_Toc6386404"/>
      <w:bookmarkStart w:id="95" w:name="_Toc130805800"/>
      <w:r w:rsidRPr="00515B7C">
        <w:rPr>
          <w:rFonts w:ascii="Arial" w:hAnsi="Arial" w:cs="Arial"/>
          <w:color w:val="auto"/>
        </w:rPr>
        <w:t>Vnější vzhled vozidel</w:t>
      </w:r>
      <w:bookmarkEnd w:id="94"/>
      <w:bookmarkEnd w:id="95"/>
    </w:p>
    <w:p w14:paraId="2B449499" w14:textId="44E22256" w:rsidR="00267E3D" w:rsidRDefault="00267E3D" w:rsidP="000F0CEA">
      <w:pPr>
        <w:spacing w:before="120" w:after="120" w:line="360" w:lineRule="auto"/>
        <w:ind w:firstLine="284"/>
        <w:jc w:val="both"/>
        <w:rPr>
          <w:rFonts w:ascii="Arial" w:eastAsia="Calibri" w:hAnsi="Arial" w:cs="Arial"/>
          <w:lang w:eastAsia="cs-CZ"/>
        </w:rPr>
      </w:pPr>
      <w:r w:rsidRPr="00456A0D">
        <w:rPr>
          <w:rFonts w:ascii="Arial" w:eastAsia="Calibri" w:hAnsi="Arial" w:cs="Arial"/>
          <w:lang w:eastAsia="cs-CZ"/>
        </w:rPr>
        <w:t xml:space="preserve">Vnější vzhled vozidel zajišťujících plnění </w:t>
      </w:r>
      <w:r w:rsidR="00245D1E">
        <w:rPr>
          <w:rFonts w:ascii="Arial" w:eastAsia="Calibri" w:hAnsi="Arial" w:cs="Arial"/>
          <w:lang w:eastAsia="cs-CZ"/>
        </w:rPr>
        <w:t>s</w:t>
      </w:r>
      <w:r w:rsidR="00245D1E" w:rsidRPr="00456A0D">
        <w:rPr>
          <w:rFonts w:ascii="Arial" w:eastAsia="Calibri" w:hAnsi="Arial" w:cs="Arial"/>
          <w:lang w:eastAsia="cs-CZ"/>
        </w:rPr>
        <w:t xml:space="preserve">mlouvy </w:t>
      </w:r>
      <w:r w:rsidRPr="00456A0D">
        <w:rPr>
          <w:rFonts w:ascii="Arial" w:eastAsia="Calibri" w:hAnsi="Arial" w:cs="Arial"/>
          <w:lang w:eastAsia="cs-CZ"/>
        </w:rPr>
        <w:t>musí být zabezpečen následujícími způsoby:</w:t>
      </w:r>
    </w:p>
    <w:p w14:paraId="4C440599" w14:textId="77777777" w:rsidR="00267E3D" w:rsidRPr="00456A0D" w:rsidRDefault="00267E3D" w:rsidP="000F0CEA">
      <w:pPr>
        <w:pStyle w:val="Odstavecseseznamem"/>
        <w:numPr>
          <w:ilvl w:val="0"/>
          <w:numId w:val="10"/>
        </w:numPr>
        <w:spacing w:before="120" w:after="120" w:line="360" w:lineRule="auto"/>
        <w:jc w:val="both"/>
        <w:rPr>
          <w:rFonts w:eastAsia="Calibri" w:cs="Arial"/>
          <w:b/>
          <w:lang w:eastAsia="cs-CZ"/>
        </w:rPr>
      </w:pPr>
      <w:r w:rsidRPr="00456A0D">
        <w:rPr>
          <w:rFonts w:eastAsia="Calibri" w:cs="Arial"/>
          <w:b/>
          <w:lang w:eastAsia="cs-CZ"/>
        </w:rPr>
        <w:t>Nová vozidla</w:t>
      </w:r>
    </w:p>
    <w:p w14:paraId="68978D7B" w14:textId="1EEC1C5C" w:rsidR="00267E3D" w:rsidRPr="00456A0D" w:rsidRDefault="00267E3D" w:rsidP="000F0CEA">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Grafická úprava vzhledu vnějších ploch vozidel a jejich barevné provedení musí být provedeno v souladu s Grafickým manuálem </w:t>
      </w:r>
      <w:r w:rsidR="00280A06">
        <w:rPr>
          <w:rFonts w:ascii="Arial" w:eastAsia="Calibri" w:hAnsi="Arial" w:cs="Arial"/>
          <w:bCs/>
        </w:rPr>
        <w:t xml:space="preserve">Integrovaného dopravního systému </w:t>
      </w:r>
      <w:r w:rsidRPr="00456A0D">
        <w:rPr>
          <w:rFonts w:ascii="Arial" w:eastAsia="Calibri" w:hAnsi="Arial" w:cs="Arial"/>
          <w:bCs/>
        </w:rPr>
        <w:t>Veřejné dopravy Vysočiny</w:t>
      </w:r>
      <w:r w:rsidRPr="00456A0D">
        <w:rPr>
          <w:rStyle w:val="Znakapoznpodarou"/>
          <w:rFonts w:ascii="Arial" w:eastAsia="Calibri" w:hAnsi="Arial" w:cs="Arial"/>
          <w:bCs/>
        </w:rPr>
        <w:footnoteReference w:id="13"/>
      </w:r>
      <w:r w:rsidRPr="00456A0D">
        <w:rPr>
          <w:rFonts w:ascii="Arial" w:eastAsia="Calibri" w:hAnsi="Arial" w:cs="Arial"/>
          <w:bCs/>
        </w:rPr>
        <w:t>.</w:t>
      </w:r>
    </w:p>
    <w:p w14:paraId="191B9741" w14:textId="77777777" w:rsidR="00267E3D" w:rsidRPr="00456A0D" w:rsidRDefault="00267E3D" w:rsidP="000F0CEA">
      <w:pPr>
        <w:pStyle w:val="Odstavecseseznamem"/>
        <w:numPr>
          <w:ilvl w:val="0"/>
          <w:numId w:val="11"/>
        </w:numPr>
        <w:spacing w:after="120" w:line="360" w:lineRule="auto"/>
        <w:jc w:val="both"/>
        <w:rPr>
          <w:rFonts w:eastAsia="Calibri" w:cs="Arial"/>
          <w:b/>
          <w:bCs/>
        </w:rPr>
      </w:pPr>
      <w:r w:rsidRPr="00456A0D">
        <w:rPr>
          <w:rFonts w:eastAsia="Calibri" w:cs="Arial"/>
          <w:b/>
          <w:bCs/>
        </w:rPr>
        <w:t>Starší vozidla</w:t>
      </w:r>
    </w:p>
    <w:p w14:paraId="52865DD9" w14:textId="1F903B28" w:rsidR="00267E3D" w:rsidRPr="00456A0D" w:rsidRDefault="00267E3D" w:rsidP="000F0CEA">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Základní prvky označení vnějších ploch vozidel a jejich barevné provedení musí být provedeno v souladu s Grafickým manuálem </w:t>
      </w:r>
      <w:r w:rsidR="00280A06">
        <w:rPr>
          <w:rFonts w:ascii="Arial" w:eastAsia="Calibri" w:hAnsi="Arial" w:cs="Arial"/>
          <w:bCs/>
        </w:rPr>
        <w:t xml:space="preserve">Integrovaného dopravního systému </w:t>
      </w:r>
      <w:r w:rsidRPr="00456A0D">
        <w:rPr>
          <w:rFonts w:ascii="Arial" w:eastAsia="Calibri" w:hAnsi="Arial" w:cs="Arial"/>
          <w:bCs/>
        </w:rPr>
        <w:t>Veřejné dopravy Vysočiny.</w:t>
      </w:r>
    </w:p>
    <w:p w14:paraId="07CB2161" w14:textId="77777777" w:rsidR="00267E3D" w:rsidRPr="00456A0D" w:rsidRDefault="00267E3D" w:rsidP="000F0CEA">
      <w:pPr>
        <w:spacing w:before="360" w:after="60" w:line="360" w:lineRule="auto"/>
        <w:jc w:val="both"/>
        <w:rPr>
          <w:rFonts w:ascii="Arial" w:eastAsia="Calibri" w:hAnsi="Arial" w:cs="Arial"/>
          <w:lang w:eastAsia="cs-CZ"/>
        </w:rPr>
      </w:pPr>
      <w:r w:rsidRPr="00456A0D">
        <w:rPr>
          <w:rFonts w:ascii="Arial" w:eastAsia="Calibri" w:hAnsi="Arial" w:cs="Arial"/>
          <w:lang w:eastAsia="cs-CZ"/>
        </w:rPr>
        <w:t>Základní označení vozidel je dále doplněno označením:</w:t>
      </w:r>
    </w:p>
    <w:p w14:paraId="16CC4E06" w14:textId="3B4E2201" w:rsidR="00267E3D" w:rsidRPr="00F22348" w:rsidRDefault="00267E3D" w:rsidP="000F0CEA">
      <w:pPr>
        <w:numPr>
          <w:ilvl w:val="0"/>
          <w:numId w:val="9"/>
        </w:numPr>
        <w:spacing w:before="60" w:after="60" w:line="360" w:lineRule="auto"/>
        <w:ind w:left="714" w:hanging="357"/>
        <w:jc w:val="both"/>
        <w:rPr>
          <w:rFonts w:ascii="Arial" w:eastAsia="Calibri" w:hAnsi="Arial" w:cs="Arial"/>
          <w:lang w:eastAsia="cs-CZ"/>
        </w:rPr>
      </w:pPr>
      <w:r w:rsidRPr="00456A0D">
        <w:rPr>
          <w:rFonts w:ascii="Arial" w:eastAsia="Calibri" w:hAnsi="Arial" w:cs="Arial"/>
          <w:lang w:eastAsia="cs-CZ"/>
        </w:rPr>
        <w:t>Názvu dopravce (případně logo).</w:t>
      </w:r>
      <w:r w:rsidR="00673E36" w:rsidRPr="00456A0D">
        <w:rPr>
          <w:rFonts w:ascii="Arial" w:eastAsia="Calibri" w:hAnsi="Arial" w:cs="Arial"/>
          <w:lang w:eastAsia="cs-CZ"/>
        </w:rPr>
        <w:t xml:space="preserve"> </w:t>
      </w:r>
      <w:r w:rsidR="00541C97" w:rsidRPr="00F22348">
        <w:rPr>
          <w:rFonts w:ascii="Arial" w:eastAsia="Calibri" w:hAnsi="Arial" w:cs="Arial"/>
          <w:lang w:eastAsia="cs-CZ"/>
        </w:rPr>
        <w:t>Velikost názvu dopravce</w:t>
      </w:r>
      <w:r w:rsidR="00673E36" w:rsidRPr="00F22348">
        <w:rPr>
          <w:rFonts w:ascii="Arial" w:eastAsia="Calibri" w:hAnsi="Arial" w:cs="Arial"/>
          <w:lang w:eastAsia="cs-CZ"/>
        </w:rPr>
        <w:t xml:space="preserve"> je o maximálním rozměru t</w:t>
      </w:r>
      <w:r w:rsidR="004550C0" w:rsidRPr="00F22348">
        <w:rPr>
          <w:rFonts w:ascii="Arial" w:eastAsia="Calibri" w:hAnsi="Arial" w:cs="Arial"/>
          <w:lang w:eastAsia="cs-CZ"/>
        </w:rPr>
        <w:t>extového pole 4</w:t>
      </w:r>
      <w:r w:rsidR="00541C97" w:rsidRPr="00F22348">
        <w:rPr>
          <w:rFonts w:ascii="Arial" w:eastAsia="Calibri" w:hAnsi="Arial" w:cs="Arial"/>
          <w:lang w:eastAsia="cs-CZ"/>
        </w:rPr>
        <w:t>00 x 200 mm. Název dopravce bude umístěn v prostoru mezi kolem a předními dveřmi. Na stejném místě pak bude umístěno i na protějším boku vozidla</w:t>
      </w:r>
    </w:p>
    <w:p w14:paraId="36D9F01B" w14:textId="77777777" w:rsidR="00267E3D" w:rsidRPr="00456A0D" w:rsidRDefault="00267E3D" w:rsidP="000F0CEA">
      <w:pPr>
        <w:numPr>
          <w:ilvl w:val="0"/>
          <w:numId w:val="9"/>
        </w:numPr>
        <w:spacing w:before="60" w:after="60" w:line="360" w:lineRule="auto"/>
        <w:ind w:left="714" w:hanging="357"/>
        <w:jc w:val="both"/>
        <w:rPr>
          <w:rFonts w:ascii="Arial" w:eastAsia="Calibri" w:hAnsi="Arial" w:cs="Arial"/>
          <w:lang w:eastAsia="cs-CZ"/>
        </w:rPr>
      </w:pPr>
      <w:r w:rsidRPr="00456A0D">
        <w:rPr>
          <w:rFonts w:ascii="Arial" w:eastAsia="Calibri" w:hAnsi="Arial" w:cs="Arial"/>
          <w:lang w:eastAsia="cs-CZ"/>
        </w:rPr>
        <w:t>Mezinárodního symbolu přístupnosti</w:t>
      </w:r>
      <w:r w:rsidRPr="00456A0D">
        <w:rPr>
          <w:rStyle w:val="Znakapoznpodarou"/>
          <w:rFonts w:ascii="Arial" w:eastAsia="Calibri" w:hAnsi="Arial" w:cs="Arial"/>
          <w:lang w:eastAsia="cs-CZ"/>
        </w:rPr>
        <w:footnoteReference w:id="14"/>
      </w:r>
      <w:r w:rsidRPr="00456A0D">
        <w:rPr>
          <w:rFonts w:ascii="Arial" w:eastAsia="Calibri" w:hAnsi="Arial" w:cs="Arial"/>
          <w:lang w:eastAsia="cs-CZ"/>
        </w:rPr>
        <w:t xml:space="preserve"> a dalšími relevantními symboly – piktogramy.</w:t>
      </w:r>
    </w:p>
    <w:p w14:paraId="61DD10ED" w14:textId="156709B6" w:rsidR="00267E3D" w:rsidRPr="005C69F5" w:rsidRDefault="00267E3D" w:rsidP="000F0CEA">
      <w:pPr>
        <w:pStyle w:val="Nadpis2"/>
        <w:rPr>
          <w:rFonts w:ascii="Arial" w:hAnsi="Arial" w:cs="Arial"/>
          <w:color w:val="auto"/>
        </w:rPr>
      </w:pPr>
      <w:bookmarkStart w:id="96" w:name="_Toc6386405"/>
      <w:bookmarkStart w:id="97" w:name="_Toc130805801"/>
      <w:r w:rsidRPr="005C69F5">
        <w:rPr>
          <w:rFonts w:ascii="Arial" w:hAnsi="Arial" w:cs="Arial"/>
          <w:color w:val="auto"/>
        </w:rPr>
        <w:t>Informační piktogramy na vnější straně vozidla a uvnitř vozidla</w:t>
      </w:r>
      <w:bookmarkEnd w:id="96"/>
      <w:bookmarkEnd w:id="97"/>
    </w:p>
    <w:p w14:paraId="78DF3B1F" w14:textId="3AE9262E" w:rsidR="00267E3D" w:rsidRPr="005C69F5" w:rsidRDefault="00267E3D" w:rsidP="000F0CEA">
      <w:pPr>
        <w:pStyle w:val="Nadpis3"/>
        <w:rPr>
          <w:rFonts w:ascii="Arial" w:hAnsi="Arial" w:cs="Arial"/>
          <w:color w:val="auto"/>
        </w:rPr>
      </w:pPr>
      <w:bookmarkStart w:id="98" w:name="_Toc6386406"/>
      <w:bookmarkStart w:id="99" w:name="_Toc130805802"/>
      <w:r w:rsidRPr="005C69F5">
        <w:rPr>
          <w:rFonts w:ascii="Arial" w:hAnsi="Arial" w:cs="Arial"/>
          <w:color w:val="auto"/>
        </w:rPr>
        <w:t>Informační piktogramy na vnější straně vozidla</w:t>
      </w:r>
      <w:bookmarkEnd w:id="98"/>
      <w:bookmarkEnd w:id="99"/>
    </w:p>
    <w:p w14:paraId="26EC0B1A" w14:textId="77777777" w:rsidR="00267E3D" w:rsidRPr="00456A0D" w:rsidRDefault="00267E3D" w:rsidP="000F0CEA">
      <w:pPr>
        <w:spacing w:before="120" w:after="120" w:line="360" w:lineRule="auto"/>
        <w:ind w:firstLine="284"/>
        <w:jc w:val="both"/>
        <w:rPr>
          <w:rFonts w:ascii="Arial" w:eastAsia="Calibri" w:hAnsi="Arial" w:cs="Arial"/>
          <w:lang w:eastAsia="cs-CZ"/>
        </w:rPr>
      </w:pPr>
      <w:r w:rsidRPr="00456A0D">
        <w:rPr>
          <w:rFonts w:ascii="Arial" w:eastAsia="Calibri" w:hAnsi="Arial" w:cs="Arial"/>
          <w:lang w:eastAsia="cs-CZ"/>
        </w:rPr>
        <w:t>Každé vozidlo musí být na vnější straně označeno relevantními symboly – piktogramy, označujícími zejména:</w:t>
      </w:r>
    </w:p>
    <w:p w14:paraId="48729B38" w14:textId="77777777" w:rsidR="00267E3D" w:rsidRPr="00456A0D" w:rsidRDefault="00267E3D" w:rsidP="000F0CEA">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Dveře určené pro nástup s kočárkem</w:t>
      </w:r>
    </w:p>
    <w:p w14:paraId="6FB984B7" w14:textId="77777777" w:rsidR="00267E3D" w:rsidRPr="00456A0D" w:rsidRDefault="00267E3D" w:rsidP="000F0CEA">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 xml:space="preserve">Dveře určené pro nástup tělesně postižených osob na vozíčku nebo hůře pohyblivých osob (u nízkopodlažních vozidel) </w:t>
      </w:r>
    </w:p>
    <w:p w14:paraId="3B25445C" w14:textId="77777777" w:rsidR="00267E3D" w:rsidRPr="00456A0D" w:rsidRDefault="00267E3D" w:rsidP="000F0CEA">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Označení bezbariérového vozidla na pravé straně čela vozidla</w:t>
      </w:r>
      <w:r w:rsidRPr="00456A0D">
        <w:rPr>
          <w:rStyle w:val="Znakapoznpodarou"/>
          <w:rFonts w:ascii="Arial" w:eastAsia="Calibri" w:hAnsi="Arial" w:cs="Arial"/>
        </w:rPr>
        <w:footnoteReference w:id="15"/>
      </w:r>
      <w:r w:rsidRPr="00456A0D">
        <w:rPr>
          <w:rFonts w:ascii="Arial" w:eastAsia="Calibri" w:hAnsi="Arial" w:cs="Arial"/>
        </w:rPr>
        <w:t xml:space="preserve"> </w:t>
      </w:r>
    </w:p>
    <w:p w14:paraId="1FBC5C35" w14:textId="0E0FCA30" w:rsidR="00267E3D" w:rsidRPr="005C69F5" w:rsidRDefault="00267E3D" w:rsidP="000F0CEA">
      <w:pPr>
        <w:pStyle w:val="Nadpis3"/>
        <w:rPr>
          <w:rFonts w:ascii="Arial" w:hAnsi="Arial" w:cs="Arial"/>
          <w:color w:val="auto"/>
        </w:rPr>
      </w:pPr>
      <w:bookmarkStart w:id="100" w:name="_Toc6386407"/>
      <w:bookmarkStart w:id="101" w:name="_Toc130805803"/>
      <w:r w:rsidRPr="005C69F5">
        <w:rPr>
          <w:rFonts w:ascii="Arial" w:hAnsi="Arial" w:cs="Arial"/>
          <w:color w:val="auto"/>
        </w:rPr>
        <w:lastRenderedPageBreak/>
        <w:t>Informační piktogramy uvnitř vozidla</w:t>
      </w:r>
      <w:bookmarkEnd w:id="100"/>
      <w:bookmarkEnd w:id="101"/>
    </w:p>
    <w:p w14:paraId="182A2E7B" w14:textId="77777777" w:rsidR="00267E3D" w:rsidRPr="00456A0D" w:rsidRDefault="00267E3D" w:rsidP="000F0CEA">
      <w:pPr>
        <w:spacing w:before="120" w:after="120" w:line="360" w:lineRule="auto"/>
        <w:ind w:firstLine="284"/>
        <w:jc w:val="both"/>
        <w:rPr>
          <w:rFonts w:ascii="Arial" w:eastAsia="Calibri" w:hAnsi="Arial" w:cs="Arial"/>
          <w:lang w:eastAsia="cs-CZ"/>
        </w:rPr>
      </w:pPr>
      <w:r w:rsidRPr="00456A0D">
        <w:rPr>
          <w:rFonts w:ascii="Arial" w:eastAsia="Calibri" w:hAnsi="Arial" w:cs="Arial"/>
          <w:lang w:eastAsia="cs-CZ"/>
        </w:rPr>
        <w:t>Uvnitř každého vozidla musí být vyznačeny relevantní symboly – piktogramy, označující zejména:</w:t>
      </w:r>
    </w:p>
    <w:p w14:paraId="2545D444" w14:textId="77777777" w:rsidR="00267E3D" w:rsidRPr="00456A0D" w:rsidRDefault="00267E3D" w:rsidP="000F0CEA">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Sedadlo vyhrazené pro těhotné ženy a osoby tělesně hendikepované</w:t>
      </w:r>
    </w:p>
    <w:p w14:paraId="02ECF54C" w14:textId="77777777" w:rsidR="00267E3D" w:rsidRPr="00456A0D" w:rsidRDefault="00267E3D" w:rsidP="000F0CEA">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Místo pro invalidní vozík (u bezbariérově přístupných vozidel)</w:t>
      </w:r>
    </w:p>
    <w:p w14:paraId="578B07C0" w14:textId="77777777" w:rsidR="00267E3D" w:rsidRPr="00456A0D" w:rsidRDefault="00267E3D" w:rsidP="000F0CEA">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Místo pro kočárek</w:t>
      </w:r>
    </w:p>
    <w:p w14:paraId="0BB531DD" w14:textId="77777777" w:rsidR="00267E3D" w:rsidRPr="00456A0D" w:rsidRDefault="00267E3D" w:rsidP="000F0CEA">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Dále bude ve vozidle označeno (piktogramem, či jinou vhodnou vysvětlivkou) signalizační zařízení určené pro:</w:t>
      </w:r>
    </w:p>
    <w:p w14:paraId="41469EFC" w14:textId="77777777" w:rsidR="00267E3D" w:rsidRPr="00456A0D" w:rsidRDefault="00267E3D" w:rsidP="000F0CEA">
      <w:pPr>
        <w:numPr>
          <w:ilvl w:val="1"/>
          <w:numId w:val="8"/>
        </w:numPr>
        <w:spacing w:before="60" w:after="60" w:line="360" w:lineRule="auto"/>
        <w:jc w:val="both"/>
        <w:rPr>
          <w:rFonts w:ascii="Arial" w:eastAsia="Calibri" w:hAnsi="Arial" w:cs="Arial"/>
        </w:rPr>
      </w:pPr>
      <w:r w:rsidRPr="00456A0D">
        <w:rPr>
          <w:rFonts w:ascii="Arial" w:eastAsia="Calibri" w:hAnsi="Arial" w:cs="Arial"/>
        </w:rPr>
        <w:t>Výstup s kočárkem nebo invalidním vozíkem</w:t>
      </w:r>
    </w:p>
    <w:p w14:paraId="4D4E1020" w14:textId="77777777" w:rsidR="00267E3D" w:rsidRPr="00456A0D" w:rsidRDefault="00267E3D" w:rsidP="000F0CEA">
      <w:pPr>
        <w:numPr>
          <w:ilvl w:val="1"/>
          <w:numId w:val="8"/>
        </w:numPr>
        <w:spacing w:before="60" w:after="60" w:line="360" w:lineRule="auto"/>
        <w:jc w:val="both"/>
        <w:rPr>
          <w:rFonts w:ascii="Arial" w:eastAsia="Calibri" w:hAnsi="Arial" w:cs="Arial"/>
        </w:rPr>
      </w:pPr>
      <w:r w:rsidRPr="00456A0D">
        <w:rPr>
          <w:rFonts w:ascii="Arial" w:eastAsia="Calibri" w:hAnsi="Arial" w:cs="Arial"/>
        </w:rPr>
        <w:t>Výstup osoby se sníženou schopností pohybu a orientace</w:t>
      </w:r>
    </w:p>
    <w:p w14:paraId="46CD68A7" w14:textId="15860D8E" w:rsidR="00267E3D" w:rsidRPr="005C69F5" w:rsidRDefault="00267E3D" w:rsidP="000F0CEA">
      <w:pPr>
        <w:pStyle w:val="Nadpis3"/>
        <w:rPr>
          <w:rFonts w:ascii="Arial" w:hAnsi="Arial" w:cs="Arial"/>
          <w:color w:val="auto"/>
        </w:rPr>
      </w:pPr>
      <w:bookmarkStart w:id="102" w:name="_Toc6386408"/>
      <w:bookmarkStart w:id="103" w:name="_Toc130805804"/>
      <w:r w:rsidRPr="005C69F5">
        <w:rPr>
          <w:rFonts w:ascii="Arial" w:hAnsi="Arial" w:cs="Arial"/>
          <w:color w:val="auto"/>
        </w:rPr>
        <w:t>Příklady grafické podoby piktogramů</w:t>
      </w:r>
      <w:bookmarkEnd w:id="102"/>
      <w:bookmarkEnd w:id="103"/>
    </w:p>
    <w:p w14:paraId="1B29B2B2" w14:textId="6281445D" w:rsidR="005C69F5" w:rsidRDefault="00267E3D" w:rsidP="000F0CEA">
      <w:pPr>
        <w:spacing w:before="120" w:after="120" w:line="360" w:lineRule="auto"/>
        <w:ind w:firstLine="284"/>
        <w:jc w:val="both"/>
        <w:rPr>
          <w:rFonts w:ascii="Arial" w:eastAsia="Calibri" w:hAnsi="Arial" w:cs="Arial"/>
          <w:lang w:eastAsia="cs-CZ"/>
        </w:rPr>
      </w:pPr>
      <w:r w:rsidRPr="00456A0D">
        <w:rPr>
          <w:rFonts w:ascii="Arial" w:eastAsia="Calibri" w:hAnsi="Arial" w:cs="Arial"/>
          <w:lang w:eastAsia="cs-CZ"/>
        </w:rPr>
        <w:t>Příklady doporučené grafické podoby piktogramů jsou uvedeny na následujících obrázcích níže:</w:t>
      </w:r>
    </w:p>
    <w:p w14:paraId="6A9EE700" w14:textId="4AB2B18C" w:rsidR="00267E3D" w:rsidRPr="00456A0D" w:rsidRDefault="00267E3D" w:rsidP="000F0CEA">
      <w:pPr>
        <w:jc w:val="both"/>
        <w:rPr>
          <w:rFonts w:ascii="Arial" w:eastAsia="Calibri" w:hAnsi="Arial" w:cs="Arial"/>
          <w:i/>
        </w:rPr>
      </w:pPr>
      <w:r w:rsidRPr="00456A0D">
        <w:rPr>
          <w:rFonts w:ascii="Arial" w:eastAsia="Calibri" w:hAnsi="Arial" w:cs="Arial"/>
          <w:i/>
        </w:rPr>
        <w:t>Doporučené zobrazení označení místa pro kočárek</w:t>
      </w:r>
    </w:p>
    <w:p w14:paraId="6D10EC40" w14:textId="22A62880" w:rsidR="00267E3D" w:rsidRPr="00456A0D" w:rsidRDefault="007656E4" w:rsidP="000F0CEA">
      <w:pPr>
        <w:spacing w:after="0" w:line="288" w:lineRule="auto"/>
        <w:ind w:left="1701"/>
        <w:jc w:val="both"/>
        <w:rPr>
          <w:rFonts w:ascii="Arial" w:eastAsia="Calibri" w:hAnsi="Arial" w:cs="Arial"/>
          <w:lang w:eastAsia="cs-CZ"/>
        </w:rPr>
      </w:pPr>
      <w:r>
        <w:rPr>
          <w:noProof/>
          <w:lang w:eastAsia="cs-CZ"/>
        </w:rPr>
        <w:drawing>
          <wp:inline distT="0" distB="0" distL="0" distR="0" wp14:anchorId="44CF3B84" wp14:editId="3CBEECBA">
            <wp:extent cx="1235075" cy="1149350"/>
            <wp:effectExtent l="0" t="0" r="3175" b="0"/>
            <wp:docPr id="1" name="Obrázek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235075" cy="1149350"/>
                    </a:xfrm>
                    <a:prstGeom prst="rect">
                      <a:avLst/>
                    </a:prstGeom>
                    <a:noFill/>
                    <a:ln>
                      <a:noFill/>
                    </a:ln>
                  </pic:spPr>
                </pic:pic>
              </a:graphicData>
            </a:graphic>
          </wp:inline>
        </w:drawing>
      </w:r>
    </w:p>
    <w:p w14:paraId="3D4439C1" w14:textId="77777777" w:rsidR="00267E3D" w:rsidRPr="00456A0D" w:rsidRDefault="00267E3D" w:rsidP="000F0CEA">
      <w:pPr>
        <w:spacing w:after="0" w:line="288" w:lineRule="auto"/>
        <w:jc w:val="both"/>
        <w:rPr>
          <w:rFonts w:ascii="Arial" w:eastAsia="Calibri" w:hAnsi="Arial" w:cs="Arial"/>
          <w:lang w:eastAsia="cs-CZ"/>
        </w:rPr>
      </w:pPr>
    </w:p>
    <w:p w14:paraId="7D68672B" w14:textId="77777777" w:rsidR="00267E3D" w:rsidRPr="00456A0D" w:rsidRDefault="00267E3D" w:rsidP="000F0CEA">
      <w:pPr>
        <w:autoSpaceDE w:val="0"/>
        <w:autoSpaceDN w:val="0"/>
        <w:adjustRightInd w:val="0"/>
        <w:spacing w:before="60" w:after="0" w:line="360" w:lineRule="auto"/>
        <w:ind w:left="426"/>
        <w:jc w:val="both"/>
        <w:rPr>
          <w:rFonts w:ascii="Arial" w:eastAsia="Calibri" w:hAnsi="Arial" w:cs="Arial"/>
          <w:i/>
        </w:rPr>
      </w:pPr>
      <w:r w:rsidRPr="00456A0D">
        <w:rPr>
          <w:rFonts w:ascii="Arial" w:eastAsia="Calibri" w:hAnsi="Arial" w:cs="Arial"/>
          <w:i/>
        </w:rPr>
        <w:t>Doporučené zobrazení označení bezbariérového vozidla, či místa pro nástup tělesně postižených osob na invalidním vozíku</w:t>
      </w:r>
    </w:p>
    <w:p w14:paraId="294AD675" w14:textId="3ABA1A77" w:rsidR="00267E3D" w:rsidRPr="00456A0D" w:rsidRDefault="007656E4" w:rsidP="000F0CEA">
      <w:pPr>
        <w:spacing w:after="0" w:line="288" w:lineRule="auto"/>
        <w:ind w:left="1701"/>
        <w:jc w:val="both"/>
        <w:rPr>
          <w:rFonts w:ascii="Arial" w:eastAsia="Calibri" w:hAnsi="Arial" w:cs="Arial"/>
          <w:lang w:eastAsia="cs-CZ"/>
        </w:rPr>
      </w:pPr>
      <w:r>
        <w:rPr>
          <w:noProof/>
          <w:lang w:eastAsia="cs-CZ"/>
        </w:rPr>
        <w:drawing>
          <wp:inline distT="0" distB="0" distL="0" distR="0" wp14:anchorId="519AB286" wp14:editId="7710DA3F">
            <wp:extent cx="1075690" cy="1060450"/>
            <wp:effectExtent l="0" t="0" r="0" b="6350"/>
            <wp:docPr id="6" name="Obrázek 6"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075690" cy="1060450"/>
                    </a:xfrm>
                    <a:prstGeom prst="rect">
                      <a:avLst/>
                    </a:prstGeom>
                    <a:noFill/>
                    <a:ln>
                      <a:noFill/>
                    </a:ln>
                  </pic:spPr>
                </pic:pic>
              </a:graphicData>
            </a:graphic>
          </wp:inline>
        </w:drawing>
      </w:r>
    </w:p>
    <w:p w14:paraId="37120778" w14:textId="77777777" w:rsidR="00267E3D" w:rsidRPr="00456A0D" w:rsidRDefault="00267E3D" w:rsidP="000F0CEA">
      <w:pPr>
        <w:spacing w:after="0" w:line="288" w:lineRule="auto"/>
        <w:jc w:val="both"/>
        <w:rPr>
          <w:rFonts w:ascii="Arial" w:eastAsia="Calibri" w:hAnsi="Arial" w:cs="Arial"/>
          <w:lang w:eastAsia="cs-CZ"/>
        </w:rPr>
      </w:pPr>
    </w:p>
    <w:p w14:paraId="49B54C94" w14:textId="4E7B04DE" w:rsidR="00267E3D" w:rsidRPr="00456A0D" w:rsidRDefault="00267E3D" w:rsidP="000F0CEA">
      <w:pPr>
        <w:spacing w:after="0" w:line="288" w:lineRule="auto"/>
        <w:ind w:left="426"/>
        <w:jc w:val="both"/>
        <w:rPr>
          <w:rFonts w:ascii="Arial" w:eastAsia="Calibri" w:hAnsi="Arial" w:cs="Arial"/>
          <w:lang w:eastAsia="cs-CZ"/>
        </w:rPr>
      </w:pPr>
      <w:r w:rsidRPr="00456A0D">
        <w:rPr>
          <w:rFonts w:ascii="Arial" w:eastAsia="Calibri" w:hAnsi="Arial" w:cs="Arial"/>
          <w:i/>
        </w:rPr>
        <w:t xml:space="preserve">Doporučené zobrazení označení sedadel vyhrazených pro </w:t>
      </w:r>
      <w:r w:rsidR="00A34DDE">
        <w:rPr>
          <w:rFonts w:ascii="Arial" w:eastAsia="Calibri" w:hAnsi="Arial" w:cs="Arial"/>
          <w:i/>
        </w:rPr>
        <w:t>cestující s omezenou schopností pohybu a orientace, jiné než uživatele invalidních vozíků</w:t>
      </w:r>
    </w:p>
    <w:p w14:paraId="4B479644" w14:textId="254726EF" w:rsidR="00267E3D" w:rsidRPr="00456A0D" w:rsidRDefault="00203A39" w:rsidP="000F0CEA">
      <w:pPr>
        <w:spacing w:after="0" w:line="288" w:lineRule="auto"/>
        <w:ind w:left="1701"/>
        <w:jc w:val="both"/>
        <w:rPr>
          <w:rFonts w:ascii="Arial" w:eastAsia="Calibri" w:hAnsi="Arial" w:cs="Arial"/>
          <w:lang w:eastAsia="cs-CZ"/>
        </w:rPr>
      </w:pPr>
      <w:r>
        <w:rPr>
          <w:noProof/>
          <w:lang w:eastAsia="cs-CZ"/>
        </w:rPr>
        <w:drawing>
          <wp:inline distT="0" distB="0" distL="0" distR="0" wp14:anchorId="229BDE1F" wp14:editId="667F76CD">
            <wp:extent cx="1186180" cy="1143000"/>
            <wp:effectExtent l="0" t="0" r="0" b="0"/>
            <wp:docPr id="13" name="Obrázek 13"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186180" cy="1143000"/>
                    </a:xfrm>
                    <a:prstGeom prst="rect">
                      <a:avLst/>
                    </a:prstGeom>
                    <a:noFill/>
                    <a:ln>
                      <a:noFill/>
                    </a:ln>
                  </pic:spPr>
                </pic:pic>
              </a:graphicData>
            </a:graphic>
          </wp:inline>
        </w:drawing>
      </w:r>
    </w:p>
    <w:p w14:paraId="145C9A01" w14:textId="77777777" w:rsidR="00267E3D" w:rsidRPr="00456A0D" w:rsidRDefault="00267E3D" w:rsidP="000F0CEA">
      <w:pPr>
        <w:jc w:val="both"/>
        <w:rPr>
          <w:rFonts w:ascii="Arial" w:hAnsi="Arial" w:cs="Arial"/>
        </w:rPr>
      </w:pPr>
    </w:p>
    <w:p w14:paraId="3F8CD009" w14:textId="6A8801E0" w:rsidR="00267E3D" w:rsidRPr="00456A0D" w:rsidRDefault="00267E3D" w:rsidP="000F0CEA">
      <w:pPr>
        <w:spacing w:before="120" w:after="120" w:line="360" w:lineRule="auto"/>
        <w:ind w:firstLine="284"/>
        <w:jc w:val="both"/>
        <w:rPr>
          <w:rFonts w:ascii="Arial" w:eastAsia="Calibri" w:hAnsi="Arial" w:cs="Arial"/>
          <w:lang w:eastAsia="cs-CZ"/>
        </w:rPr>
      </w:pPr>
      <w:r w:rsidRPr="00456A0D">
        <w:rPr>
          <w:rFonts w:ascii="Arial" w:eastAsia="Calibri" w:hAnsi="Arial" w:cs="Arial"/>
          <w:lang w:eastAsia="cs-CZ"/>
        </w:rPr>
        <w:lastRenderedPageBreak/>
        <w:t xml:space="preserve">Všechny používané piktogramy musí být vyobrazeny v souladu s platnými normami </w:t>
      </w:r>
      <w:r w:rsidRPr="00456A0D">
        <w:rPr>
          <w:rFonts w:ascii="Arial" w:eastAsia="Calibri" w:hAnsi="Arial" w:cs="Arial"/>
          <w:lang w:eastAsia="cs-CZ"/>
        </w:rPr>
        <w:br/>
        <w:t>a standardy, zejména s</w:t>
      </w:r>
      <w:r w:rsidR="00A34DDE">
        <w:rPr>
          <w:rFonts w:ascii="Arial" w:eastAsia="Calibri" w:hAnsi="Arial" w:cs="Arial"/>
          <w:lang w:eastAsia="cs-CZ"/>
        </w:rPr>
        <w:t>e Zákonem 56/2001, Směrnicí 2007/46 a P</w:t>
      </w:r>
      <w:r w:rsidR="00110B8A">
        <w:rPr>
          <w:rFonts w:ascii="Arial" w:eastAsia="Calibri" w:hAnsi="Arial" w:cs="Arial"/>
          <w:lang w:eastAsia="cs-CZ"/>
        </w:rPr>
        <w:t xml:space="preserve">ředpisem 107 </w:t>
      </w:r>
      <w:r w:rsidR="000742AF">
        <w:rPr>
          <w:rFonts w:ascii="Arial" w:eastAsia="Calibri" w:hAnsi="Arial" w:cs="Arial"/>
          <w:sz w:val="24"/>
          <w:lang w:eastAsia="cs-CZ"/>
        </w:rPr>
        <w:t>[2018/237].</w:t>
      </w:r>
      <w:r w:rsidRPr="00456A0D">
        <w:rPr>
          <w:rFonts w:ascii="Arial" w:eastAsia="Calibri" w:hAnsi="Arial" w:cs="Arial"/>
          <w:lang w:eastAsia="cs-CZ"/>
        </w:rPr>
        <w:t>  Nejmenší povolený rozměr vyobrazení je 100 x 100 mm.</w:t>
      </w:r>
    </w:p>
    <w:p w14:paraId="2678210C" w14:textId="378E85FA" w:rsidR="004B6D3A" w:rsidRPr="00724AE9" w:rsidRDefault="004B6D3A" w:rsidP="000F0CEA">
      <w:pPr>
        <w:pStyle w:val="Nadpis2"/>
        <w:rPr>
          <w:rFonts w:ascii="Arial" w:hAnsi="Arial" w:cs="Arial"/>
          <w:color w:val="auto"/>
        </w:rPr>
      </w:pPr>
      <w:bookmarkStart w:id="104" w:name="_Toc6386409"/>
      <w:bookmarkStart w:id="105" w:name="_Toc130805805"/>
      <w:r w:rsidRPr="00724AE9">
        <w:rPr>
          <w:rFonts w:ascii="Arial" w:hAnsi="Arial" w:cs="Arial"/>
          <w:color w:val="auto"/>
        </w:rPr>
        <w:t>Přeprava osob se sníženou schopností pohybu a orientace, dětských kočárků a invalidních vozíků</w:t>
      </w:r>
      <w:bookmarkEnd w:id="104"/>
      <w:bookmarkEnd w:id="105"/>
    </w:p>
    <w:p w14:paraId="6998993C" w14:textId="77777777" w:rsidR="004B6D3A" w:rsidRPr="00456A0D" w:rsidRDefault="004B6D3A" w:rsidP="000F0CEA">
      <w:pPr>
        <w:spacing w:before="120" w:after="120" w:line="360" w:lineRule="auto"/>
        <w:ind w:firstLine="284"/>
        <w:jc w:val="both"/>
        <w:rPr>
          <w:rFonts w:ascii="Arial" w:hAnsi="Arial" w:cs="Arial"/>
        </w:rPr>
      </w:pPr>
      <w:r w:rsidRPr="00456A0D">
        <w:rPr>
          <w:rFonts w:ascii="Arial" w:hAnsi="Arial" w:cs="Arial"/>
        </w:rPr>
        <w:t xml:space="preserve">Ve vozidle </w:t>
      </w:r>
      <w:r w:rsidRPr="00456A0D">
        <w:rPr>
          <w:rFonts w:ascii="Arial" w:eastAsia="Calibri" w:hAnsi="Arial" w:cs="Arial"/>
          <w:lang w:eastAsia="cs-CZ"/>
        </w:rPr>
        <w:t>upraveném</w:t>
      </w:r>
      <w:r w:rsidRPr="00456A0D">
        <w:rPr>
          <w:rFonts w:ascii="Arial" w:hAnsi="Arial" w:cs="Arial"/>
        </w:rPr>
        <w:t xml:space="preserve"> pro přepravu invalidních cestujících musí být tyto prostory vybaveny i úchyty pro invalidní vozík.</w:t>
      </w:r>
    </w:p>
    <w:p w14:paraId="1E3B7568" w14:textId="4D8608E4" w:rsidR="004B6D3A" w:rsidRPr="00456A0D" w:rsidRDefault="004B6D3A" w:rsidP="000F0CEA">
      <w:pPr>
        <w:spacing w:before="120" w:after="120" w:line="360" w:lineRule="auto"/>
        <w:ind w:firstLine="284"/>
        <w:jc w:val="both"/>
        <w:rPr>
          <w:rFonts w:ascii="Arial" w:hAnsi="Arial" w:cs="Arial"/>
        </w:rPr>
      </w:pPr>
      <w:r w:rsidRPr="00456A0D">
        <w:rPr>
          <w:rFonts w:ascii="Arial" w:hAnsi="Arial" w:cs="Arial"/>
        </w:rPr>
        <w:t xml:space="preserve">Všechna vozidla musí umožnit přepravu </w:t>
      </w:r>
      <w:del w:id="106" w:author="Němec Lukáš Bc." w:date="2023-05-19T11:49:00Z">
        <w:r w:rsidRPr="00456A0D" w:rsidDel="00B13453">
          <w:rPr>
            <w:rFonts w:ascii="Arial" w:hAnsi="Arial" w:cs="Arial"/>
          </w:rPr>
          <w:delText>2</w:delText>
        </w:r>
      </w:del>
      <w:r w:rsidRPr="00456A0D">
        <w:rPr>
          <w:rFonts w:ascii="Arial" w:hAnsi="Arial" w:cs="Arial"/>
        </w:rPr>
        <w:t xml:space="preserve"> kočárků nebo invalidních vozíků</w:t>
      </w:r>
      <w:ins w:id="107" w:author="Němec Lukáš Bc." w:date="2023-05-19T11:50:00Z">
        <w:r w:rsidR="00B13453">
          <w:rPr>
            <w:rFonts w:ascii="Arial" w:hAnsi="Arial" w:cs="Arial"/>
          </w:rPr>
          <w:t>, dle specifikace kategorie vozidla</w:t>
        </w:r>
        <w:r w:rsidR="00B13453" w:rsidRPr="00456A0D">
          <w:rPr>
            <w:rFonts w:ascii="Arial" w:hAnsi="Arial" w:cs="Arial"/>
          </w:rPr>
          <w:t>.</w:t>
        </w:r>
      </w:ins>
      <w:del w:id="108" w:author="Němec Lukáš Bc." w:date="2023-05-19T11:50:00Z">
        <w:r w:rsidRPr="00456A0D" w:rsidDel="00B13453">
          <w:rPr>
            <w:rFonts w:ascii="Arial" w:hAnsi="Arial" w:cs="Arial"/>
          </w:rPr>
          <w:delText>.</w:delText>
        </w:r>
      </w:del>
      <w:r w:rsidRPr="00456A0D">
        <w:rPr>
          <w:rFonts w:ascii="Arial" w:hAnsi="Arial" w:cs="Arial"/>
        </w:rPr>
        <w:t xml:space="preserve"> Ve všech vozidlech musí být vyznačena alespoň dvě místa pro osoby s omezenou či zhoršenou schopností pohybu a orientace.</w:t>
      </w:r>
    </w:p>
    <w:p w14:paraId="41E5EC4C" w14:textId="18E8752D" w:rsidR="004B6D3A" w:rsidRPr="00724AE9" w:rsidRDefault="004B6D3A" w:rsidP="000F0CEA">
      <w:pPr>
        <w:pStyle w:val="Nadpis2"/>
        <w:rPr>
          <w:rFonts w:ascii="Arial" w:hAnsi="Arial" w:cs="Arial"/>
          <w:color w:val="auto"/>
        </w:rPr>
      </w:pPr>
      <w:bookmarkStart w:id="109" w:name="_Toc6386410"/>
      <w:bookmarkStart w:id="110" w:name="_Toc130805806"/>
      <w:r w:rsidRPr="00724AE9">
        <w:rPr>
          <w:rFonts w:ascii="Arial" w:hAnsi="Arial" w:cs="Arial"/>
          <w:color w:val="auto"/>
        </w:rPr>
        <w:t>Klimatická a světelná pohoda ve vozidlech</w:t>
      </w:r>
      <w:bookmarkEnd w:id="109"/>
      <w:bookmarkEnd w:id="110"/>
    </w:p>
    <w:p w14:paraId="2CA6ED89" w14:textId="694D94C1" w:rsidR="004B6D3A" w:rsidRPr="00724AE9" w:rsidRDefault="004B6D3A" w:rsidP="000F0CEA">
      <w:pPr>
        <w:pStyle w:val="Nadpis3"/>
        <w:rPr>
          <w:rFonts w:ascii="Arial" w:hAnsi="Arial" w:cs="Arial"/>
          <w:color w:val="auto"/>
        </w:rPr>
      </w:pPr>
      <w:bookmarkStart w:id="111" w:name="_Toc6386411"/>
      <w:bookmarkStart w:id="112" w:name="_Toc130805807"/>
      <w:r w:rsidRPr="00724AE9">
        <w:rPr>
          <w:rFonts w:ascii="Arial" w:hAnsi="Arial" w:cs="Arial"/>
          <w:color w:val="auto"/>
        </w:rPr>
        <w:t>Klimatická pohoda ve vozidlech</w:t>
      </w:r>
      <w:bookmarkEnd w:id="111"/>
      <w:bookmarkEnd w:id="112"/>
    </w:p>
    <w:p w14:paraId="1AF37704" w14:textId="717FC5D8" w:rsidR="004B6D3A" w:rsidRPr="00456A0D" w:rsidRDefault="004B6D3A" w:rsidP="000F0CEA">
      <w:pPr>
        <w:spacing w:before="120" w:after="120" w:line="360" w:lineRule="auto"/>
        <w:ind w:firstLine="284"/>
        <w:jc w:val="both"/>
        <w:rPr>
          <w:rFonts w:ascii="Arial" w:hAnsi="Arial" w:cs="Arial"/>
        </w:rPr>
      </w:pPr>
      <w:r w:rsidRPr="00456A0D">
        <w:rPr>
          <w:rFonts w:ascii="Arial" w:hAnsi="Arial" w:cs="Arial"/>
        </w:rPr>
        <w:t xml:space="preserve">Všechna vozidla v systému </w:t>
      </w:r>
      <w:r w:rsidR="00144030">
        <w:rPr>
          <w:rFonts w:ascii="Arial" w:hAnsi="Arial" w:cs="Arial"/>
        </w:rPr>
        <w:t xml:space="preserve">IDS </w:t>
      </w:r>
      <w:r w:rsidRPr="00456A0D">
        <w:rPr>
          <w:rFonts w:ascii="Arial" w:hAnsi="Arial" w:cs="Arial"/>
        </w:rPr>
        <w:t>VDV musí být vybavena funkčním zařízením pro měření teploty ve vozidle.</w:t>
      </w:r>
    </w:p>
    <w:p w14:paraId="4178ABF6" w14:textId="5DD56C7D" w:rsidR="00271C65" w:rsidRPr="003C7614" w:rsidRDefault="004B6D3A" w:rsidP="00114E51">
      <w:pPr>
        <w:spacing w:line="360" w:lineRule="auto"/>
        <w:ind w:firstLine="284"/>
        <w:jc w:val="both"/>
        <w:rPr>
          <w:rFonts w:ascii="Arial" w:hAnsi="Arial" w:cs="Arial"/>
        </w:rPr>
      </w:pPr>
      <w:r w:rsidRPr="00456A0D">
        <w:rPr>
          <w:rFonts w:ascii="Arial" w:hAnsi="Arial" w:cs="Arial"/>
        </w:rPr>
        <w:t>Dopravce je povinen zajistit, aby veškerá nová vozidla byla vybavena funkční</w:t>
      </w:r>
      <w:r w:rsidR="00144030">
        <w:rPr>
          <w:rFonts w:ascii="Arial" w:hAnsi="Arial" w:cs="Arial"/>
        </w:rPr>
        <w:t xml:space="preserve"> plnohodnotnou</w:t>
      </w:r>
      <w:r w:rsidR="002F1851">
        <w:rPr>
          <w:rFonts w:ascii="Arial" w:hAnsi="Arial" w:cs="Arial"/>
        </w:rPr>
        <w:t xml:space="preserve"> automatickou kompresorovou</w:t>
      </w:r>
      <w:r w:rsidRPr="00456A0D">
        <w:rPr>
          <w:rFonts w:ascii="Arial" w:hAnsi="Arial" w:cs="Arial"/>
        </w:rPr>
        <w:t xml:space="preserve"> klimatizací</w:t>
      </w:r>
      <w:r w:rsidR="00F9066B" w:rsidRPr="00456A0D">
        <w:rPr>
          <w:rFonts w:ascii="Arial" w:hAnsi="Arial" w:cs="Arial"/>
        </w:rPr>
        <w:t xml:space="preserve"> </w:t>
      </w:r>
      <w:r w:rsidR="00901FB5">
        <w:rPr>
          <w:rFonts w:ascii="Arial" w:hAnsi="Arial" w:cs="Arial"/>
        </w:rPr>
        <w:t xml:space="preserve">vnitřních prostor </w:t>
      </w:r>
      <w:r w:rsidR="00114E51">
        <w:rPr>
          <w:rFonts w:ascii="Arial" w:hAnsi="Arial" w:cs="Arial"/>
        </w:rPr>
        <w:t>vozidla – celého</w:t>
      </w:r>
      <w:r w:rsidR="00901FB5">
        <w:rPr>
          <w:rFonts w:ascii="Arial" w:hAnsi="Arial" w:cs="Arial"/>
        </w:rPr>
        <w:t xml:space="preserve"> prostoru vozidla včetně prostor řidiče</w:t>
      </w:r>
      <w:r w:rsidR="00F9066B" w:rsidRPr="00F22348">
        <w:rPr>
          <w:rFonts w:ascii="Arial" w:hAnsi="Arial" w:cs="Arial"/>
        </w:rPr>
        <w:t xml:space="preserve"> o minimálním výkonu 18 kW do prostoru pro cestující</w:t>
      </w:r>
      <w:r w:rsidRPr="00456A0D">
        <w:rPr>
          <w:rFonts w:ascii="Arial" w:hAnsi="Arial" w:cs="Arial"/>
        </w:rPr>
        <w:t xml:space="preserve">. Pokud vnitřní teplota ve vozidle přesáhne hodnotu </w:t>
      </w:r>
      <w:r w:rsidR="00114E51" w:rsidRPr="00456A0D">
        <w:rPr>
          <w:rFonts w:ascii="Arial" w:hAnsi="Arial" w:cs="Arial"/>
        </w:rPr>
        <w:t>25 °C</w:t>
      </w:r>
      <w:r w:rsidRPr="00456A0D">
        <w:rPr>
          <w:rFonts w:ascii="Arial" w:hAnsi="Arial" w:cs="Arial"/>
        </w:rPr>
        <w:t>, musí dojít u vozidel vybavených klimatizací k jejímu spuštění. Při použití klimatizace nesmí teplota v interiéru vozidla poklesnout pod 22</w:t>
      </w:r>
      <w:r w:rsidR="00114E51">
        <w:rPr>
          <w:rFonts w:ascii="Arial" w:hAnsi="Arial" w:cs="Arial"/>
        </w:rPr>
        <w:t xml:space="preserve"> </w:t>
      </w:r>
      <w:r w:rsidRPr="00456A0D">
        <w:rPr>
          <w:rFonts w:ascii="Arial" w:hAnsi="Arial" w:cs="Arial"/>
        </w:rPr>
        <w:t>°C. Technický stav vozidel musí zaručovat možnost otevření a uzavření</w:t>
      </w:r>
      <w:r w:rsidR="00724AE9">
        <w:rPr>
          <w:rFonts w:ascii="Arial" w:hAnsi="Arial" w:cs="Arial"/>
        </w:rPr>
        <w:t xml:space="preserve"> </w:t>
      </w:r>
      <w:r w:rsidR="00F9066B" w:rsidRPr="00456A0D">
        <w:rPr>
          <w:rFonts w:ascii="Arial" w:hAnsi="Arial" w:cs="Arial"/>
        </w:rPr>
        <w:t xml:space="preserve">všech oken </w:t>
      </w:r>
      <w:r w:rsidRPr="00456A0D">
        <w:rPr>
          <w:rFonts w:ascii="Arial" w:hAnsi="Arial" w:cs="Arial"/>
        </w:rPr>
        <w:t xml:space="preserve">a větracích průduchů k tomu konstrukčně určených a možnost temperovat vozidlo. Vozidla musí být vybavena nezávislým topením. Řidiči všech vozidel jsou povinni temperovat vozidlo, pokud vnější teplota vzduchu poklesne pod </w:t>
      </w:r>
      <w:r w:rsidR="00114E51" w:rsidRPr="00456A0D">
        <w:rPr>
          <w:rFonts w:ascii="Arial" w:hAnsi="Arial" w:cs="Arial"/>
        </w:rPr>
        <w:t>10 °C</w:t>
      </w:r>
      <w:r w:rsidRPr="00456A0D">
        <w:rPr>
          <w:rFonts w:ascii="Arial" w:hAnsi="Arial" w:cs="Arial"/>
        </w:rPr>
        <w:t>, nebo pokud bude teplota ve vozidle nižší než 15</w:t>
      </w:r>
      <w:r w:rsidR="00114E51">
        <w:rPr>
          <w:rFonts w:ascii="Arial" w:hAnsi="Arial" w:cs="Arial"/>
        </w:rPr>
        <w:t xml:space="preserve"> </w:t>
      </w:r>
      <w:r w:rsidRPr="00456A0D">
        <w:rPr>
          <w:rFonts w:ascii="Arial" w:hAnsi="Arial" w:cs="Arial"/>
        </w:rPr>
        <w:t xml:space="preserve">°C. </w:t>
      </w:r>
      <w:r w:rsidR="002F1851">
        <w:rPr>
          <w:rFonts w:ascii="Arial" w:hAnsi="Arial" w:cs="Arial"/>
        </w:rPr>
        <w:t>Dopravce je povinen zajistit</w:t>
      </w:r>
      <w:r w:rsidR="00EF16BE">
        <w:rPr>
          <w:rFonts w:ascii="Arial" w:hAnsi="Arial" w:cs="Arial"/>
        </w:rPr>
        <w:t xml:space="preserve">, že vozidlo vyjíždějící na spoj bude při odjezdu z výchozí zastávky vytopeno na teplotu alespoň 5 °C. Dopravce </w:t>
      </w:r>
      <w:r w:rsidR="00271C65">
        <w:rPr>
          <w:rFonts w:ascii="Arial" w:hAnsi="Arial" w:cs="Arial"/>
        </w:rPr>
        <w:t xml:space="preserve">je povinen udržovat topení vozidla v řádném a funkčním stavu. </w:t>
      </w:r>
      <w:r w:rsidR="00271C65" w:rsidRPr="003C7614">
        <w:rPr>
          <w:rFonts w:ascii="Arial" w:hAnsi="Arial" w:cs="Arial"/>
        </w:rPr>
        <w:t xml:space="preserve">Vozidlo bez funkčního topení nesplňuje podmínky pro nasazení na spoje </w:t>
      </w:r>
      <w:r w:rsidR="00271C65" w:rsidRPr="00271C65">
        <w:rPr>
          <w:rFonts w:ascii="Arial" w:hAnsi="Arial" w:cs="Arial"/>
        </w:rPr>
        <w:t>I</w:t>
      </w:r>
      <w:r w:rsidR="00271C65">
        <w:rPr>
          <w:rFonts w:ascii="Arial" w:hAnsi="Arial" w:cs="Arial"/>
        </w:rPr>
        <w:t>DS VDV</w:t>
      </w:r>
      <w:r w:rsidR="00271C65" w:rsidRPr="003C7614">
        <w:rPr>
          <w:rFonts w:ascii="Arial" w:hAnsi="Arial" w:cs="Arial"/>
        </w:rPr>
        <w:t xml:space="preserve"> a musí být neprodleně vyřazeno z provozu s cestujícími.</w:t>
      </w:r>
    </w:p>
    <w:p w14:paraId="19B5229C" w14:textId="769BB814" w:rsidR="004B6D3A" w:rsidRPr="00456A0D" w:rsidRDefault="004B6D3A" w:rsidP="000F0CEA">
      <w:pPr>
        <w:spacing w:before="120" w:after="120" w:line="360" w:lineRule="auto"/>
        <w:ind w:firstLine="284"/>
        <w:jc w:val="both"/>
        <w:rPr>
          <w:rFonts w:ascii="Arial" w:hAnsi="Arial" w:cs="Arial"/>
        </w:rPr>
      </w:pPr>
      <w:r w:rsidRPr="00456A0D">
        <w:rPr>
          <w:rFonts w:ascii="Arial" w:hAnsi="Arial" w:cs="Arial"/>
        </w:rPr>
        <w:t xml:space="preserve">Měření teploty bude při kontrolách ze strany objednatele prováděno kalibrovaným měřidlem, a to nejdříve po uplynutí 60 sekund od zavření všech dveří vozidla. Měření může probíhat v jednom ze dvou měřících bodů, přičemž první bod pro měření je umístěn mezi prvními a druhými dveřmi v uličce ve výšce nejméně 750 mm nad podlahou a druhý bod je umístěn v uličce nad poslední nápravou rovněž ve výšce nejméně 750 mm nad podlahou. Pro zajištění objektivity bude měření prováděno za přítomnosti příslušného zástupce dopravce </w:t>
      </w:r>
      <w:r w:rsidRPr="00456A0D">
        <w:rPr>
          <w:rFonts w:ascii="Arial" w:hAnsi="Arial" w:cs="Arial"/>
        </w:rPr>
        <w:lastRenderedPageBreak/>
        <w:t>(řidič vozidla). O provedeném měření bude sepsán záznam. V záznamu budou zohledněny případné odchylky měřidla.</w:t>
      </w:r>
    </w:p>
    <w:p w14:paraId="031A6C85" w14:textId="037B4658" w:rsidR="000977CD" w:rsidRPr="0022277F" w:rsidRDefault="000977CD" w:rsidP="000F0CEA">
      <w:pPr>
        <w:pStyle w:val="Nadpis3"/>
        <w:rPr>
          <w:rFonts w:ascii="Arial" w:hAnsi="Arial" w:cs="Arial"/>
          <w:color w:val="auto"/>
        </w:rPr>
      </w:pPr>
      <w:bookmarkStart w:id="113" w:name="_Toc6386412"/>
      <w:bookmarkStart w:id="114" w:name="_Toc130805808"/>
      <w:r w:rsidRPr="0022277F">
        <w:rPr>
          <w:rFonts w:ascii="Arial" w:hAnsi="Arial" w:cs="Arial"/>
          <w:color w:val="auto"/>
        </w:rPr>
        <w:t>Světelná pohoda ve vozidlech</w:t>
      </w:r>
      <w:bookmarkEnd w:id="113"/>
      <w:bookmarkEnd w:id="114"/>
    </w:p>
    <w:p w14:paraId="27C1EAC2" w14:textId="2080B2DD" w:rsidR="000977CD" w:rsidRPr="00456A0D" w:rsidRDefault="000977CD" w:rsidP="000F0CEA">
      <w:pPr>
        <w:spacing w:before="120" w:after="120" w:line="360" w:lineRule="auto"/>
        <w:ind w:firstLine="284"/>
        <w:jc w:val="both"/>
        <w:rPr>
          <w:rFonts w:ascii="Arial" w:hAnsi="Arial" w:cs="Arial"/>
        </w:rPr>
      </w:pPr>
      <w:r w:rsidRPr="00456A0D">
        <w:rPr>
          <w:rFonts w:ascii="Arial" w:hAnsi="Arial" w:cs="Arial"/>
        </w:rPr>
        <w:t>Při jízdě s cestujícími za snížené viditelnosti musí být používáno dostatečné osvětlení prostoru pro cestující v zastávkách (s dostatečným předstihem je hlavní osvětlení zapnuto vždy).</w:t>
      </w:r>
      <w:r w:rsidR="00833AC9">
        <w:rPr>
          <w:rFonts w:ascii="Arial" w:hAnsi="Arial" w:cs="Arial"/>
        </w:rPr>
        <w:t xml:space="preserve"> V místech bez veřejného osvětlení lze na nezbytnou dobu vypnout hlavní osvětlení prostoru pro cestující a použít nouzové osvětlení. Při stání v zastávce musí být opět zapnuto hlavní osvětlení</w:t>
      </w:r>
    </w:p>
    <w:p w14:paraId="5557D00C" w14:textId="164CEAA8" w:rsidR="000977CD" w:rsidRPr="00456A0D" w:rsidRDefault="000977CD" w:rsidP="000F0CEA">
      <w:pPr>
        <w:spacing w:line="360" w:lineRule="auto"/>
        <w:ind w:firstLine="284"/>
        <w:jc w:val="both"/>
        <w:rPr>
          <w:rFonts w:ascii="Arial" w:hAnsi="Arial" w:cs="Arial"/>
        </w:rPr>
      </w:pPr>
      <w:r w:rsidRPr="00456A0D">
        <w:rPr>
          <w:rFonts w:ascii="Arial" w:hAnsi="Arial" w:cs="Arial"/>
        </w:rPr>
        <w:t>Jakýkoliv polep oken, vyjma vymezeného prostoru zadního čela vozidla</w:t>
      </w:r>
      <w:r w:rsidRPr="00456A0D">
        <w:rPr>
          <w:rStyle w:val="Znakapoznpodarou"/>
          <w:rFonts w:ascii="Arial" w:hAnsi="Arial" w:cs="Arial"/>
        </w:rPr>
        <w:footnoteReference w:id="16"/>
      </w:r>
      <w:r w:rsidRPr="00456A0D">
        <w:rPr>
          <w:rFonts w:ascii="Arial" w:hAnsi="Arial" w:cs="Arial"/>
        </w:rPr>
        <w:t xml:space="preserve"> je zakázán, kromě případů uvedených v </w:t>
      </w:r>
      <w:r w:rsidRPr="00FF36E0">
        <w:rPr>
          <w:rFonts w:ascii="Arial" w:hAnsi="Arial" w:cs="Arial"/>
        </w:rPr>
        <w:t xml:space="preserve">kapitole </w:t>
      </w:r>
      <w:r w:rsidRPr="00FF36E0">
        <w:rPr>
          <w:rFonts w:ascii="Arial" w:hAnsi="Arial" w:cs="Arial"/>
        </w:rPr>
        <w:fldChar w:fldCharType="begin"/>
      </w:r>
      <w:r w:rsidRPr="00FF36E0">
        <w:rPr>
          <w:rFonts w:ascii="Arial" w:hAnsi="Arial" w:cs="Arial"/>
        </w:rPr>
        <w:instrText xml:space="preserve"> REF _Ref531858982 \r \h  \* MERGEFORMAT </w:instrText>
      </w:r>
      <w:r w:rsidRPr="00FF36E0">
        <w:rPr>
          <w:rFonts w:ascii="Arial" w:hAnsi="Arial" w:cs="Arial"/>
        </w:rPr>
      </w:r>
      <w:r w:rsidRPr="00FF36E0">
        <w:rPr>
          <w:rFonts w:ascii="Arial" w:hAnsi="Arial" w:cs="Arial"/>
        </w:rPr>
        <w:fldChar w:fldCharType="separate"/>
      </w:r>
      <w:r w:rsidR="004438C5">
        <w:rPr>
          <w:rFonts w:ascii="Arial" w:hAnsi="Arial" w:cs="Arial"/>
        </w:rPr>
        <w:t>3.3</w:t>
      </w:r>
      <w:r w:rsidRPr="00FF36E0">
        <w:rPr>
          <w:rFonts w:ascii="Arial" w:hAnsi="Arial" w:cs="Arial"/>
        </w:rPr>
        <w:fldChar w:fldCharType="end"/>
      </w:r>
      <w:r w:rsidRPr="00FF36E0">
        <w:rPr>
          <w:rFonts w:ascii="Arial" w:hAnsi="Arial" w:cs="Arial"/>
        </w:rPr>
        <w:t>.</w:t>
      </w:r>
      <w:r w:rsidRPr="00456A0D">
        <w:rPr>
          <w:rFonts w:ascii="Arial" w:hAnsi="Arial" w:cs="Arial"/>
        </w:rPr>
        <w:t xml:space="preserve"> </w:t>
      </w:r>
    </w:p>
    <w:p w14:paraId="791EACAF" w14:textId="59DCA39C" w:rsidR="000977CD" w:rsidRPr="00B717F0" w:rsidRDefault="000977CD" w:rsidP="000F0CEA">
      <w:pPr>
        <w:pStyle w:val="Nadpis2"/>
        <w:rPr>
          <w:rFonts w:ascii="Arial" w:hAnsi="Arial" w:cs="Arial"/>
          <w:color w:val="auto"/>
        </w:rPr>
      </w:pPr>
      <w:bookmarkStart w:id="115" w:name="_Toc6386413"/>
      <w:bookmarkStart w:id="116" w:name="_Toc130805809"/>
      <w:r w:rsidRPr="00B717F0">
        <w:rPr>
          <w:rFonts w:ascii="Arial" w:hAnsi="Arial" w:cs="Arial"/>
          <w:color w:val="auto"/>
        </w:rPr>
        <w:t>Čistota vozidel</w:t>
      </w:r>
      <w:bookmarkEnd w:id="115"/>
      <w:bookmarkEnd w:id="116"/>
    </w:p>
    <w:p w14:paraId="28D3A1FF" w14:textId="730B87CF" w:rsidR="000977CD" w:rsidRPr="00456A0D" w:rsidRDefault="000977CD" w:rsidP="000F0CEA">
      <w:pPr>
        <w:spacing w:before="120" w:after="120" w:line="360" w:lineRule="auto"/>
        <w:ind w:firstLine="284"/>
        <w:jc w:val="both"/>
        <w:rPr>
          <w:rFonts w:ascii="Arial" w:hAnsi="Arial" w:cs="Arial"/>
        </w:rPr>
      </w:pPr>
      <w:r w:rsidRPr="00456A0D">
        <w:rPr>
          <w:rFonts w:ascii="Arial" w:hAnsi="Arial" w:cs="Arial"/>
        </w:rPr>
        <w:t xml:space="preserve">Dopravce je povinen zajistit, aby interiér a exteriér vozidel provozovaných v rámci </w:t>
      </w:r>
      <w:r w:rsidR="00946ABE">
        <w:rPr>
          <w:rFonts w:ascii="Arial" w:hAnsi="Arial" w:cs="Arial"/>
        </w:rPr>
        <w:t xml:space="preserve">IDS </w:t>
      </w:r>
      <w:r w:rsidRPr="00456A0D">
        <w:rPr>
          <w:rFonts w:ascii="Arial" w:hAnsi="Arial" w:cs="Arial"/>
        </w:rPr>
        <w:t>VDV byl čistý, udržovaný a uklizený. Dopravce se zejména zavazuje bez zbytečného odkladu provádět opravy závad jakéhokoliv vybavení vozidel (např. poškozená sedadla, poškozené vnitřní obložení), obnovovat nátěry (barva, lak, polepy apod.) uvnitř i vně vozidel, odstraňovat jakékoliv znečištění vozidel. Dopravce je povinen nejméně jedenkrát týdně zajistit kompletní úklid vozidla, včetně odstranění prachu ve vozidle.</w:t>
      </w:r>
    </w:p>
    <w:p w14:paraId="59FA872E" w14:textId="6118A115" w:rsidR="000977CD" w:rsidRPr="00B717F0" w:rsidRDefault="000977CD" w:rsidP="000F0CEA">
      <w:pPr>
        <w:pStyle w:val="Nadpis2"/>
        <w:rPr>
          <w:rFonts w:ascii="Arial" w:hAnsi="Arial" w:cs="Arial"/>
          <w:color w:val="auto"/>
        </w:rPr>
      </w:pPr>
      <w:bookmarkStart w:id="117" w:name="_Toc6386414"/>
      <w:bookmarkStart w:id="118" w:name="_Ref61246711"/>
      <w:bookmarkStart w:id="119" w:name="_Toc130805810"/>
      <w:r w:rsidRPr="00B717F0">
        <w:rPr>
          <w:rFonts w:ascii="Arial" w:hAnsi="Arial" w:cs="Arial"/>
          <w:color w:val="auto"/>
        </w:rPr>
        <w:t>Technický stav a průměrné stáří vozidel</w:t>
      </w:r>
      <w:bookmarkEnd w:id="117"/>
      <w:bookmarkEnd w:id="118"/>
      <w:bookmarkEnd w:id="119"/>
    </w:p>
    <w:p w14:paraId="7B20DDDA" w14:textId="4503AB4F" w:rsidR="000977CD" w:rsidRPr="00456A0D" w:rsidRDefault="000977CD" w:rsidP="000F0CEA">
      <w:pPr>
        <w:spacing w:before="120" w:after="120" w:line="360" w:lineRule="auto"/>
        <w:ind w:firstLine="284"/>
        <w:jc w:val="both"/>
        <w:rPr>
          <w:rFonts w:ascii="Arial" w:hAnsi="Arial" w:cs="Arial"/>
        </w:rPr>
      </w:pPr>
      <w:r w:rsidRPr="00456A0D">
        <w:rPr>
          <w:rFonts w:ascii="Arial" w:hAnsi="Arial" w:cs="Arial"/>
        </w:rPr>
        <w:t xml:space="preserve">Veškerá vozidla v systému </w:t>
      </w:r>
      <w:r w:rsidR="00DB78B6">
        <w:rPr>
          <w:rFonts w:ascii="Arial" w:hAnsi="Arial" w:cs="Arial"/>
        </w:rPr>
        <w:t xml:space="preserve">IDS </w:t>
      </w:r>
      <w:r w:rsidRPr="00456A0D">
        <w:rPr>
          <w:rFonts w:ascii="Arial" w:hAnsi="Arial" w:cs="Arial"/>
        </w:rPr>
        <w:t>VDV musí být v dobrém technickém stavu, s platnou technickou kontrolou a musí splňovat všechny související zákonné normy. Vozidla musí být v takovém stavu, aby cestující nebyli obtěžováni hlukem, zápachem nebo vibracemi vyššími</w:t>
      </w:r>
      <w:r w:rsidR="00E5627D">
        <w:rPr>
          <w:rFonts w:ascii="Arial" w:hAnsi="Arial" w:cs="Arial"/>
        </w:rPr>
        <w:t>,</w:t>
      </w:r>
      <w:r w:rsidRPr="00456A0D">
        <w:rPr>
          <w:rFonts w:ascii="Arial" w:hAnsi="Arial" w:cs="Arial"/>
        </w:rPr>
        <w:t xml:space="preserve"> než je u daného typu vozidla obvyklé. </w:t>
      </w:r>
    </w:p>
    <w:p w14:paraId="36EBF4D9" w14:textId="18087199" w:rsidR="000977CD" w:rsidRDefault="000977CD" w:rsidP="000F0CEA">
      <w:pPr>
        <w:spacing w:before="240" w:line="360" w:lineRule="auto"/>
        <w:jc w:val="both"/>
        <w:rPr>
          <w:rFonts w:ascii="Arial" w:hAnsi="Arial" w:cs="Arial"/>
        </w:rPr>
      </w:pPr>
      <w:r w:rsidRPr="00456A0D">
        <w:rPr>
          <w:rFonts w:ascii="Arial" w:hAnsi="Arial" w:cs="Arial"/>
        </w:rPr>
        <w:t>Průměrné stáří vozidel, nesmí být dle údajů v technických průkazech v žádném okamžiku průběhu plnění smlouvy vyšší než 9 let</w:t>
      </w:r>
      <w:r w:rsidR="00114E51">
        <w:rPr>
          <w:rFonts w:ascii="Arial" w:hAnsi="Arial" w:cs="Arial"/>
        </w:rPr>
        <w:t>, pakliže se dopravce dle přílohy č. 4 smlouvy nezavázal k dodržování maximálního průměrného stáří vozového parku 84 měsíců.</w:t>
      </w:r>
      <w:r w:rsidRPr="00456A0D">
        <w:rPr>
          <w:rFonts w:ascii="Arial" w:hAnsi="Arial" w:cs="Arial"/>
        </w:rPr>
        <w:t xml:space="preserve"> Žádné z turnusově nasazených vozidel</w:t>
      </w:r>
      <w:r w:rsidR="008B27E1">
        <w:rPr>
          <w:rFonts w:ascii="Arial" w:hAnsi="Arial" w:cs="Arial"/>
        </w:rPr>
        <w:t xml:space="preserve"> (mezi ně se nepočítají vozidla provozní a operativní zálohy)</w:t>
      </w:r>
      <w:r w:rsidRPr="00456A0D">
        <w:rPr>
          <w:rFonts w:ascii="Arial" w:hAnsi="Arial" w:cs="Arial"/>
        </w:rPr>
        <w:t xml:space="preserve"> nesmí být dle údajů zapsaných v technickém průkazu starší 12 let, s výjimkou nasazení záložních vozidel, kde maximální stáří vozidla nesmí překročit 15 roků</w:t>
      </w:r>
      <w:r w:rsidR="00611F86">
        <w:rPr>
          <w:rStyle w:val="Znakapoznpodarou"/>
          <w:rFonts w:ascii="Arial" w:hAnsi="Arial" w:cs="Arial"/>
        </w:rPr>
        <w:footnoteReference w:id="17"/>
      </w:r>
      <w:r w:rsidRPr="00456A0D">
        <w:rPr>
          <w:rFonts w:ascii="Arial" w:hAnsi="Arial" w:cs="Arial"/>
        </w:rPr>
        <w:t>.</w:t>
      </w:r>
    </w:p>
    <w:p w14:paraId="7CB58DF2" w14:textId="4B9630F5" w:rsidR="005146A8" w:rsidRPr="00456A0D" w:rsidRDefault="005146A8" w:rsidP="000F0CEA">
      <w:pPr>
        <w:spacing w:before="240" w:line="360" w:lineRule="auto"/>
        <w:jc w:val="both"/>
        <w:rPr>
          <w:rFonts w:ascii="Arial" w:hAnsi="Arial" w:cs="Arial"/>
        </w:rPr>
      </w:pPr>
      <w:r w:rsidRPr="005146A8">
        <w:rPr>
          <w:rFonts w:ascii="Arial" w:hAnsi="Arial" w:cs="Arial"/>
        </w:rPr>
        <w:t xml:space="preserve">Pokud se </w:t>
      </w:r>
      <w:r>
        <w:rPr>
          <w:rFonts w:ascii="Arial" w:hAnsi="Arial" w:cs="Arial"/>
        </w:rPr>
        <w:t>d</w:t>
      </w:r>
      <w:r w:rsidRPr="005146A8">
        <w:rPr>
          <w:rFonts w:ascii="Arial" w:hAnsi="Arial" w:cs="Arial"/>
        </w:rPr>
        <w:t xml:space="preserve">opravce rozhodne poskytovat </w:t>
      </w:r>
      <w:r>
        <w:rPr>
          <w:rFonts w:ascii="Arial" w:hAnsi="Arial" w:cs="Arial"/>
        </w:rPr>
        <w:t>v</w:t>
      </w:r>
      <w:r w:rsidRPr="005146A8">
        <w:rPr>
          <w:rFonts w:ascii="Arial" w:hAnsi="Arial" w:cs="Arial"/>
        </w:rPr>
        <w:t xml:space="preserve">eřejnou službu na základě </w:t>
      </w:r>
      <w:r>
        <w:rPr>
          <w:rFonts w:ascii="Arial" w:hAnsi="Arial" w:cs="Arial"/>
        </w:rPr>
        <w:t>s</w:t>
      </w:r>
      <w:r w:rsidRPr="005146A8">
        <w:rPr>
          <w:rFonts w:ascii="Arial" w:hAnsi="Arial" w:cs="Arial"/>
        </w:rPr>
        <w:t>mlouvy uzavřené</w:t>
      </w:r>
      <w:r>
        <w:rPr>
          <w:rFonts w:ascii="Arial" w:hAnsi="Arial" w:cs="Arial"/>
        </w:rPr>
        <w:t xml:space="preserve"> </w:t>
      </w:r>
      <w:r w:rsidRPr="005146A8">
        <w:rPr>
          <w:rFonts w:ascii="Arial" w:hAnsi="Arial" w:cs="Arial"/>
        </w:rPr>
        <w:t xml:space="preserve">s </w:t>
      </w:r>
      <w:r>
        <w:rPr>
          <w:rFonts w:ascii="Arial" w:hAnsi="Arial" w:cs="Arial"/>
        </w:rPr>
        <w:t>o</w:t>
      </w:r>
      <w:r w:rsidRPr="005146A8">
        <w:rPr>
          <w:rFonts w:ascii="Arial" w:hAnsi="Arial" w:cs="Arial"/>
        </w:rPr>
        <w:t xml:space="preserve">bjednatelem takovým </w:t>
      </w:r>
      <w:r>
        <w:rPr>
          <w:rFonts w:ascii="Arial" w:hAnsi="Arial" w:cs="Arial"/>
        </w:rPr>
        <w:t>v</w:t>
      </w:r>
      <w:r w:rsidRPr="005146A8">
        <w:rPr>
          <w:rFonts w:ascii="Arial" w:hAnsi="Arial" w:cs="Arial"/>
        </w:rPr>
        <w:t xml:space="preserve">ozovým parkem, který byl při zahájení plnění </w:t>
      </w:r>
      <w:r>
        <w:rPr>
          <w:rFonts w:ascii="Arial" w:hAnsi="Arial" w:cs="Arial"/>
        </w:rPr>
        <w:t>s</w:t>
      </w:r>
      <w:r w:rsidRPr="005146A8">
        <w:rPr>
          <w:rFonts w:ascii="Arial" w:hAnsi="Arial" w:cs="Arial"/>
        </w:rPr>
        <w:t>mlouvy nový</w:t>
      </w:r>
      <w:r>
        <w:rPr>
          <w:rFonts w:ascii="Arial" w:hAnsi="Arial" w:cs="Arial"/>
        </w:rPr>
        <w:t xml:space="preserve"> </w:t>
      </w:r>
      <w:r w:rsidR="00176969">
        <w:rPr>
          <w:rFonts w:ascii="Arial" w:hAnsi="Arial" w:cs="Arial"/>
        </w:rPr>
        <w:t xml:space="preserve">(tj. </w:t>
      </w:r>
      <w:r w:rsidR="00176969">
        <w:rPr>
          <w:rFonts w:ascii="Arial" w:hAnsi="Arial" w:cs="Arial"/>
        </w:rPr>
        <w:lastRenderedPageBreak/>
        <w:t xml:space="preserve">všechna vozidla </w:t>
      </w:r>
      <w:r w:rsidR="008B27E1">
        <w:rPr>
          <w:rFonts w:ascii="Arial" w:hAnsi="Arial" w:cs="Arial"/>
        </w:rPr>
        <w:t xml:space="preserve">vyjma </w:t>
      </w:r>
      <w:r w:rsidR="007A5556">
        <w:rPr>
          <w:rFonts w:ascii="Arial" w:hAnsi="Arial" w:cs="Arial"/>
        </w:rPr>
        <w:t xml:space="preserve">vozidel </w:t>
      </w:r>
      <w:r w:rsidR="00176969">
        <w:rPr>
          <w:rFonts w:ascii="Arial" w:hAnsi="Arial" w:cs="Arial"/>
        </w:rPr>
        <w:t>provozní a operativní zálohy)</w:t>
      </w:r>
      <w:r w:rsidRPr="005146A8">
        <w:rPr>
          <w:rFonts w:ascii="Arial" w:hAnsi="Arial" w:cs="Arial"/>
        </w:rPr>
        <w:t xml:space="preserve">, a </w:t>
      </w:r>
      <w:r w:rsidR="009B3D51" w:rsidRPr="009B3D51">
        <w:rPr>
          <w:rFonts w:ascii="Arial" w:hAnsi="Arial" w:cs="Arial"/>
        </w:rPr>
        <w:t xml:space="preserve">nejde-li po dobu nezbytně nutnou o použití </w:t>
      </w:r>
      <w:r w:rsidR="008B27E1">
        <w:rPr>
          <w:rFonts w:ascii="Arial" w:hAnsi="Arial" w:cs="Arial"/>
        </w:rPr>
        <w:t>vozidla provozní a operativní zálohy</w:t>
      </w:r>
      <w:r w:rsidRPr="005146A8">
        <w:rPr>
          <w:rFonts w:ascii="Arial" w:hAnsi="Arial" w:cs="Arial"/>
        </w:rPr>
        <w:t xml:space="preserve">, potom nesmí průměrné stáří </w:t>
      </w:r>
      <w:r w:rsidR="007A5556">
        <w:rPr>
          <w:rFonts w:ascii="Arial" w:hAnsi="Arial" w:cs="Arial"/>
        </w:rPr>
        <w:t>vozidel</w:t>
      </w:r>
      <w:r w:rsidRPr="005146A8">
        <w:rPr>
          <w:rFonts w:ascii="Arial" w:hAnsi="Arial" w:cs="Arial"/>
        </w:rPr>
        <w:t xml:space="preserve"> </w:t>
      </w:r>
      <w:r w:rsidR="007A5556">
        <w:rPr>
          <w:rFonts w:ascii="Arial" w:hAnsi="Arial" w:cs="Arial"/>
        </w:rPr>
        <w:t>(</w:t>
      </w:r>
      <w:r w:rsidR="009B3D51">
        <w:rPr>
          <w:rFonts w:ascii="Arial" w:hAnsi="Arial" w:cs="Arial"/>
        </w:rPr>
        <w:t>včetně vozidel provozní a operativní zálohy</w:t>
      </w:r>
      <w:r w:rsidR="007A5556">
        <w:rPr>
          <w:rFonts w:ascii="Arial" w:hAnsi="Arial" w:cs="Arial"/>
        </w:rPr>
        <w:t>)</w:t>
      </w:r>
      <w:r w:rsidRPr="005146A8">
        <w:rPr>
          <w:rFonts w:ascii="Arial" w:hAnsi="Arial" w:cs="Arial"/>
        </w:rPr>
        <w:t xml:space="preserve"> použitých</w:t>
      </w:r>
      <w:r>
        <w:rPr>
          <w:rFonts w:ascii="Arial" w:hAnsi="Arial" w:cs="Arial"/>
        </w:rPr>
        <w:t xml:space="preserve"> </w:t>
      </w:r>
      <w:r w:rsidRPr="005146A8">
        <w:rPr>
          <w:rFonts w:ascii="Arial" w:hAnsi="Arial" w:cs="Arial"/>
        </w:rPr>
        <w:t xml:space="preserve">k plnění </w:t>
      </w:r>
      <w:r w:rsidR="00D42FEF">
        <w:rPr>
          <w:rFonts w:ascii="Arial" w:hAnsi="Arial" w:cs="Arial"/>
        </w:rPr>
        <w:t>s</w:t>
      </w:r>
      <w:r w:rsidRPr="005146A8">
        <w:rPr>
          <w:rFonts w:ascii="Arial" w:hAnsi="Arial" w:cs="Arial"/>
        </w:rPr>
        <w:t xml:space="preserve">mlouvy přesáhnout </w:t>
      </w:r>
      <w:r w:rsidRPr="000717AE">
        <w:rPr>
          <w:rFonts w:ascii="Arial" w:hAnsi="Arial" w:cs="Arial"/>
        </w:rPr>
        <w:t>11 let</w:t>
      </w:r>
      <w:r w:rsidRPr="005146A8">
        <w:rPr>
          <w:rFonts w:ascii="Arial" w:hAnsi="Arial" w:cs="Arial"/>
          <w:b/>
          <w:bCs/>
        </w:rPr>
        <w:t xml:space="preserve"> </w:t>
      </w:r>
      <w:r w:rsidRPr="005146A8">
        <w:rPr>
          <w:rFonts w:ascii="Arial" w:hAnsi="Arial" w:cs="Arial"/>
        </w:rPr>
        <w:t>(ust. § 3 odst. 2) nařízení vlády č. 63/2011 Sb., o</w:t>
      </w:r>
      <w:r>
        <w:rPr>
          <w:rFonts w:ascii="Arial" w:hAnsi="Arial" w:cs="Arial"/>
        </w:rPr>
        <w:t xml:space="preserve"> </w:t>
      </w:r>
      <w:r w:rsidRPr="005146A8">
        <w:rPr>
          <w:rFonts w:ascii="Arial" w:hAnsi="Arial" w:cs="Arial"/>
        </w:rPr>
        <w:t>stanovení minimálních hodnot a ukazatelů standardů kvality a bezpečnosti a o způsobu</w:t>
      </w:r>
      <w:r>
        <w:rPr>
          <w:rFonts w:ascii="Arial" w:hAnsi="Arial" w:cs="Arial"/>
        </w:rPr>
        <w:t xml:space="preserve"> </w:t>
      </w:r>
      <w:r w:rsidRPr="005146A8">
        <w:rPr>
          <w:rFonts w:ascii="Arial" w:hAnsi="Arial" w:cs="Arial"/>
        </w:rPr>
        <w:t>jejich prokazování v souvislosti s poskytováním veřejných služeb v přepravě cestujících, ve</w:t>
      </w:r>
      <w:r>
        <w:rPr>
          <w:rFonts w:ascii="Arial" w:hAnsi="Arial" w:cs="Arial"/>
        </w:rPr>
        <w:t xml:space="preserve"> </w:t>
      </w:r>
      <w:r w:rsidRPr="005146A8">
        <w:rPr>
          <w:rFonts w:ascii="Arial" w:hAnsi="Arial" w:cs="Arial"/>
        </w:rPr>
        <w:t xml:space="preserve">znění pozdějších předpisů. Za nová vozidla se </w:t>
      </w:r>
      <w:r w:rsidR="0010340B">
        <w:rPr>
          <w:rFonts w:ascii="Arial" w:hAnsi="Arial" w:cs="Arial"/>
        </w:rPr>
        <w:t xml:space="preserve">pro tyto účely </w:t>
      </w:r>
      <w:r w:rsidRPr="005146A8">
        <w:rPr>
          <w:rFonts w:ascii="Arial" w:hAnsi="Arial" w:cs="Arial"/>
        </w:rPr>
        <w:t>považují vozidla pořízená za účelem plnění</w:t>
      </w:r>
      <w:r>
        <w:rPr>
          <w:rFonts w:ascii="Arial" w:hAnsi="Arial" w:cs="Arial"/>
        </w:rPr>
        <w:t xml:space="preserve"> </w:t>
      </w:r>
      <w:r w:rsidR="00D42FEF">
        <w:rPr>
          <w:rFonts w:ascii="Arial" w:hAnsi="Arial" w:cs="Arial"/>
        </w:rPr>
        <w:t>s</w:t>
      </w:r>
      <w:r w:rsidRPr="005146A8">
        <w:rPr>
          <w:rFonts w:ascii="Arial" w:hAnsi="Arial" w:cs="Arial"/>
        </w:rPr>
        <w:t xml:space="preserve">mlouvy uzavřené s </w:t>
      </w:r>
      <w:r w:rsidR="00D42FEF">
        <w:rPr>
          <w:rFonts w:ascii="Arial" w:hAnsi="Arial" w:cs="Arial"/>
        </w:rPr>
        <w:t>o</w:t>
      </w:r>
      <w:r w:rsidRPr="005146A8">
        <w:rPr>
          <w:rFonts w:ascii="Arial" w:hAnsi="Arial" w:cs="Arial"/>
        </w:rPr>
        <w:t>bjednatelem, která dosud nebyla žádným způsobem provozována</w:t>
      </w:r>
      <w:r>
        <w:rPr>
          <w:rFonts w:ascii="Arial" w:hAnsi="Arial" w:cs="Arial"/>
        </w:rPr>
        <w:t xml:space="preserve"> </w:t>
      </w:r>
      <w:r w:rsidRPr="005146A8">
        <w:rPr>
          <w:rFonts w:ascii="Arial" w:hAnsi="Arial" w:cs="Arial"/>
        </w:rPr>
        <w:t>v České republice ani v jiném státě ani nebyla používána ke zkušebním či předváděcím</w:t>
      </w:r>
      <w:r>
        <w:rPr>
          <w:rFonts w:ascii="Arial" w:hAnsi="Arial" w:cs="Arial"/>
        </w:rPr>
        <w:t xml:space="preserve"> </w:t>
      </w:r>
      <w:r w:rsidRPr="005146A8">
        <w:rPr>
          <w:rFonts w:ascii="Arial" w:hAnsi="Arial" w:cs="Arial"/>
        </w:rPr>
        <w:t xml:space="preserve">účelům. V případě obnovy </w:t>
      </w:r>
      <w:r w:rsidR="00D42FEF">
        <w:rPr>
          <w:rFonts w:ascii="Arial" w:hAnsi="Arial" w:cs="Arial"/>
        </w:rPr>
        <w:t>vozidel</w:t>
      </w:r>
      <w:r w:rsidRPr="005146A8">
        <w:rPr>
          <w:rFonts w:ascii="Arial" w:hAnsi="Arial" w:cs="Arial"/>
        </w:rPr>
        <w:t xml:space="preserve"> během plnění </w:t>
      </w:r>
      <w:r w:rsidR="00D42FEF">
        <w:rPr>
          <w:rFonts w:ascii="Arial" w:hAnsi="Arial" w:cs="Arial"/>
        </w:rPr>
        <w:t>s</w:t>
      </w:r>
      <w:r w:rsidRPr="005146A8">
        <w:rPr>
          <w:rFonts w:ascii="Arial" w:hAnsi="Arial" w:cs="Arial"/>
        </w:rPr>
        <w:t>mlouvy musí nově pořízené</w:t>
      </w:r>
      <w:r>
        <w:rPr>
          <w:rFonts w:ascii="Arial" w:hAnsi="Arial" w:cs="Arial"/>
        </w:rPr>
        <w:t xml:space="preserve"> </w:t>
      </w:r>
      <w:r w:rsidRPr="005146A8">
        <w:rPr>
          <w:rFonts w:ascii="Arial" w:hAnsi="Arial" w:cs="Arial"/>
        </w:rPr>
        <w:t>vozidlo být stejně staré nebo mladší než nahrazované vozidlo. O</w:t>
      </w:r>
      <w:r w:rsidR="00114E51">
        <w:rPr>
          <w:rFonts w:ascii="Arial" w:hAnsi="Arial" w:cs="Arial"/>
        </w:rPr>
        <w:t> </w:t>
      </w:r>
      <w:r w:rsidRPr="005146A8">
        <w:rPr>
          <w:rFonts w:ascii="Arial" w:hAnsi="Arial" w:cs="Arial"/>
        </w:rPr>
        <w:t>této</w:t>
      </w:r>
      <w:r>
        <w:rPr>
          <w:rFonts w:ascii="Arial" w:hAnsi="Arial" w:cs="Arial"/>
        </w:rPr>
        <w:t xml:space="preserve"> </w:t>
      </w:r>
      <w:r w:rsidRPr="005146A8">
        <w:rPr>
          <w:rFonts w:ascii="Arial" w:hAnsi="Arial" w:cs="Arial"/>
        </w:rPr>
        <w:t xml:space="preserve">skutečnosti je </w:t>
      </w:r>
      <w:r w:rsidR="00D42FEF">
        <w:rPr>
          <w:rFonts w:ascii="Arial" w:hAnsi="Arial" w:cs="Arial"/>
        </w:rPr>
        <w:t>d</w:t>
      </w:r>
      <w:r w:rsidRPr="005146A8">
        <w:rPr>
          <w:rFonts w:ascii="Arial" w:hAnsi="Arial" w:cs="Arial"/>
        </w:rPr>
        <w:t xml:space="preserve">opravce povinen neprodleně informovat </w:t>
      </w:r>
      <w:r w:rsidR="00D42FEF">
        <w:rPr>
          <w:rFonts w:ascii="Arial" w:hAnsi="Arial" w:cs="Arial"/>
        </w:rPr>
        <w:t>o</w:t>
      </w:r>
      <w:r w:rsidRPr="005146A8">
        <w:rPr>
          <w:rFonts w:ascii="Arial" w:hAnsi="Arial" w:cs="Arial"/>
        </w:rPr>
        <w:t>bjednatele.</w:t>
      </w:r>
    </w:p>
    <w:p w14:paraId="144A1A2D" w14:textId="6638664F" w:rsidR="000977CD" w:rsidRPr="00456A0D" w:rsidRDefault="000977CD" w:rsidP="000F0CEA">
      <w:pPr>
        <w:spacing w:before="240" w:line="360" w:lineRule="auto"/>
        <w:jc w:val="both"/>
        <w:rPr>
          <w:rFonts w:ascii="Arial" w:hAnsi="Arial" w:cs="Arial"/>
        </w:rPr>
      </w:pPr>
      <w:r w:rsidRPr="00F22348">
        <w:rPr>
          <w:rFonts w:ascii="Arial" w:hAnsi="Arial" w:cs="Arial"/>
        </w:rPr>
        <w:t>Obnova vozového parku je možná pouze novými vozy nebo vozy mladšími 2 let od data první registrace (umožnění zapojení předváděcích vozidel apod.). V případě závažných důvodů pro předčasné vyřazení vozidla (vážná nehoda, požár, odcizení) je možno dočasně se souhlasem objednatele nahradit vyřazené vozidlo po dobu ma</w:t>
      </w:r>
      <w:r w:rsidR="00252B18" w:rsidRPr="00F22348">
        <w:rPr>
          <w:rFonts w:ascii="Arial" w:hAnsi="Arial" w:cs="Arial"/>
        </w:rPr>
        <w:t xml:space="preserve">x. 12 měsíců i vozidlem starším, jehož stáří během provozu v </w:t>
      </w:r>
      <w:r w:rsidR="0073380B">
        <w:rPr>
          <w:rFonts w:ascii="Arial" w:hAnsi="Arial" w:cs="Arial"/>
        </w:rPr>
        <w:t xml:space="preserve">IDS </w:t>
      </w:r>
      <w:r w:rsidR="00252B18" w:rsidRPr="00F22348">
        <w:rPr>
          <w:rFonts w:ascii="Arial" w:hAnsi="Arial" w:cs="Arial"/>
        </w:rPr>
        <w:t>VDV však nepřesáhne 15 let</w:t>
      </w:r>
      <w:r w:rsidR="00B056E7">
        <w:rPr>
          <w:rFonts w:ascii="Arial" w:hAnsi="Arial" w:cs="Arial"/>
        </w:rPr>
        <w:t>.</w:t>
      </w:r>
    </w:p>
    <w:p w14:paraId="76F225B7" w14:textId="0F7D4620" w:rsidR="00252B18" w:rsidRPr="00B717F0" w:rsidRDefault="00252B18" w:rsidP="000F0CEA">
      <w:pPr>
        <w:pStyle w:val="Nadpis2"/>
        <w:rPr>
          <w:rFonts w:ascii="Arial" w:hAnsi="Arial" w:cs="Arial"/>
          <w:color w:val="auto"/>
        </w:rPr>
      </w:pPr>
      <w:bookmarkStart w:id="120" w:name="_Toc6386415"/>
      <w:bookmarkStart w:id="121" w:name="_Toc130805811"/>
      <w:r w:rsidRPr="00B717F0">
        <w:rPr>
          <w:rFonts w:ascii="Arial" w:hAnsi="Arial" w:cs="Arial"/>
          <w:color w:val="auto"/>
        </w:rPr>
        <w:t>Certifikace vozidel a vybavení</w:t>
      </w:r>
      <w:bookmarkEnd w:id="120"/>
      <w:bookmarkEnd w:id="121"/>
    </w:p>
    <w:p w14:paraId="429DDE82" w14:textId="74E6AB57" w:rsidR="00252B18" w:rsidRPr="00456A0D" w:rsidRDefault="00252B18" w:rsidP="000F0CEA">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Veškerá vozidla a jejich vybavení podléhají před uvedením do provozu v rámci systému </w:t>
      </w:r>
      <w:r w:rsidR="0073380B">
        <w:rPr>
          <w:rFonts w:ascii="Arial" w:hAnsi="Arial" w:cs="Arial"/>
          <w:shd w:val="clear" w:color="auto" w:fill="FFFFFF"/>
        </w:rPr>
        <w:t xml:space="preserve">IDS </w:t>
      </w:r>
      <w:r w:rsidRPr="00456A0D">
        <w:rPr>
          <w:rFonts w:ascii="Arial" w:hAnsi="Arial" w:cs="Arial"/>
          <w:shd w:val="clear" w:color="auto" w:fill="FFFFFF"/>
        </w:rPr>
        <w:t xml:space="preserve">VDV certifikaci objednatelem. Dopravce nesmí v rámci systému </w:t>
      </w:r>
      <w:r w:rsidR="0073380B">
        <w:rPr>
          <w:rFonts w:ascii="Arial" w:hAnsi="Arial" w:cs="Arial"/>
          <w:shd w:val="clear" w:color="auto" w:fill="FFFFFF"/>
        </w:rPr>
        <w:t xml:space="preserve">IDS </w:t>
      </w:r>
      <w:r w:rsidRPr="00456A0D">
        <w:rPr>
          <w:rFonts w:ascii="Arial" w:hAnsi="Arial" w:cs="Arial"/>
          <w:shd w:val="clear" w:color="auto" w:fill="FFFFFF"/>
        </w:rPr>
        <w:t xml:space="preserve">VDV provozovat vozidlo a jeho vybavení, které nebylo objednatelem certifikováno. Proces certifikace především ověřuje kompatibilitu vozidla a jeho vybavení s Technickými a provozními standardy, zařízeními a systémy provozovanými v systému </w:t>
      </w:r>
      <w:r w:rsidR="00F12BB3">
        <w:rPr>
          <w:rFonts w:ascii="Arial" w:hAnsi="Arial" w:cs="Arial"/>
          <w:shd w:val="clear" w:color="auto" w:fill="FFFFFF"/>
        </w:rPr>
        <w:t xml:space="preserve">IDS </w:t>
      </w:r>
      <w:r w:rsidRPr="00456A0D">
        <w:rPr>
          <w:rFonts w:ascii="Arial" w:hAnsi="Arial" w:cs="Arial"/>
          <w:shd w:val="clear" w:color="auto" w:fill="FFFFFF"/>
        </w:rPr>
        <w:t>VDV. Pokud není zajištěna úplná kompatibilita, certifikát nelze vydat.</w:t>
      </w:r>
    </w:p>
    <w:p w14:paraId="3D6DF2F9" w14:textId="3C27B91D" w:rsidR="00252B18" w:rsidRPr="00456A0D" w:rsidRDefault="00252B18" w:rsidP="000F0CEA">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Před tím, než vozidlo začne zabezpečovat dopravu na linkách </w:t>
      </w:r>
      <w:r w:rsidR="00F12BB3">
        <w:rPr>
          <w:rFonts w:ascii="Arial" w:hAnsi="Arial" w:cs="Arial"/>
          <w:shd w:val="clear" w:color="auto" w:fill="FFFFFF"/>
        </w:rPr>
        <w:t xml:space="preserve">IDS </w:t>
      </w:r>
      <w:r w:rsidRPr="00456A0D">
        <w:rPr>
          <w:rFonts w:ascii="Arial" w:hAnsi="Arial" w:cs="Arial"/>
          <w:shd w:val="clear" w:color="auto" w:fill="FFFFFF"/>
        </w:rPr>
        <w:t xml:space="preserve">VDV, dopravce požádá objednatele o vydání certifikátu na vozidlo a jeho vybavení. Současně zašle objednateli v písemné nebo elektronické podobě informaci dokladující úplnost a funkčnost požadovaného vybavení vozidla – seznam veškerých relevantních údajů týkajících se vozidla a jeho vybavení, s uvedením důležitých čísel zařízení, např. čísla pokladny, čísla modulu sledování polohy, apod. Zástupce objednatele na dohodnutém místě (zpravidla v místě provozovny dopravce, či odstavném parkovacím místě vozidel) prověří soulad vozidla a jeho vybavení s Technickými a provozními standardy </w:t>
      </w:r>
      <w:r w:rsidR="00F12BB3">
        <w:rPr>
          <w:rFonts w:ascii="Arial" w:hAnsi="Arial" w:cs="Arial"/>
          <w:shd w:val="clear" w:color="auto" w:fill="FFFFFF"/>
        </w:rPr>
        <w:t xml:space="preserve">IDS </w:t>
      </w:r>
      <w:r w:rsidRPr="00456A0D">
        <w:rPr>
          <w:rFonts w:ascii="Arial" w:hAnsi="Arial" w:cs="Arial"/>
          <w:shd w:val="clear" w:color="auto" w:fill="FFFFFF"/>
        </w:rPr>
        <w:t xml:space="preserve">VDV a provede fotodokumentaci. Pokud </w:t>
      </w:r>
      <w:r w:rsidR="009E1818">
        <w:rPr>
          <w:rFonts w:ascii="Arial" w:hAnsi="Arial" w:cs="Arial"/>
          <w:shd w:val="clear" w:color="auto" w:fill="FFFFFF"/>
        </w:rPr>
        <w:t xml:space="preserve">shledá závady, stanoví přiměřenou lhůtu pro jejich odstranění. Pokud </w:t>
      </w:r>
      <w:r w:rsidRPr="00456A0D">
        <w:rPr>
          <w:rFonts w:ascii="Arial" w:hAnsi="Arial" w:cs="Arial"/>
          <w:shd w:val="clear" w:color="auto" w:fill="FFFFFF"/>
        </w:rPr>
        <w:t xml:space="preserve">neshledá závady, vydá do 10 pracovních dnů certifikát o kompatibilitě vozidla s Technickými a provozními standardy </w:t>
      </w:r>
      <w:r w:rsidR="00F12BB3">
        <w:rPr>
          <w:rFonts w:ascii="Arial" w:hAnsi="Arial" w:cs="Arial"/>
          <w:shd w:val="clear" w:color="auto" w:fill="FFFFFF"/>
        </w:rPr>
        <w:t xml:space="preserve">IDS </w:t>
      </w:r>
      <w:r w:rsidRPr="00456A0D">
        <w:rPr>
          <w:rFonts w:ascii="Arial" w:hAnsi="Arial" w:cs="Arial"/>
          <w:shd w:val="clear" w:color="auto" w:fill="FFFFFF"/>
        </w:rPr>
        <w:t xml:space="preserve">VDV. V rámci certifikace vozidel je možno vydat i hromadný certifikát pro určitý druh vozidel a jejich vybavení. </w:t>
      </w:r>
      <w:r w:rsidRPr="00456A0D">
        <w:rPr>
          <w:rFonts w:ascii="Arial" w:hAnsi="Arial" w:cs="Arial"/>
          <w:shd w:val="clear" w:color="auto" w:fill="FFFFFF"/>
        </w:rPr>
        <w:lastRenderedPageBreak/>
        <w:t>I v případě vydávání hromadného certifikátu je však prováděna kontrola dodržení Technických a provozních standardů, včetně pořízení fotodokumentace příslušných vozidel.</w:t>
      </w:r>
    </w:p>
    <w:p w14:paraId="3E0F1AD1" w14:textId="16F9811A" w:rsidR="00252B18" w:rsidRPr="00456A0D" w:rsidRDefault="00252B18" w:rsidP="000F0CEA">
      <w:pPr>
        <w:spacing w:before="120" w:after="120" w:line="360" w:lineRule="auto"/>
        <w:ind w:firstLine="284"/>
        <w:jc w:val="both"/>
        <w:rPr>
          <w:rFonts w:ascii="Arial" w:hAnsi="Arial" w:cs="Arial"/>
          <w:i/>
          <w:shd w:val="clear" w:color="auto" w:fill="FFFFFF"/>
        </w:rPr>
      </w:pPr>
      <w:r w:rsidRPr="00456A0D">
        <w:rPr>
          <w:rFonts w:ascii="Arial" w:hAnsi="Arial" w:cs="Arial"/>
          <w:i/>
          <w:shd w:val="clear" w:color="auto" w:fill="FFFFFF"/>
        </w:rPr>
        <w:t xml:space="preserve">Poznámka: udělený certifikát může být dopravci odebrán, pokud v rámci kontrolní činnosti objednatele jsou shledány závažné závady a nedostatky na vozidle a jeho vybavení oproti požadavkům stanoveným Technickými a provozními standardy </w:t>
      </w:r>
      <w:r w:rsidR="0073380B">
        <w:rPr>
          <w:rFonts w:ascii="Arial" w:hAnsi="Arial" w:cs="Arial"/>
          <w:i/>
          <w:shd w:val="clear" w:color="auto" w:fill="FFFFFF"/>
        </w:rPr>
        <w:t xml:space="preserve">IDS </w:t>
      </w:r>
      <w:r w:rsidRPr="00456A0D">
        <w:rPr>
          <w:rFonts w:ascii="Arial" w:hAnsi="Arial" w:cs="Arial"/>
          <w:i/>
          <w:shd w:val="clear" w:color="auto" w:fill="FFFFFF"/>
        </w:rPr>
        <w:t>VDV.</w:t>
      </w:r>
    </w:p>
    <w:p w14:paraId="64848E07" w14:textId="77777777" w:rsidR="00252B18" w:rsidRPr="00456A0D" w:rsidRDefault="00252B18" w:rsidP="000F0CEA">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Ve výjimečných případech, na dobu kratší než jeden měsíc, je objednatel oprávněn vhodným způsobem upravit požadavky na technické vybavení vybraných vozidel, např. pro zkušební vozidla apod.</w:t>
      </w:r>
    </w:p>
    <w:p w14:paraId="4C499508" w14:textId="28D8288B" w:rsidR="00252B18" w:rsidRPr="00456A0D" w:rsidRDefault="00252B18" w:rsidP="000F0CEA">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Dopravci jsou povinni bez zbytečného prodlení objednatele informovat o vozidlech zařazovaných do provozu v systému </w:t>
      </w:r>
      <w:r w:rsidR="00F12BB3">
        <w:rPr>
          <w:rFonts w:ascii="Arial" w:hAnsi="Arial" w:cs="Arial"/>
          <w:shd w:val="clear" w:color="auto" w:fill="FFFFFF"/>
        </w:rPr>
        <w:t xml:space="preserve">IDS </w:t>
      </w:r>
      <w:r w:rsidRPr="00456A0D">
        <w:rPr>
          <w:rFonts w:ascii="Arial" w:hAnsi="Arial" w:cs="Arial"/>
          <w:shd w:val="clear" w:color="auto" w:fill="FFFFFF"/>
        </w:rPr>
        <w:t>VDV a o vozidlech, která z provozu vyřazují.</w:t>
      </w:r>
    </w:p>
    <w:p w14:paraId="0B1F5E83" w14:textId="37A75510" w:rsidR="00D82402" w:rsidRPr="00B717F0" w:rsidRDefault="00D82402" w:rsidP="000F0CEA">
      <w:pPr>
        <w:pStyle w:val="Nadpis1"/>
        <w:rPr>
          <w:rFonts w:ascii="Arial" w:hAnsi="Arial" w:cs="Arial"/>
          <w:color w:val="auto"/>
        </w:rPr>
      </w:pPr>
      <w:bookmarkStart w:id="122" w:name="_Toc6386416"/>
      <w:bookmarkStart w:id="123" w:name="_Toc130805812"/>
      <w:r w:rsidRPr="00B717F0">
        <w:rPr>
          <w:rFonts w:ascii="Arial" w:hAnsi="Arial" w:cs="Arial"/>
          <w:color w:val="auto"/>
        </w:rPr>
        <w:t>STANDARD OZNAČENÍ, VYBAVENÍ A VZHLEDU ZASTÁVEK</w:t>
      </w:r>
      <w:bookmarkEnd w:id="122"/>
      <w:bookmarkEnd w:id="123"/>
    </w:p>
    <w:p w14:paraId="4D7982EF" w14:textId="77777777" w:rsidR="00D82402" w:rsidRPr="00456A0D" w:rsidRDefault="00D82402" w:rsidP="000F0CEA">
      <w:pPr>
        <w:jc w:val="both"/>
        <w:rPr>
          <w:rFonts w:ascii="Arial" w:hAnsi="Arial" w:cs="Arial"/>
          <w:b/>
        </w:rPr>
      </w:pPr>
      <w:r w:rsidRPr="00456A0D">
        <w:rPr>
          <w:rFonts w:ascii="Arial" w:hAnsi="Arial" w:cs="Arial"/>
          <w:b/>
        </w:rPr>
        <w:br/>
        <w:t>Preambule – vysvětlení pojmu zastávka:</w:t>
      </w:r>
    </w:p>
    <w:p w14:paraId="49A0DF45" w14:textId="77777777" w:rsidR="00D82402" w:rsidRPr="00456A0D" w:rsidRDefault="00D82402" w:rsidP="000F0CEA">
      <w:pPr>
        <w:spacing w:before="120" w:after="120" w:line="360" w:lineRule="auto"/>
        <w:jc w:val="both"/>
        <w:rPr>
          <w:rFonts w:ascii="Arial" w:hAnsi="Arial" w:cs="Arial"/>
          <w:b/>
        </w:rPr>
      </w:pPr>
      <w:r w:rsidRPr="00456A0D">
        <w:rPr>
          <w:rFonts w:ascii="Arial" w:hAnsi="Arial" w:cs="Arial"/>
          <w:i/>
        </w:rPr>
        <w:t xml:space="preserve">Novela zákona o silniční dopravě, která byla přijata s účinností od 4. 10. 2017 v § 12, odst. 1 písm. a) stanoví, že licence k provozování linky bude dopravci udělena pouze tehdy, „pokud označení všech zastávek na trase linky ve směru vedení spojů bylo stanoveno nebo umístěno místní nebo přechodnou úpravou provozu na pozemních komunikacích postupem podle zákona o silničním provozu“. </w:t>
      </w:r>
      <w:r w:rsidRPr="00456A0D">
        <w:rPr>
          <w:rFonts w:ascii="Arial" w:hAnsi="Arial" w:cs="Arial"/>
          <w:b/>
        </w:rPr>
        <w:t>Zákon o silničním provozu chápe zastávku jako konkrétní odjezdovou hranu.</w:t>
      </w:r>
    </w:p>
    <w:p w14:paraId="3BA228BE" w14:textId="27CCE779" w:rsidR="00D82402" w:rsidRPr="00B717F0" w:rsidRDefault="00D82402" w:rsidP="000F0CEA">
      <w:pPr>
        <w:pStyle w:val="Nadpis2"/>
        <w:rPr>
          <w:rFonts w:ascii="Arial" w:hAnsi="Arial" w:cs="Arial"/>
          <w:color w:val="auto"/>
        </w:rPr>
      </w:pPr>
      <w:bookmarkStart w:id="124" w:name="_Toc6386417"/>
      <w:bookmarkStart w:id="125" w:name="_Toc130805813"/>
      <w:r w:rsidRPr="00B717F0">
        <w:rPr>
          <w:rFonts w:ascii="Arial" w:hAnsi="Arial" w:cs="Arial"/>
          <w:color w:val="auto"/>
        </w:rPr>
        <w:t>Kategorie zastávek VDV</w:t>
      </w:r>
      <w:bookmarkEnd w:id="124"/>
      <w:bookmarkEnd w:id="125"/>
    </w:p>
    <w:p w14:paraId="5701D039" w14:textId="77777777" w:rsidR="00D82402" w:rsidRPr="00456A0D" w:rsidRDefault="00D82402" w:rsidP="000F0CEA">
      <w:pPr>
        <w:spacing w:before="240" w:line="360" w:lineRule="auto"/>
        <w:jc w:val="both"/>
        <w:rPr>
          <w:rFonts w:ascii="Arial" w:eastAsia="Calibri" w:hAnsi="Arial" w:cs="Arial"/>
          <w:b/>
        </w:rPr>
      </w:pPr>
      <w:r w:rsidRPr="00456A0D">
        <w:rPr>
          <w:rFonts w:ascii="Arial" w:eastAsia="Calibri" w:hAnsi="Arial" w:cs="Arial"/>
          <w:b/>
        </w:rPr>
        <w:t>Zastávky VDV se dělí do skupin:</w:t>
      </w:r>
    </w:p>
    <w:p w14:paraId="7B9DF451" w14:textId="77777777" w:rsidR="00D82402" w:rsidRPr="00456A0D" w:rsidRDefault="00D82402" w:rsidP="000F0CEA">
      <w:pPr>
        <w:spacing w:before="120" w:after="0" w:line="360" w:lineRule="auto"/>
        <w:ind w:left="360"/>
        <w:jc w:val="both"/>
        <w:rPr>
          <w:rFonts w:ascii="Arial" w:eastAsia="Calibri" w:hAnsi="Arial" w:cs="Arial"/>
          <w:strike/>
        </w:rPr>
      </w:pPr>
      <w:r w:rsidRPr="00456A0D">
        <w:rPr>
          <w:rFonts w:ascii="Arial" w:eastAsia="Calibri" w:hAnsi="Arial" w:cs="Arial"/>
          <w:b/>
        </w:rPr>
        <w:t>Skupina A</w:t>
      </w:r>
      <w:r w:rsidRPr="00456A0D">
        <w:rPr>
          <w:rFonts w:ascii="Arial" w:eastAsia="Calibri" w:hAnsi="Arial" w:cs="Arial"/>
        </w:rPr>
        <w:t xml:space="preserve"> – </w:t>
      </w:r>
      <w:r w:rsidRPr="00456A0D">
        <w:rPr>
          <w:rFonts w:ascii="Arial" w:eastAsia="Calibri" w:hAnsi="Arial" w:cs="Arial"/>
          <w:color w:val="000000"/>
        </w:rPr>
        <w:t>zastávky, na nichž zastavuje alespoň jedna linka s licencí pro městskou hromadnou dopravu. Společné využívání označení zastávky dopravní značkou, místního označení názvu zastávky a zařízení pro zveřejňování jízdních řádů, a to městskou hromadnou dopravou i veřejnou linkovou dopravou.</w:t>
      </w:r>
    </w:p>
    <w:p w14:paraId="75B2D0EB" w14:textId="77777777" w:rsidR="00D82402" w:rsidRPr="00456A0D" w:rsidRDefault="00D82402" w:rsidP="000F0CEA">
      <w:pPr>
        <w:widowControl w:val="0"/>
        <w:autoSpaceDE w:val="0"/>
        <w:autoSpaceDN w:val="0"/>
        <w:adjustRightInd w:val="0"/>
        <w:spacing w:before="120" w:after="0" w:line="360" w:lineRule="auto"/>
        <w:ind w:left="360"/>
        <w:jc w:val="both"/>
        <w:rPr>
          <w:rFonts w:ascii="Arial" w:eastAsia="Calibri" w:hAnsi="Arial" w:cs="Arial"/>
        </w:rPr>
      </w:pPr>
      <w:r w:rsidRPr="00456A0D">
        <w:rPr>
          <w:rFonts w:ascii="Arial" w:eastAsia="Calibri" w:hAnsi="Arial" w:cs="Arial"/>
          <w:b/>
        </w:rPr>
        <w:t>Skupina B</w:t>
      </w:r>
      <w:r w:rsidRPr="00456A0D">
        <w:rPr>
          <w:rFonts w:ascii="Arial" w:eastAsia="Calibri" w:hAnsi="Arial" w:cs="Arial"/>
        </w:rPr>
        <w:t xml:space="preserve"> – </w:t>
      </w:r>
      <w:r w:rsidRPr="00456A0D">
        <w:rPr>
          <w:rFonts w:ascii="Arial" w:eastAsia="Calibri" w:hAnsi="Arial" w:cs="Arial"/>
          <w:color w:val="000000"/>
        </w:rPr>
        <w:t>zastávky, na nichž nezastavuje žádná linka s licencí pro městskou hromadnou dopravu</w:t>
      </w:r>
    </w:p>
    <w:p w14:paraId="6805AD32" w14:textId="77777777" w:rsidR="00D82402" w:rsidRPr="00456A0D" w:rsidRDefault="00D82402" w:rsidP="000F0CEA">
      <w:pPr>
        <w:spacing w:before="240" w:line="360" w:lineRule="auto"/>
        <w:jc w:val="both"/>
        <w:rPr>
          <w:rFonts w:ascii="Arial" w:eastAsia="Calibri" w:hAnsi="Arial" w:cs="Arial"/>
          <w:b/>
        </w:rPr>
      </w:pPr>
      <w:r w:rsidRPr="00456A0D">
        <w:rPr>
          <w:rFonts w:ascii="Arial" w:eastAsia="Calibri" w:hAnsi="Arial" w:cs="Arial"/>
          <w:b/>
        </w:rPr>
        <w:t>Zastávky jsou kategorizovány do tříd podle jejich dopravního významu:</w:t>
      </w:r>
    </w:p>
    <w:p w14:paraId="3CD251AC" w14:textId="51BDDE5C" w:rsidR="00D82402" w:rsidRPr="00456A0D" w:rsidRDefault="00D82402" w:rsidP="000F0CEA">
      <w:pPr>
        <w:spacing w:before="120" w:after="0" w:line="360" w:lineRule="auto"/>
        <w:ind w:left="360"/>
        <w:jc w:val="both"/>
        <w:rPr>
          <w:rFonts w:ascii="Arial" w:eastAsia="Calibri" w:hAnsi="Arial" w:cs="Arial"/>
        </w:rPr>
      </w:pPr>
      <w:r w:rsidRPr="00456A0D">
        <w:rPr>
          <w:rFonts w:ascii="Arial" w:eastAsia="Calibri" w:hAnsi="Arial" w:cs="Arial"/>
          <w:b/>
        </w:rPr>
        <w:t>Zastávky I. třídy</w:t>
      </w:r>
      <w:r w:rsidRPr="00456A0D">
        <w:rPr>
          <w:rFonts w:ascii="Arial" w:eastAsia="Calibri" w:hAnsi="Arial" w:cs="Arial"/>
        </w:rPr>
        <w:t xml:space="preserve"> – významné přestupní uzly a autobusová nádraží, mohou být i mimo obec, zastávky v centrech obcí, významné zastávky na území měst Kraje Vysočina.</w:t>
      </w:r>
    </w:p>
    <w:p w14:paraId="6B940CA6" w14:textId="77777777" w:rsidR="00D82402" w:rsidRPr="00456A0D" w:rsidRDefault="00D82402" w:rsidP="000F0CEA">
      <w:pPr>
        <w:spacing w:before="120" w:after="0" w:line="360" w:lineRule="auto"/>
        <w:ind w:left="360"/>
        <w:jc w:val="both"/>
        <w:rPr>
          <w:rFonts w:ascii="Arial" w:eastAsia="Calibri" w:hAnsi="Arial" w:cs="Arial"/>
        </w:rPr>
      </w:pPr>
      <w:r w:rsidRPr="00456A0D">
        <w:rPr>
          <w:rFonts w:ascii="Arial" w:eastAsia="Calibri" w:hAnsi="Arial" w:cs="Arial"/>
          <w:b/>
        </w:rPr>
        <w:t>Zastávky II. třídy</w:t>
      </w:r>
      <w:r w:rsidRPr="00456A0D">
        <w:rPr>
          <w:rFonts w:ascii="Arial" w:eastAsia="Calibri" w:hAnsi="Arial" w:cs="Arial"/>
        </w:rPr>
        <w:t xml:space="preserve"> – zastávky na okrajích obcí, méně významné zastávky ve městech, zastávky mimo obce.</w:t>
      </w:r>
    </w:p>
    <w:p w14:paraId="29B61BFD" w14:textId="310B1BA6" w:rsidR="00D82402" w:rsidRPr="00456A0D" w:rsidRDefault="00D82402" w:rsidP="000F0CEA">
      <w:pPr>
        <w:spacing w:before="120" w:after="120" w:line="360" w:lineRule="auto"/>
        <w:ind w:firstLine="284"/>
        <w:jc w:val="both"/>
        <w:rPr>
          <w:rFonts w:ascii="Arial" w:eastAsia="Calibri" w:hAnsi="Arial" w:cs="Arial"/>
        </w:rPr>
      </w:pPr>
      <w:r w:rsidRPr="00456A0D">
        <w:rPr>
          <w:rFonts w:ascii="Arial" w:eastAsia="Calibri" w:hAnsi="Arial" w:cs="Arial"/>
        </w:rPr>
        <w:lastRenderedPageBreak/>
        <w:t xml:space="preserve">Přiřazení zastávek do kategorie I. třídy určuje objednatel. Primární seznam stanovených zastávek I. třídy </w:t>
      </w:r>
      <w:r w:rsidR="00333EE1">
        <w:rPr>
          <w:rFonts w:ascii="Arial" w:eastAsia="Calibri" w:hAnsi="Arial" w:cs="Arial"/>
        </w:rPr>
        <w:t xml:space="preserve">je uveden v příloze č. 5 TPS </w:t>
      </w:r>
      <w:r w:rsidR="00F12BB3">
        <w:rPr>
          <w:rFonts w:ascii="Arial" w:eastAsia="Calibri" w:hAnsi="Arial" w:cs="Arial"/>
        </w:rPr>
        <w:t xml:space="preserve">IDS </w:t>
      </w:r>
      <w:r w:rsidR="00333EE1">
        <w:rPr>
          <w:rFonts w:ascii="Arial" w:eastAsia="Calibri" w:hAnsi="Arial" w:cs="Arial"/>
        </w:rPr>
        <w:t xml:space="preserve">VDV – Zastávky I. třídy. </w:t>
      </w:r>
      <w:r w:rsidRPr="00456A0D">
        <w:rPr>
          <w:rFonts w:ascii="Arial" w:eastAsia="Calibri" w:hAnsi="Arial" w:cs="Arial"/>
        </w:rPr>
        <w:t>Ostatní zastávky neuvedené v takovémto seznamu automaticky spadají do kategorie II. třídy zastávek.</w:t>
      </w:r>
    </w:p>
    <w:p w14:paraId="4A5C911A" w14:textId="4C4F94DA" w:rsidR="00D82402" w:rsidRPr="00B717F0" w:rsidRDefault="00D82402" w:rsidP="000F0CEA">
      <w:pPr>
        <w:pStyle w:val="Nadpis2"/>
        <w:rPr>
          <w:rFonts w:ascii="Arial" w:hAnsi="Arial" w:cs="Arial"/>
          <w:color w:val="auto"/>
        </w:rPr>
      </w:pPr>
      <w:bookmarkStart w:id="126" w:name="_Toc6386418"/>
      <w:bookmarkStart w:id="127" w:name="_Ref61249500"/>
      <w:bookmarkStart w:id="128" w:name="_Toc130805814"/>
      <w:r w:rsidRPr="00B717F0">
        <w:rPr>
          <w:rFonts w:ascii="Arial" w:hAnsi="Arial" w:cs="Arial"/>
          <w:color w:val="auto"/>
        </w:rPr>
        <w:t>Značení a vybavení zastávek</w:t>
      </w:r>
      <w:bookmarkEnd w:id="126"/>
      <w:bookmarkEnd w:id="127"/>
      <w:bookmarkEnd w:id="128"/>
    </w:p>
    <w:p w14:paraId="4294602D" w14:textId="1625EADD" w:rsidR="00B45AE0" w:rsidRDefault="00B45AE0" w:rsidP="000F0CEA">
      <w:pPr>
        <w:spacing w:before="120" w:after="120" w:line="360" w:lineRule="auto"/>
        <w:ind w:firstLine="284"/>
        <w:jc w:val="both"/>
        <w:rPr>
          <w:rFonts w:ascii="Arial" w:eastAsia="Calibri" w:hAnsi="Arial" w:cs="Arial"/>
        </w:rPr>
      </w:pPr>
      <w:r w:rsidRPr="00B45AE0">
        <w:rPr>
          <w:rFonts w:ascii="Arial" w:eastAsia="Calibri" w:hAnsi="Arial" w:cs="Arial"/>
        </w:rPr>
        <w:t xml:space="preserve">Dopravce má povinnost umístit na dopravní značky označující zastávky tabulky s dalšími dopravními informacemi pro zveřejňování jízdních řádů. V případě, že zastávka není osazena </w:t>
      </w:r>
      <w:del w:id="129" w:author="Němec Lukáš Bc." w:date="2023-05-19T11:50:00Z">
        <w:r w:rsidRPr="00B45AE0" w:rsidDel="00510EBC">
          <w:rPr>
            <w:rFonts w:ascii="Arial" w:eastAsia="Calibri" w:hAnsi="Arial" w:cs="Arial"/>
          </w:rPr>
          <w:delText>označníkem (</w:delText>
        </w:r>
      </w:del>
      <w:r w:rsidRPr="00B45AE0">
        <w:rPr>
          <w:rFonts w:ascii="Arial" w:eastAsia="Calibri" w:hAnsi="Arial" w:cs="Arial"/>
        </w:rPr>
        <w:t>dopravní značk</w:t>
      </w:r>
      <w:r w:rsidR="00D2100A">
        <w:rPr>
          <w:rFonts w:ascii="Arial" w:eastAsia="Calibri" w:hAnsi="Arial" w:cs="Arial"/>
        </w:rPr>
        <w:t>o</w:t>
      </w:r>
      <w:r w:rsidRPr="00B45AE0">
        <w:rPr>
          <w:rFonts w:ascii="Arial" w:eastAsia="Calibri" w:hAnsi="Arial" w:cs="Arial"/>
        </w:rPr>
        <w:t>u IJ 4b, popřípadě IJ 4</w:t>
      </w:r>
      <w:r w:rsidR="00D2100A">
        <w:rPr>
          <w:rFonts w:ascii="Arial" w:eastAsia="Calibri" w:hAnsi="Arial" w:cs="Arial"/>
        </w:rPr>
        <w:t>a</w:t>
      </w:r>
      <w:del w:id="130" w:author="Němec Lukáš Bc." w:date="2023-05-19T11:51:00Z">
        <w:r w:rsidRPr="00B45AE0" w:rsidDel="00510EBC">
          <w:rPr>
            <w:rFonts w:ascii="Arial" w:eastAsia="Calibri" w:hAnsi="Arial" w:cs="Arial"/>
          </w:rPr>
          <w:delText>)</w:delText>
        </w:r>
      </w:del>
      <w:r w:rsidRPr="00B45AE0">
        <w:rPr>
          <w:rFonts w:ascii="Arial" w:eastAsia="Calibri" w:hAnsi="Arial" w:cs="Arial"/>
        </w:rPr>
        <w:t xml:space="preserve">, </w:t>
      </w:r>
      <w:ins w:id="131" w:author="Němec Lukáš Bc." w:date="2023-05-19T11:51:00Z">
        <w:r w:rsidR="00510EBC">
          <w:rPr>
            <w:rFonts w:ascii="Arial" w:eastAsia="Calibri" w:hAnsi="Arial" w:cs="Arial"/>
          </w:rPr>
          <w:t>nemá dopravce povinnost tabulku s</w:t>
        </w:r>
      </w:ins>
      <w:ins w:id="132" w:author="Němec Lukáš Bc." w:date="2023-05-19T11:52:00Z">
        <w:r w:rsidR="00510EBC">
          <w:rPr>
            <w:rFonts w:ascii="Arial" w:eastAsia="Calibri" w:hAnsi="Arial" w:cs="Arial"/>
          </w:rPr>
          <w:t> </w:t>
        </w:r>
      </w:ins>
      <w:ins w:id="133" w:author="Němec Lukáš Bc." w:date="2023-05-19T11:51:00Z">
        <w:r w:rsidR="00510EBC">
          <w:rPr>
            <w:rFonts w:ascii="Arial" w:eastAsia="Calibri" w:hAnsi="Arial" w:cs="Arial"/>
          </w:rPr>
          <w:t xml:space="preserve">dalšími </w:t>
        </w:r>
      </w:ins>
      <w:ins w:id="134" w:author="Němec Lukáš Bc." w:date="2023-05-19T11:52:00Z">
        <w:r w:rsidR="00510EBC">
          <w:rPr>
            <w:rFonts w:ascii="Arial" w:eastAsia="Calibri" w:hAnsi="Arial" w:cs="Arial"/>
          </w:rPr>
          <w:t>dopravními informacemi (dodatkovou tabulku) instalovat do doby, než tak bude ze strany vlastníka pozemní komunikace učiněno.</w:t>
        </w:r>
      </w:ins>
      <w:del w:id="135" w:author="Němec Lukáš Bc." w:date="2023-05-19T11:54:00Z">
        <w:r w:rsidRPr="00B45AE0" w:rsidDel="00510EBC">
          <w:rPr>
            <w:rFonts w:ascii="Arial" w:eastAsia="Calibri" w:hAnsi="Arial" w:cs="Arial"/>
          </w:rPr>
          <w:delText>je dopravce povinen osadit dopravní značku IJ 4b, popřípadě IJ 4</w:delText>
        </w:r>
        <w:r w:rsidR="00D2100A" w:rsidDel="00510EBC">
          <w:rPr>
            <w:rFonts w:ascii="Arial" w:eastAsia="Calibri" w:hAnsi="Arial" w:cs="Arial"/>
          </w:rPr>
          <w:delText>a</w:delText>
        </w:r>
        <w:r w:rsidRPr="00B45AE0" w:rsidDel="00510EBC">
          <w:rPr>
            <w:rFonts w:ascii="Arial" w:eastAsia="Calibri" w:hAnsi="Arial" w:cs="Arial"/>
          </w:rPr>
          <w:delText xml:space="preserve"> a umístit na ní tabulky s dalšími dopravními informacemi pro zveřejňování jízdních řádů.</w:delText>
        </w:r>
      </w:del>
    </w:p>
    <w:p w14:paraId="59725939" w14:textId="77777777" w:rsidR="00510EBC" w:rsidRPr="00456A0D" w:rsidRDefault="00D82402" w:rsidP="00510EBC">
      <w:pPr>
        <w:spacing w:before="120" w:after="120" w:line="360" w:lineRule="auto"/>
        <w:ind w:firstLine="284"/>
        <w:jc w:val="both"/>
        <w:rPr>
          <w:ins w:id="136" w:author="Němec Lukáš Bc." w:date="2023-05-19T11:54:00Z"/>
          <w:rFonts w:ascii="Arial" w:eastAsia="Calibri" w:hAnsi="Arial" w:cs="Arial"/>
        </w:rPr>
      </w:pPr>
      <w:r w:rsidRPr="00456A0D">
        <w:rPr>
          <w:rFonts w:ascii="Arial" w:eastAsia="Calibri" w:hAnsi="Arial" w:cs="Arial"/>
        </w:rPr>
        <w:t xml:space="preserve">Zastávky skupiny A, či B se označují dopravní značkou IJ 4b, popřípadě IJ 4a a dále se vybavují tabulkou s dalšími dopravními informacemi pro zveřejňování jízdních řádů. </w:t>
      </w:r>
    </w:p>
    <w:p w14:paraId="72A1D6C5" w14:textId="77777777" w:rsidR="00B01450" w:rsidRPr="00456A0D" w:rsidRDefault="00B01450" w:rsidP="00B01450">
      <w:pPr>
        <w:spacing w:before="120" w:after="120" w:line="360" w:lineRule="auto"/>
        <w:ind w:firstLine="284"/>
        <w:jc w:val="both"/>
        <w:rPr>
          <w:ins w:id="137" w:author="Němec Lukáš Bc." w:date="2023-05-19T11:56:00Z"/>
          <w:rFonts w:ascii="Arial" w:eastAsia="Calibri" w:hAnsi="Arial" w:cs="Arial"/>
        </w:rPr>
      </w:pPr>
    </w:p>
    <w:p w14:paraId="5C376444" w14:textId="0DD6EE16" w:rsidR="00D82402" w:rsidRPr="00456A0D" w:rsidDel="00510EBC" w:rsidRDefault="00D82402" w:rsidP="000F0CEA">
      <w:pPr>
        <w:spacing w:before="120" w:after="120" w:line="360" w:lineRule="auto"/>
        <w:ind w:firstLine="284"/>
        <w:jc w:val="both"/>
        <w:rPr>
          <w:del w:id="138" w:author="Němec Lukáš Bc." w:date="2023-05-19T11:54:00Z"/>
          <w:rFonts w:ascii="Arial" w:eastAsia="Calibri" w:hAnsi="Arial" w:cs="Arial"/>
        </w:rPr>
      </w:pPr>
      <w:del w:id="139" w:author="Němec Lukáš Bc." w:date="2023-05-19T11:54:00Z">
        <w:r w:rsidRPr="00456A0D" w:rsidDel="00510EBC">
          <w:rPr>
            <w:rFonts w:ascii="Arial" w:eastAsia="Calibri" w:hAnsi="Arial" w:cs="Arial"/>
          </w:rPr>
          <w:delText>Dopravní značka musí být viditelná ve směru jízdy v přilehlém jízdním pruhu, kolmo k ose komunikace. Její umístění a upevnění musí být provedeno v souladu s požadavky vyhlášky č. 294/2015 Sb.</w:delText>
        </w:r>
        <w:r w:rsidRPr="00456A0D" w:rsidDel="00510EBC">
          <w:rPr>
            <w:rStyle w:val="Znakapoznpodarou"/>
            <w:rFonts w:ascii="Arial" w:eastAsia="Calibri" w:hAnsi="Arial" w:cs="Arial"/>
          </w:rPr>
          <w:footnoteReference w:id="18"/>
        </w:r>
        <w:r w:rsidRPr="00456A0D" w:rsidDel="00510EBC">
          <w:rPr>
            <w:rFonts w:ascii="Arial" w:eastAsia="Calibri" w:hAnsi="Arial" w:cs="Arial"/>
          </w:rPr>
          <w:delText>. Konstrukce zařízení dopravního značení musí dále umožňovat bezpečný pohyb cestujících včetně osob s omezenou schopností pohybu a orientace na čekací ploše (v souladu s vyhláškou č. 398/2009 Sb.</w:delText>
        </w:r>
        <w:r w:rsidRPr="00456A0D" w:rsidDel="00510EBC">
          <w:rPr>
            <w:rStyle w:val="Znakapoznpodarou"/>
            <w:rFonts w:ascii="Arial" w:eastAsia="Calibri" w:hAnsi="Arial" w:cs="Arial"/>
          </w:rPr>
          <w:footnoteReference w:id="19"/>
        </w:r>
        <w:r w:rsidRPr="00456A0D" w:rsidDel="00510EBC">
          <w:rPr>
            <w:rFonts w:ascii="Arial" w:eastAsia="Calibri" w:hAnsi="Arial" w:cs="Arial"/>
          </w:rPr>
          <w:delText>).</w:delText>
        </w:r>
      </w:del>
    </w:p>
    <w:p w14:paraId="540E6C07" w14:textId="32B3E7CD" w:rsidR="00D82402" w:rsidRPr="0048053A" w:rsidRDefault="00D82402" w:rsidP="000F0CEA">
      <w:pPr>
        <w:pStyle w:val="Nadpis3"/>
        <w:rPr>
          <w:rFonts w:ascii="Arial" w:hAnsi="Arial" w:cs="Arial"/>
          <w:color w:val="auto"/>
        </w:rPr>
      </w:pPr>
      <w:bookmarkStart w:id="144" w:name="_Toc6386419"/>
      <w:bookmarkStart w:id="145" w:name="_Toc130805815"/>
      <w:r w:rsidRPr="0048053A">
        <w:rPr>
          <w:rFonts w:ascii="Arial" w:hAnsi="Arial" w:cs="Arial"/>
          <w:color w:val="auto"/>
        </w:rPr>
        <w:t>Zařízení pro zveřejňování jízdních řádů</w:t>
      </w:r>
      <w:bookmarkEnd w:id="144"/>
      <w:bookmarkEnd w:id="145"/>
    </w:p>
    <w:p w14:paraId="485334E4" w14:textId="3F3B13D4" w:rsidR="00D82402" w:rsidRPr="00456A0D" w:rsidRDefault="00D82402" w:rsidP="000F0CEA">
      <w:pPr>
        <w:spacing w:before="120" w:after="120" w:line="360" w:lineRule="auto"/>
        <w:ind w:firstLine="284"/>
        <w:jc w:val="both"/>
        <w:rPr>
          <w:rFonts w:ascii="Arial" w:eastAsia="Calibri" w:hAnsi="Arial" w:cs="Arial"/>
        </w:rPr>
      </w:pPr>
      <w:r w:rsidRPr="00456A0D">
        <w:rPr>
          <w:rFonts w:ascii="Arial" w:hAnsi="Arial" w:cs="Arial"/>
        </w:rPr>
        <w:t xml:space="preserve">Zařízení pro </w:t>
      </w:r>
      <w:r w:rsidRPr="00456A0D">
        <w:rPr>
          <w:rFonts w:ascii="Arial" w:eastAsia="Calibri" w:hAnsi="Arial" w:cs="Arial"/>
        </w:rPr>
        <w:t>zveřejňování</w:t>
      </w:r>
      <w:r w:rsidRPr="00456A0D">
        <w:rPr>
          <w:rFonts w:ascii="Arial" w:hAnsi="Arial" w:cs="Arial"/>
        </w:rPr>
        <w:t xml:space="preserve"> jízdních řádů se zpravidla umísťuje na sloupku dopravní značky směrem na nástupní plochu (nástupiště) zastávky. </w:t>
      </w:r>
      <w:r w:rsidRPr="00456A0D">
        <w:rPr>
          <w:rFonts w:ascii="Arial" w:eastAsia="Calibri" w:hAnsi="Arial" w:cs="Arial"/>
        </w:rPr>
        <w:t>Tam</w:t>
      </w:r>
      <w:r w:rsidR="00ED1BB9">
        <w:rPr>
          <w:rFonts w:ascii="Arial" w:eastAsia="Calibri" w:hAnsi="Arial" w:cs="Arial"/>
        </w:rPr>
        <w:t>,</w:t>
      </w:r>
      <w:r w:rsidRPr="00456A0D">
        <w:rPr>
          <w:rFonts w:ascii="Arial" w:eastAsia="Calibri" w:hAnsi="Arial" w:cs="Arial"/>
        </w:rPr>
        <w:t xml:space="preserve"> kde to místní podmínky neumožní, může být s ohledem na místní podmínky umístěno na jiném vhodném místě čekací plochy (sloup, stěna přístřešku). </w:t>
      </w:r>
      <w:r w:rsidRPr="00456A0D">
        <w:rPr>
          <w:rFonts w:ascii="Arial" w:hAnsi="Arial" w:cs="Arial"/>
        </w:rPr>
        <w:t xml:space="preserve">Pokud je zastávka vybavena přístřeškem, umísťuje se zařízení pro zveřejňování jízdních řádů přednostně do přístřešku u nástupiště zastávky. </w:t>
      </w:r>
      <w:r w:rsidRPr="00456A0D">
        <w:rPr>
          <w:rFonts w:ascii="Arial" w:eastAsia="Calibri" w:hAnsi="Arial" w:cs="Arial"/>
        </w:rPr>
        <w:t xml:space="preserve">Zařízení pro zveřejňování jízdních řadů nesmí zakrývat dopravní značení nebo jiná zařízení. </w:t>
      </w:r>
    </w:p>
    <w:p w14:paraId="3B20DB55" w14:textId="77777777" w:rsidR="00D82402" w:rsidRPr="00456A0D" w:rsidRDefault="00D82402" w:rsidP="000F0CEA">
      <w:pPr>
        <w:spacing w:before="120" w:after="120" w:line="360" w:lineRule="auto"/>
        <w:ind w:firstLine="284"/>
        <w:jc w:val="both"/>
        <w:rPr>
          <w:rFonts w:ascii="Arial" w:eastAsia="Calibri" w:hAnsi="Arial" w:cs="Arial"/>
        </w:rPr>
      </w:pPr>
      <w:r w:rsidRPr="00456A0D">
        <w:rPr>
          <w:rFonts w:ascii="Arial" w:eastAsia="Calibri" w:hAnsi="Arial" w:cs="Arial"/>
        </w:rPr>
        <w:t>V případě více nástupišť jedné zastávky musí být jednotlivé nástupní hrany rozlišeny uvedením čísla nástupiště. V tomto případě musí být pro potřeby cestujících rovněž na panelu zveřejněn plánek zastávky s vyznačením nástupišť.</w:t>
      </w:r>
    </w:p>
    <w:p w14:paraId="768B10CF" w14:textId="36056B7C" w:rsidR="00D82402" w:rsidRPr="00B717F0" w:rsidRDefault="00D82402" w:rsidP="000F0CEA">
      <w:pPr>
        <w:pStyle w:val="Nadpis3"/>
        <w:rPr>
          <w:rFonts w:ascii="Arial" w:hAnsi="Arial" w:cs="Arial"/>
          <w:color w:val="auto"/>
        </w:rPr>
      </w:pPr>
      <w:bookmarkStart w:id="146" w:name="_Toc6386420"/>
      <w:bookmarkStart w:id="147" w:name="_Toc130805816"/>
      <w:r w:rsidRPr="00B717F0">
        <w:rPr>
          <w:rFonts w:ascii="Arial" w:hAnsi="Arial" w:cs="Arial"/>
          <w:color w:val="auto"/>
        </w:rPr>
        <w:lastRenderedPageBreak/>
        <w:t>Standardní rozmístění informací</w:t>
      </w:r>
      <w:bookmarkEnd w:id="146"/>
      <w:bookmarkEnd w:id="147"/>
    </w:p>
    <w:p w14:paraId="5010D999" w14:textId="77777777" w:rsidR="00D82402" w:rsidRPr="00456A0D" w:rsidRDefault="00D82402" w:rsidP="000F0CEA">
      <w:pPr>
        <w:spacing w:before="120" w:after="120" w:line="360" w:lineRule="auto"/>
        <w:ind w:firstLine="284"/>
        <w:jc w:val="both"/>
        <w:rPr>
          <w:rFonts w:ascii="Arial" w:hAnsi="Arial" w:cs="Arial"/>
        </w:rPr>
      </w:pPr>
      <w:r w:rsidRPr="00456A0D">
        <w:rPr>
          <w:rFonts w:ascii="Arial" w:hAnsi="Arial" w:cs="Arial"/>
        </w:rPr>
        <w:t>Standardní rozmístění informací na panelu zařízení pro zveřejňování jízdních řádů je popsáno níže (platí zejména pro zastávky VLD – zastávky skupiny B).</w:t>
      </w:r>
    </w:p>
    <w:p w14:paraId="31789AEC" w14:textId="77777777" w:rsidR="00D82402" w:rsidRPr="00456A0D" w:rsidRDefault="00D82402" w:rsidP="000F0CEA">
      <w:pPr>
        <w:spacing w:before="120" w:after="120" w:line="360" w:lineRule="auto"/>
        <w:ind w:firstLine="284"/>
        <w:jc w:val="both"/>
        <w:rPr>
          <w:rFonts w:ascii="Arial" w:hAnsi="Arial" w:cs="Arial"/>
        </w:rPr>
      </w:pPr>
      <w:r w:rsidRPr="00456A0D">
        <w:rPr>
          <w:rFonts w:ascii="Arial" w:hAnsi="Arial" w:cs="Arial"/>
        </w:rPr>
        <w:t xml:space="preserve">Na zařízení pro zveřejňování jízdního řádů se jízdní řády jednotlivých linek rozmísťují nejprve ve směru zleva doprava a shora dolů. Jízdní řády jsou seřazeny podle čísel linek. Jízdní řády o více dílech musí následovat po sobě. Bezprostředně po skončení své platnosti musí být jízdní řády odstraněny, případně přelepeny platnými jízdními řády. Součástí informací u zastávky s více než dvěma nástupišti bude plánek rozmístění nástupišť zastávky. </w:t>
      </w:r>
    </w:p>
    <w:p w14:paraId="7ADC2F7D" w14:textId="379477AE" w:rsidR="00D82402" w:rsidRPr="00456A0D" w:rsidRDefault="00D82402" w:rsidP="000F0CEA">
      <w:pPr>
        <w:spacing w:before="120" w:after="0" w:line="360" w:lineRule="auto"/>
        <w:jc w:val="both"/>
        <w:rPr>
          <w:rFonts w:ascii="Arial" w:hAnsi="Arial" w:cs="Arial"/>
        </w:rPr>
      </w:pPr>
      <w:r w:rsidRPr="00456A0D">
        <w:rPr>
          <w:rFonts w:ascii="Arial" w:hAnsi="Arial" w:cs="Arial"/>
        </w:rPr>
        <w:t>Vzhled jízdního řádu, který bude vylepen na zastávkách, musí být v souladu s legislativou a licencemi a v souladu s </w:t>
      </w:r>
      <w:r w:rsidR="00C5025E">
        <w:rPr>
          <w:rFonts w:ascii="Arial" w:hAnsi="Arial" w:cs="Arial"/>
        </w:rPr>
        <w:t xml:space="preserve">TPS </w:t>
      </w:r>
      <w:r w:rsidR="00ED1BB9">
        <w:rPr>
          <w:rFonts w:ascii="Arial" w:hAnsi="Arial" w:cs="Arial"/>
        </w:rPr>
        <w:t xml:space="preserve">IDS </w:t>
      </w:r>
      <w:r w:rsidR="00C5025E">
        <w:rPr>
          <w:rFonts w:ascii="Arial" w:hAnsi="Arial" w:cs="Arial"/>
        </w:rPr>
        <w:t>VDV.</w:t>
      </w:r>
      <w:r w:rsidRPr="00456A0D">
        <w:rPr>
          <w:rFonts w:ascii="Arial" w:hAnsi="Arial" w:cs="Arial"/>
        </w:rPr>
        <w:t xml:space="preserve"> Jízdní řády budou vylepeny v šabloně obsahující též informace o</w:t>
      </w:r>
      <w:r w:rsidR="00ED1BB9">
        <w:rPr>
          <w:rFonts w:ascii="Arial" w:hAnsi="Arial" w:cs="Arial"/>
        </w:rPr>
        <w:t xml:space="preserve"> IDS</w:t>
      </w:r>
      <w:r w:rsidRPr="00456A0D">
        <w:rPr>
          <w:rFonts w:ascii="Arial" w:hAnsi="Arial" w:cs="Arial"/>
        </w:rPr>
        <w:t xml:space="preserve"> VDV. </w:t>
      </w:r>
    </w:p>
    <w:p w14:paraId="6C16D3DB" w14:textId="77777777" w:rsidR="00D82402" w:rsidRPr="00456A0D" w:rsidRDefault="00D82402" w:rsidP="000F0CEA">
      <w:pPr>
        <w:spacing w:after="120" w:line="360" w:lineRule="auto"/>
        <w:jc w:val="both"/>
        <w:rPr>
          <w:rFonts w:ascii="Arial" w:hAnsi="Arial" w:cs="Arial"/>
          <w:i/>
        </w:rPr>
      </w:pPr>
      <w:r w:rsidRPr="00456A0D">
        <w:rPr>
          <w:rFonts w:ascii="Arial" w:hAnsi="Arial" w:cs="Arial"/>
          <w:i/>
        </w:rPr>
        <w:t xml:space="preserve">Poznámka: Vzhled a obsah </w:t>
      </w:r>
      <w:r w:rsidRPr="00456A0D">
        <w:rPr>
          <w:rFonts w:ascii="Arial" w:eastAsia="Calibri" w:hAnsi="Arial" w:cs="Arial"/>
          <w:i/>
        </w:rPr>
        <w:t>jízdních</w:t>
      </w:r>
      <w:r w:rsidRPr="00456A0D">
        <w:rPr>
          <w:rFonts w:ascii="Arial" w:hAnsi="Arial" w:cs="Arial"/>
          <w:i/>
        </w:rPr>
        <w:t xml:space="preserve"> řádů a informačních materiálů na zařízení pro zveřejňování jízdních řádů stanovuje nebo schvaluje objednatel. Forma těchto materiálů pro umístění na zastávky skupiny A v Jihlavě, Havlíčkově Brodě, Žďáru nad Sázavou, Třebíči, Bystřici nad Pernštejnem, Pelhřimově a Novém Městě na Moravě je stanovena po dohodě s příslušným objednavatelem MHD, případně s dopravci (provozovateli MHD) v těchto městech.</w:t>
      </w:r>
    </w:p>
    <w:p w14:paraId="42CA65BB" w14:textId="77777777" w:rsidR="00D82402" w:rsidRPr="00456A0D" w:rsidRDefault="00D82402" w:rsidP="000F0CEA">
      <w:pPr>
        <w:spacing w:after="120" w:line="360" w:lineRule="auto"/>
        <w:jc w:val="both"/>
        <w:rPr>
          <w:rFonts w:ascii="Arial" w:eastAsia="Calibri" w:hAnsi="Arial" w:cs="Arial"/>
          <w:i/>
        </w:rPr>
      </w:pPr>
    </w:p>
    <w:p w14:paraId="69AD836F" w14:textId="72370670" w:rsidR="00D82402" w:rsidRPr="00456A0D" w:rsidRDefault="00D82402" w:rsidP="000F0CEA">
      <w:pPr>
        <w:spacing w:before="240" w:line="360" w:lineRule="auto"/>
        <w:jc w:val="both"/>
        <w:rPr>
          <w:rFonts w:ascii="Arial" w:hAnsi="Arial" w:cs="Arial"/>
        </w:rPr>
      </w:pPr>
      <w:r w:rsidRPr="00456A0D">
        <w:rPr>
          <w:rFonts w:ascii="Arial" w:eastAsia="Calibri" w:hAnsi="Arial" w:cs="Arial"/>
          <w:i/>
        </w:rPr>
        <w:t xml:space="preserve">Příklad – umístění JŘ a informací o </w:t>
      </w:r>
      <w:r w:rsidR="0073380B">
        <w:rPr>
          <w:rFonts w:ascii="Arial" w:eastAsia="Calibri" w:hAnsi="Arial" w:cs="Arial"/>
          <w:i/>
        </w:rPr>
        <w:t xml:space="preserve">IDS </w:t>
      </w:r>
      <w:r w:rsidRPr="00456A0D">
        <w:rPr>
          <w:rFonts w:ascii="Arial" w:eastAsia="Calibri" w:hAnsi="Arial" w:cs="Arial"/>
          <w:i/>
        </w:rPr>
        <w:t>VDV – zastávka s jednou linkou</w:t>
      </w:r>
    </w:p>
    <w:p w14:paraId="4098249F" w14:textId="3FB5D56C" w:rsidR="00D82402" w:rsidRPr="00456A0D" w:rsidRDefault="00D82402" w:rsidP="000F0CEA">
      <w:pPr>
        <w:ind w:left="1985"/>
        <w:jc w:val="both"/>
        <w:rPr>
          <w:rFonts w:ascii="Arial" w:hAnsi="Arial" w:cs="Arial"/>
        </w:rPr>
      </w:pPr>
      <w:r w:rsidRPr="00456A0D">
        <w:rPr>
          <w:rFonts w:ascii="Arial" w:hAnsi="Arial" w:cs="Arial"/>
          <w:noProof/>
          <w:lang w:eastAsia="cs-CZ"/>
        </w:rPr>
        <mc:AlternateContent>
          <mc:Choice Requires="wpg">
            <w:drawing>
              <wp:inline distT="0" distB="0" distL="0" distR="0" wp14:anchorId="0D4E4502" wp14:editId="0EBA0A2A">
                <wp:extent cx="1714500" cy="2086610"/>
                <wp:effectExtent l="0" t="0" r="19050" b="27940"/>
                <wp:docPr id="40" name="Skupina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14500" cy="2086610"/>
                          <a:chOff x="2317" y="2611"/>
                          <a:chExt cx="3060" cy="4135"/>
                        </a:xfrm>
                      </wpg:grpSpPr>
                      <wps:wsp>
                        <wps:cNvPr id="41" name="Rectangle 25"/>
                        <wps:cNvSpPr>
                          <a:spLocks noChangeArrowheads="1"/>
                        </wps:cNvSpPr>
                        <wps:spPr bwMode="auto">
                          <a:xfrm>
                            <a:off x="2317" y="2611"/>
                            <a:ext cx="3060" cy="41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42" name="Group 26"/>
                        <wpg:cNvGrpSpPr>
                          <a:grpSpLocks/>
                        </wpg:cNvGrpSpPr>
                        <wpg:grpSpPr bwMode="auto">
                          <a:xfrm>
                            <a:off x="2497" y="2857"/>
                            <a:ext cx="2700" cy="1620"/>
                            <a:chOff x="2494" y="6817"/>
                            <a:chExt cx="2163" cy="1440"/>
                          </a:xfrm>
                        </wpg:grpSpPr>
                        <wps:wsp>
                          <wps:cNvPr id="43" name="Rectangle 27"/>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4" name="Text Box 28"/>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65A175" w14:textId="77777777" w:rsidR="00773914" w:rsidRDefault="00773914" w:rsidP="00D82402">
                                <w:pPr>
                                  <w:jc w:val="center"/>
                                </w:pPr>
                                <w:r>
                                  <w:t>Jízdní řád</w:t>
                                </w:r>
                              </w:p>
                            </w:txbxContent>
                          </wps:txbx>
                          <wps:bodyPr rot="0" vert="horz" wrap="square" lIns="91440" tIns="45720" rIns="91440" bIns="45720" anchor="t" anchorCtr="0" upright="1">
                            <a:noAutofit/>
                          </wps:bodyPr>
                        </wps:wsp>
                      </wpg:grpSp>
                      <wpg:grpSp>
                        <wpg:cNvPr id="45" name="Group 29"/>
                        <wpg:cNvGrpSpPr>
                          <a:grpSpLocks/>
                        </wpg:cNvGrpSpPr>
                        <wpg:grpSpPr bwMode="auto">
                          <a:xfrm>
                            <a:off x="2497" y="4709"/>
                            <a:ext cx="2700" cy="1857"/>
                            <a:chOff x="2317" y="8257"/>
                            <a:chExt cx="2520" cy="1620"/>
                          </a:xfrm>
                        </wpg:grpSpPr>
                        <wps:wsp>
                          <wps:cNvPr id="46" name="Rectangle 30"/>
                          <wps:cNvSpPr>
                            <a:spLocks noChangeArrowheads="1"/>
                          </wps:cNvSpPr>
                          <wps:spPr bwMode="auto">
                            <a:xfrm>
                              <a:off x="2317" y="8257"/>
                              <a:ext cx="2520" cy="1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7" name="Text Box 31"/>
                          <wps:cNvSpPr txBox="1">
                            <a:spLocks noChangeArrowheads="1"/>
                          </wps:cNvSpPr>
                          <wps:spPr bwMode="auto">
                            <a:xfrm>
                              <a:off x="2497" y="8437"/>
                              <a:ext cx="1980" cy="1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0A93A4" w14:textId="3464C85D" w:rsidR="00773914" w:rsidRDefault="00773914" w:rsidP="00D82402">
                                <w:r>
                                  <w:t>Informace IDS VDV</w:t>
                                </w:r>
                              </w:p>
                            </w:txbxContent>
                          </wps:txbx>
                          <wps:bodyPr rot="0" vert="horz" wrap="square" lIns="91440" tIns="45720" rIns="91440" bIns="45720" anchor="t" anchorCtr="0" upright="1">
                            <a:noAutofit/>
                          </wps:bodyPr>
                        </wps:wsp>
                      </wpg:grpSp>
                    </wpg:wgp>
                  </a:graphicData>
                </a:graphic>
              </wp:inline>
            </w:drawing>
          </mc:Choice>
          <mc:Fallback>
            <w:pict>
              <v:group w14:anchorId="0D4E4502" id="Skupina 26" o:spid="_x0000_s1026" style="width:135pt;height:164.3pt;mso-position-horizontal-relative:char;mso-position-vertical-relative:line" coordorigin="2317,2611" coordsize="3060,41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">
                <v:rect id="Rectangle 25" o:spid="_x0000_s1027" style="position:absolute;left:2317;top:2611;width:3060;height:4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"/>
                <v:group id="Group 26" o:spid="_x0000_s1028" style="position:absolute;left:2497;top:2857;width:2700;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v:rect id="Rectangle 27" o:spid="_x0000_s1029"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"/>
                  <v:shapetype id="_x0000_t202" coordsize="21600,21600" o:spt="202" path="m,l,21600r21600,l21600,xe">
                    <v:stroke joinstyle="miter"/>
                    <v:path gradientshapeok="t" o:connecttype="rect"/>
                  </v:shapetype>
                  <v:shape id="Text Box 28" o:spid="_x0000_s1030"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" filled="f" stroked="f">
                    <v:textbox>
                      <w:txbxContent>
                        <w:p w14:paraId="1C65A175" w14:textId="77777777" w:rsidR="00773914" w:rsidRDefault="00773914" w:rsidP="00D82402">
                          <w:pPr>
                            <w:jc w:val="center"/>
                          </w:pPr>
                          <w:r>
                            <w:t>Jízdní řád</w:t>
                          </w:r>
                        </w:p>
                      </w:txbxContent>
                    </v:textbox>
                  </v:shape>
                </v:group>
                <v:group id="Group 29" o:spid="_x0000_s1031" style="position:absolute;left:2497;top:4709;width:2700;height:1857" coordorigin="2317,8257" coordsize="2520,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rect id="Rectangle 30" o:spid="_x0000_s1032" style="position:absolute;left:2317;top:8257;width:252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"/>
                  <v:shape id="Text Box 31" o:spid="_x0000_s1033" type="#_x0000_t202" style="position:absolute;left:2497;top:8437;width:198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" stroked="f">
                    <v:textbox>
                      <w:txbxContent>
                        <w:p w14:paraId="690A93A4" w14:textId="3464C85D" w:rsidR="00773914" w:rsidRDefault="00773914" w:rsidP="00D82402">
                          <w:r>
                            <w:t>Informace IDS VDV</w:t>
                          </w:r>
                        </w:p>
                      </w:txbxContent>
                    </v:textbox>
                  </v:shape>
                </v:group>
                <w10:anchorlock/>
              </v:group>
            </w:pict>
          </mc:Fallback>
        </mc:AlternateContent>
      </w:r>
    </w:p>
    <w:p w14:paraId="27C1C5CC" w14:textId="77777777" w:rsidR="00D82402" w:rsidRPr="00456A0D" w:rsidRDefault="00D82402" w:rsidP="000F0CEA">
      <w:pPr>
        <w:spacing w:before="240" w:line="360" w:lineRule="auto"/>
        <w:jc w:val="both"/>
        <w:rPr>
          <w:rFonts w:ascii="Arial" w:eastAsia="Calibri" w:hAnsi="Arial" w:cs="Arial"/>
          <w:i/>
        </w:rPr>
      </w:pPr>
    </w:p>
    <w:p w14:paraId="4FCDFB60" w14:textId="32A0DC13" w:rsidR="00D82402" w:rsidRPr="00456A0D" w:rsidRDefault="00D82402" w:rsidP="000F0CEA">
      <w:pPr>
        <w:spacing w:before="240" w:line="360" w:lineRule="auto"/>
        <w:jc w:val="both"/>
        <w:rPr>
          <w:rFonts w:ascii="Arial" w:hAnsi="Arial" w:cs="Arial"/>
        </w:rPr>
      </w:pPr>
      <w:r w:rsidRPr="00456A0D">
        <w:rPr>
          <w:rFonts w:ascii="Arial" w:eastAsia="Calibri" w:hAnsi="Arial" w:cs="Arial"/>
          <w:i/>
        </w:rPr>
        <w:t xml:space="preserve">Příklad – umístění JŘ a informací o </w:t>
      </w:r>
      <w:r w:rsidR="008A1D1D">
        <w:rPr>
          <w:rFonts w:ascii="Arial" w:eastAsia="Calibri" w:hAnsi="Arial" w:cs="Arial"/>
          <w:i/>
        </w:rPr>
        <w:t xml:space="preserve">IDS </w:t>
      </w:r>
      <w:r w:rsidRPr="00456A0D">
        <w:rPr>
          <w:rFonts w:ascii="Arial" w:eastAsia="Calibri" w:hAnsi="Arial" w:cs="Arial"/>
          <w:i/>
        </w:rPr>
        <w:t>VDV – zastávka se třemi linkami</w:t>
      </w:r>
    </w:p>
    <w:p w14:paraId="2C316AAB" w14:textId="681BB9BD" w:rsidR="00D82402" w:rsidRPr="00456A0D" w:rsidRDefault="00D82402" w:rsidP="000F0CEA">
      <w:pPr>
        <w:ind w:left="1985"/>
        <w:jc w:val="both"/>
        <w:rPr>
          <w:rFonts w:ascii="Arial" w:hAnsi="Arial" w:cs="Arial"/>
        </w:rPr>
      </w:pPr>
      <w:r w:rsidRPr="00456A0D">
        <w:rPr>
          <w:rFonts w:ascii="Arial" w:hAnsi="Arial" w:cs="Arial"/>
          <w:noProof/>
          <w:lang w:eastAsia="cs-CZ"/>
        </w:rPr>
        <w:lastRenderedPageBreak/>
        <mc:AlternateContent>
          <mc:Choice Requires="wpg">
            <w:drawing>
              <wp:inline distT="0" distB="0" distL="0" distR="0" wp14:anchorId="122495B9" wp14:editId="209090FB">
                <wp:extent cx="3429000" cy="2086610"/>
                <wp:effectExtent l="0" t="0" r="19050" b="27940"/>
                <wp:docPr id="26" name="Skupina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29000" cy="2086610"/>
                          <a:chOff x="2137" y="10957"/>
                          <a:chExt cx="5580" cy="3780"/>
                        </a:xfrm>
                      </wpg:grpSpPr>
                      <wps:wsp>
                        <wps:cNvPr id="27" name="Rectangle 33"/>
                        <wps:cNvSpPr>
                          <a:spLocks noChangeArrowheads="1"/>
                        </wps:cNvSpPr>
                        <wps:spPr bwMode="auto">
                          <a:xfrm>
                            <a:off x="2137" y="10957"/>
                            <a:ext cx="5580" cy="37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28" name="Group 34"/>
                        <wpg:cNvGrpSpPr>
                          <a:grpSpLocks/>
                        </wpg:cNvGrpSpPr>
                        <wpg:grpSpPr bwMode="auto">
                          <a:xfrm>
                            <a:off x="2317" y="11137"/>
                            <a:ext cx="2523" cy="1620"/>
                            <a:chOff x="2494" y="6817"/>
                            <a:chExt cx="2163" cy="1440"/>
                          </a:xfrm>
                        </wpg:grpSpPr>
                        <wps:wsp>
                          <wps:cNvPr id="29" name="Rectangle 35"/>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0" name="Text Box 36"/>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4D17CC" w14:textId="77777777" w:rsidR="00773914" w:rsidRDefault="00773914" w:rsidP="00D82402">
                                <w:r>
                                  <w:t>Jízdní řád 1</w:t>
                                </w:r>
                              </w:p>
                            </w:txbxContent>
                          </wps:txbx>
                          <wps:bodyPr rot="0" vert="horz" wrap="square" lIns="91440" tIns="45720" rIns="91440" bIns="45720" anchor="t" anchorCtr="0" upright="1">
                            <a:noAutofit/>
                          </wps:bodyPr>
                        </wps:wsp>
                      </wpg:grpSp>
                      <wpg:grpSp>
                        <wpg:cNvPr id="31" name="Group 37"/>
                        <wpg:cNvGrpSpPr>
                          <a:grpSpLocks/>
                        </wpg:cNvGrpSpPr>
                        <wpg:grpSpPr bwMode="auto">
                          <a:xfrm>
                            <a:off x="5017" y="12937"/>
                            <a:ext cx="2520" cy="1620"/>
                            <a:chOff x="2317" y="8257"/>
                            <a:chExt cx="2520" cy="1620"/>
                          </a:xfrm>
                        </wpg:grpSpPr>
                        <wps:wsp>
                          <wps:cNvPr id="32" name="Rectangle 38"/>
                          <wps:cNvSpPr>
                            <a:spLocks noChangeArrowheads="1"/>
                          </wps:cNvSpPr>
                          <wps:spPr bwMode="auto">
                            <a:xfrm>
                              <a:off x="2317" y="8257"/>
                              <a:ext cx="2520" cy="1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3" name="Text Box 39"/>
                          <wps:cNvSpPr txBox="1">
                            <a:spLocks noChangeArrowheads="1"/>
                          </wps:cNvSpPr>
                          <wps:spPr bwMode="auto">
                            <a:xfrm>
                              <a:off x="2497" y="8437"/>
                              <a:ext cx="1980" cy="1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5D04E8" w14:textId="24DA9FBD" w:rsidR="00773914" w:rsidRDefault="00773914" w:rsidP="00D82402">
                                <w:r>
                                  <w:t>Informace IDS VDV</w:t>
                                </w:r>
                              </w:p>
                            </w:txbxContent>
                          </wps:txbx>
                          <wps:bodyPr rot="0" vert="horz" wrap="square" lIns="91440" tIns="45720" rIns="91440" bIns="45720" anchor="t" anchorCtr="0" upright="1">
                            <a:noAutofit/>
                          </wps:bodyPr>
                        </wps:wsp>
                      </wpg:grpSp>
                      <wpg:grpSp>
                        <wpg:cNvPr id="34" name="Group 40"/>
                        <wpg:cNvGrpSpPr>
                          <a:grpSpLocks/>
                        </wpg:cNvGrpSpPr>
                        <wpg:grpSpPr bwMode="auto">
                          <a:xfrm>
                            <a:off x="5017" y="11137"/>
                            <a:ext cx="2523" cy="1620"/>
                            <a:chOff x="2494" y="6817"/>
                            <a:chExt cx="2163" cy="1440"/>
                          </a:xfrm>
                        </wpg:grpSpPr>
                        <wps:wsp>
                          <wps:cNvPr id="35" name="Rectangle 41"/>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6" name="Text Box 42"/>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DE669C" w14:textId="77777777" w:rsidR="00773914" w:rsidRDefault="00773914" w:rsidP="00D82402">
                                <w:r>
                                  <w:t>Jízdní řád 2</w:t>
                                </w:r>
                              </w:p>
                            </w:txbxContent>
                          </wps:txbx>
                          <wps:bodyPr rot="0" vert="horz" wrap="square" lIns="91440" tIns="45720" rIns="91440" bIns="45720" anchor="t" anchorCtr="0" upright="1">
                            <a:noAutofit/>
                          </wps:bodyPr>
                        </wps:wsp>
                      </wpg:grpSp>
                      <wpg:grpSp>
                        <wpg:cNvPr id="37" name="Group 43"/>
                        <wpg:cNvGrpSpPr>
                          <a:grpSpLocks/>
                        </wpg:cNvGrpSpPr>
                        <wpg:grpSpPr bwMode="auto">
                          <a:xfrm>
                            <a:off x="2317" y="12937"/>
                            <a:ext cx="2523" cy="1620"/>
                            <a:chOff x="2494" y="6817"/>
                            <a:chExt cx="2163" cy="1440"/>
                          </a:xfrm>
                        </wpg:grpSpPr>
                        <wps:wsp>
                          <wps:cNvPr id="38" name="Rectangle 44"/>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9" name="Text Box 45"/>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2E19A8" w14:textId="77777777" w:rsidR="00773914" w:rsidRDefault="00773914" w:rsidP="00D82402">
                                <w:r>
                                  <w:t>Jízdní řád 3</w:t>
                                </w:r>
                              </w:p>
                            </w:txbxContent>
                          </wps:txbx>
                          <wps:bodyPr rot="0" vert="horz" wrap="square" lIns="91440" tIns="45720" rIns="91440" bIns="45720" anchor="t" anchorCtr="0" upright="1">
                            <a:noAutofit/>
                          </wps:bodyPr>
                        </wps:wsp>
                      </wpg:grpSp>
                    </wpg:wgp>
                  </a:graphicData>
                </a:graphic>
              </wp:inline>
            </w:drawing>
          </mc:Choice>
          <mc:Fallback>
            <w:pict>
              <v:group w14:anchorId="122495B9" id="Skupina 34" o:spid="_x0000_s1034" style="width:270pt;height:164.3pt;mso-position-horizontal-relative:char;mso-position-vertical-relative:line" coordorigin="2137,10957" coordsize="5580,3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">
                <v:rect id="Rectangle 33" o:spid="_x0000_s1035" style="position:absolute;left:2137;top:10957;width:5580;height:37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"/>
                <v:group id="Group 34" o:spid="_x0000_s1036" style="position:absolute;left:2317;top:111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rect id="Rectangle 35" o:spid="_x0000_s1037"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"/>
                  <v:shape id="Text Box 36" o:spid="_x0000_s1038"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" filled="f" stroked="f">
                    <v:textbox>
                      <w:txbxContent>
                        <w:p w14:paraId="7D4D17CC" w14:textId="77777777" w:rsidR="00773914" w:rsidRDefault="00773914" w:rsidP="00D82402">
                          <w:r>
                            <w:t>Jízdní řád 1</w:t>
                          </w:r>
                        </w:p>
                      </w:txbxContent>
                    </v:textbox>
                  </v:shape>
                </v:group>
                <v:group id="Group 37" o:spid="_x0000_s1039" style="position:absolute;left:5017;top:12937;width:2520;height:1620" coordorigin="2317,8257" coordsize="2520,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rect id="Rectangle 38" o:spid="_x0000_s1040" style="position:absolute;left:2317;top:8257;width:252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"/>
                  <v:shape id="Text Box 39" o:spid="_x0000_s1041" type="#_x0000_t202" style="position:absolute;left:2497;top:8437;width:198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" stroked="f">
                    <v:textbox>
                      <w:txbxContent>
                        <w:p w14:paraId="665D04E8" w14:textId="24DA9FBD" w:rsidR="00773914" w:rsidRDefault="00773914" w:rsidP="00D82402">
                          <w:r>
                            <w:t>Informace IDS VDV</w:t>
                          </w:r>
                        </w:p>
                      </w:txbxContent>
                    </v:textbox>
                  </v:shape>
                </v:group>
                <v:group id="Group 40" o:spid="_x0000_s1042" style="position:absolute;left:5017;top:111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rect id="Rectangle 41" o:spid="_x0000_s1043"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"/>
                  <v:shape id="Text Box 42" o:spid="_x0000_s1044"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" filled="f" stroked="f">
                    <v:textbox>
                      <w:txbxContent>
                        <w:p w14:paraId="18DE669C" w14:textId="77777777" w:rsidR="00773914" w:rsidRDefault="00773914" w:rsidP="00D82402">
                          <w:r>
                            <w:t>Jízdní řád 2</w:t>
                          </w:r>
                        </w:p>
                      </w:txbxContent>
                    </v:textbox>
                  </v:shape>
                </v:group>
                <v:group id="Group 43" o:spid="_x0000_s1045" style="position:absolute;left:2317;top:129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rect id="Rectangle 44" o:spid="_x0000_s1046"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"/>
                  <v:shape id="Text Box 45" o:spid="_x0000_s1047"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" filled="f" stroked="f">
                    <v:textbox>
                      <w:txbxContent>
                        <w:p w14:paraId="272E19A8" w14:textId="77777777" w:rsidR="00773914" w:rsidRDefault="00773914" w:rsidP="00D82402">
                          <w:r>
                            <w:t>Jízdní řád 3</w:t>
                          </w:r>
                        </w:p>
                      </w:txbxContent>
                    </v:textbox>
                  </v:shape>
                </v:group>
                <w10:anchorlock/>
              </v:group>
            </w:pict>
          </mc:Fallback>
        </mc:AlternateContent>
      </w:r>
    </w:p>
    <w:p w14:paraId="7ED5DEF6" w14:textId="72FBA7E4" w:rsidR="00D82402" w:rsidRPr="00456A0D" w:rsidRDefault="00D82402" w:rsidP="000F0CEA">
      <w:pPr>
        <w:spacing w:before="120" w:after="120" w:line="360" w:lineRule="auto"/>
        <w:ind w:firstLine="284"/>
        <w:jc w:val="both"/>
        <w:rPr>
          <w:rFonts w:ascii="Arial" w:hAnsi="Arial" w:cs="Arial"/>
        </w:rPr>
      </w:pPr>
      <w:r w:rsidRPr="00456A0D">
        <w:rPr>
          <w:rFonts w:ascii="Arial" w:hAnsi="Arial" w:cs="Arial"/>
        </w:rPr>
        <w:t xml:space="preserve">V případě více linek, nebo jízdního řádu linky o více stranách se zařízení pro zveřejňování jízdního řádů zřídí v adekvátní velikosti. Vždy je třeba počítat s umístěním informací o </w:t>
      </w:r>
      <w:r w:rsidR="00ED1BB9">
        <w:rPr>
          <w:rFonts w:ascii="Arial" w:hAnsi="Arial" w:cs="Arial"/>
        </w:rPr>
        <w:t xml:space="preserve">IDS </w:t>
      </w:r>
      <w:r w:rsidRPr="00456A0D">
        <w:rPr>
          <w:rFonts w:ascii="Arial" w:hAnsi="Arial" w:cs="Arial"/>
        </w:rPr>
        <w:t>VDV, mezi které patří:</w:t>
      </w:r>
    </w:p>
    <w:p w14:paraId="6DD77016" w14:textId="77777777" w:rsidR="00D82402" w:rsidRPr="00456A0D" w:rsidRDefault="00D82402" w:rsidP="000F0CEA">
      <w:pPr>
        <w:numPr>
          <w:ilvl w:val="0"/>
          <w:numId w:val="12"/>
        </w:numPr>
        <w:spacing w:after="0" w:line="360" w:lineRule="auto"/>
        <w:ind w:left="714" w:hanging="357"/>
        <w:jc w:val="both"/>
        <w:rPr>
          <w:rFonts w:ascii="Arial" w:hAnsi="Arial" w:cs="Arial"/>
        </w:rPr>
      </w:pPr>
      <w:r w:rsidRPr="00456A0D">
        <w:rPr>
          <w:rFonts w:ascii="Arial" w:hAnsi="Arial" w:cs="Arial"/>
        </w:rPr>
        <w:t xml:space="preserve">Informace o </w:t>
      </w:r>
      <w:r w:rsidRPr="002F7046">
        <w:rPr>
          <w:rFonts w:ascii="Arial" w:hAnsi="Arial" w:cs="Arial"/>
        </w:rPr>
        <w:t xml:space="preserve">tarifu </w:t>
      </w:r>
      <w:r w:rsidRPr="00F36D29">
        <w:rPr>
          <w:rFonts w:ascii="Arial" w:hAnsi="Arial" w:cs="Arial"/>
        </w:rPr>
        <w:t>(Mapa tarifních zón a Ceník nejbližších zón – vyžadováno na všech zastávkách</w:t>
      </w:r>
      <w:r w:rsidRPr="00F36D29">
        <w:rPr>
          <w:rStyle w:val="Znakapoznpodarou"/>
          <w:rFonts w:ascii="Arial" w:hAnsi="Arial" w:cs="Arial"/>
        </w:rPr>
        <w:footnoteReference w:id="20"/>
      </w:r>
      <w:r w:rsidRPr="002F7046">
        <w:rPr>
          <w:rFonts w:ascii="Arial" w:hAnsi="Arial" w:cs="Arial"/>
        </w:rPr>
        <w:t>,</w:t>
      </w:r>
      <w:r w:rsidRPr="00456A0D">
        <w:rPr>
          <w:rFonts w:ascii="Arial" w:hAnsi="Arial" w:cs="Arial"/>
        </w:rPr>
        <w:t xml:space="preserve"> </w:t>
      </w:r>
    </w:p>
    <w:p w14:paraId="7CF3EB68" w14:textId="77777777" w:rsidR="00D82402" w:rsidRPr="00456A0D" w:rsidRDefault="00D82402" w:rsidP="000F0CEA">
      <w:pPr>
        <w:numPr>
          <w:ilvl w:val="0"/>
          <w:numId w:val="12"/>
        </w:numPr>
        <w:spacing w:after="0" w:line="360" w:lineRule="auto"/>
        <w:ind w:left="714" w:hanging="357"/>
        <w:jc w:val="both"/>
        <w:rPr>
          <w:rFonts w:ascii="Arial" w:hAnsi="Arial" w:cs="Arial"/>
        </w:rPr>
      </w:pPr>
      <w:r w:rsidRPr="00456A0D">
        <w:rPr>
          <w:rFonts w:ascii="Arial" w:hAnsi="Arial" w:cs="Arial"/>
        </w:rPr>
        <w:t>Plánek rozmístění jednotlivých nástupišť zastávky (vyžadováno pouze v případě více než dvou nástupišť jedné zastávky)</w:t>
      </w:r>
    </w:p>
    <w:p w14:paraId="349AF8E1" w14:textId="35DCC05A" w:rsidR="00D82402" w:rsidRPr="00B717F0" w:rsidRDefault="00D82402" w:rsidP="000F0CEA">
      <w:pPr>
        <w:pStyle w:val="Nadpis3"/>
        <w:rPr>
          <w:rFonts w:ascii="Arial" w:hAnsi="Arial" w:cs="Arial"/>
        </w:rPr>
      </w:pPr>
      <w:bookmarkStart w:id="148" w:name="_Toc6386421"/>
      <w:bookmarkStart w:id="149" w:name="_Toc130805817"/>
      <w:r w:rsidRPr="00B717F0">
        <w:rPr>
          <w:rFonts w:ascii="Arial" w:hAnsi="Arial" w:cs="Arial"/>
          <w:color w:val="auto"/>
        </w:rPr>
        <w:t>Další povinnosti vlastníka zařízení pro zveřejňování jízdních řádů</w:t>
      </w:r>
      <w:bookmarkEnd w:id="148"/>
      <w:bookmarkEnd w:id="149"/>
    </w:p>
    <w:p w14:paraId="384AB292" w14:textId="77777777" w:rsidR="00D82402" w:rsidRPr="00456A0D" w:rsidRDefault="00D82402" w:rsidP="000F0CEA">
      <w:pPr>
        <w:spacing w:before="120" w:after="120" w:line="360" w:lineRule="auto"/>
        <w:ind w:firstLine="284"/>
        <w:jc w:val="both"/>
        <w:rPr>
          <w:rFonts w:ascii="Arial" w:hAnsi="Arial" w:cs="Arial"/>
        </w:rPr>
      </w:pPr>
      <w:r w:rsidRPr="00456A0D">
        <w:rPr>
          <w:rFonts w:ascii="Arial" w:hAnsi="Arial" w:cs="Arial"/>
        </w:rPr>
        <w:t xml:space="preserve">Vlastník zařízení pro zveřejňování jízdních řádů musí zajistit možnost bezplatně umístit na zařízení pro zveřejňování jízdních řádů jízdní řády všech linek zastavujících na dané zastávce, a to bez ohledu na dopravce, kteří dané linky provozují. </w:t>
      </w:r>
    </w:p>
    <w:p w14:paraId="24B154EC" w14:textId="5B989FA1" w:rsidR="00D82402" w:rsidRPr="00456A0D" w:rsidRDefault="00D82402" w:rsidP="000F0CEA">
      <w:pPr>
        <w:spacing w:before="120" w:after="120" w:line="360" w:lineRule="auto"/>
        <w:ind w:firstLine="284"/>
        <w:jc w:val="both"/>
        <w:rPr>
          <w:rFonts w:ascii="Arial" w:hAnsi="Arial" w:cs="Arial"/>
        </w:rPr>
      </w:pPr>
      <w:r w:rsidRPr="00456A0D">
        <w:rPr>
          <w:rFonts w:ascii="Arial" w:hAnsi="Arial" w:cs="Arial"/>
        </w:rPr>
        <w:t>Zařízení pro zveřejňování jízdních řádů musí být chráněno proti nepříznivým povětrnostním vlivům. Za zajištění ochrany odpovídá majitel (dopravce) zařízení pro zveřejňování jízdních řádů. Doporučeným standardem ochrany je např. ochrana pomocí samolepící fólie</w:t>
      </w:r>
      <w:r w:rsidR="00F33F28">
        <w:rPr>
          <w:rFonts w:ascii="Arial" w:hAnsi="Arial" w:cs="Arial"/>
        </w:rPr>
        <w:t xml:space="preserve"> či zalaminovan</w:t>
      </w:r>
      <w:r w:rsidR="008A1D1D">
        <w:rPr>
          <w:rFonts w:ascii="Arial" w:hAnsi="Arial" w:cs="Arial"/>
        </w:rPr>
        <w:t>í</w:t>
      </w:r>
      <w:r w:rsidR="00F33F28">
        <w:rPr>
          <w:rFonts w:ascii="Arial" w:hAnsi="Arial" w:cs="Arial"/>
        </w:rPr>
        <w:t xml:space="preserve"> teplou laminací</w:t>
      </w:r>
      <w:r w:rsidRPr="00456A0D">
        <w:rPr>
          <w:rFonts w:ascii="Arial" w:hAnsi="Arial" w:cs="Arial"/>
        </w:rPr>
        <w:t xml:space="preserve"> nebo ochrana průhledným plexisklem</w:t>
      </w:r>
      <w:r w:rsidR="00F33F28">
        <w:rPr>
          <w:rFonts w:ascii="Arial" w:hAnsi="Arial" w:cs="Arial"/>
        </w:rPr>
        <w:t>. Není povolen výlep lepidlem.</w:t>
      </w:r>
    </w:p>
    <w:p w14:paraId="421398F5" w14:textId="237285AA" w:rsidR="00D82402" w:rsidRPr="00CE30BA" w:rsidRDefault="00D82402" w:rsidP="000F0CEA">
      <w:pPr>
        <w:pStyle w:val="Nadpis2"/>
        <w:rPr>
          <w:rFonts w:ascii="Arial" w:hAnsi="Arial" w:cs="Arial"/>
          <w:color w:val="auto"/>
        </w:rPr>
      </w:pPr>
      <w:bookmarkStart w:id="150" w:name="_Toc6386422"/>
      <w:bookmarkStart w:id="151" w:name="_Toc130805818"/>
      <w:r w:rsidRPr="00CE30BA">
        <w:rPr>
          <w:rFonts w:ascii="Arial" w:hAnsi="Arial" w:cs="Arial"/>
          <w:color w:val="auto"/>
        </w:rPr>
        <w:t>Tabulka s dalšími dopravními informacemi</w:t>
      </w:r>
      <w:bookmarkEnd w:id="150"/>
      <w:bookmarkEnd w:id="151"/>
    </w:p>
    <w:p w14:paraId="04DFC3D4" w14:textId="1C39BAB7" w:rsidR="00D82402" w:rsidRPr="00456A0D" w:rsidRDefault="00D82402" w:rsidP="000F0CEA">
      <w:pPr>
        <w:spacing w:before="120" w:after="120" w:line="360" w:lineRule="auto"/>
        <w:ind w:firstLine="284"/>
        <w:jc w:val="both"/>
        <w:rPr>
          <w:rFonts w:ascii="Arial" w:eastAsia="Calibri" w:hAnsi="Arial" w:cs="Arial"/>
        </w:rPr>
      </w:pPr>
      <w:r w:rsidRPr="00456A0D">
        <w:rPr>
          <w:rFonts w:ascii="Arial" w:eastAsia="Calibri" w:hAnsi="Arial" w:cs="Arial"/>
        </w:rPr>
        <w:t xml:space="preserve">Tabulka s dalšími dopravními informacemi slouží ke zveřejnění dalších informací cestujícím v souvislosti s příslušnou zastávkou. Ve vazbě na ustanovení § 18 odst. 1 písm. f) zákona </w:t>
      </w:r>
      <w:r w:rsidR="00B75BEF">
        <w:rPr>
          <w:rFonts w:ascii="Arial" w:eastAsia="Calibri" w:hAnsi="Arial" w:cs="Arial"/>
        </w:rPr>
        <w:t>č. </w:t>
      </w:r>
      <w:r w:rsidRPr="00456A0D">
        <w:rPr>
          <w:rFonts w:ascii="Arial" w:eastAsia="Calibri" w:hAnsi="Arial" w:cs="Arial"/>
        </w:rPr>
        <w:t>111/1994 Sb.</w:t>
      </w:r>
      <w:r w:rsidR="002D3238">
        <w:rPr>
          <w:rFonts w:ascii="Arial" w:eastAsia="Calibri" w:hAnsi="Arial" w:cs="Arial"/>
        </w:rPr>
        <w:t>,</w:t>
      </w:r>
      <w:r w:rsidRPr="00456A0D">
        <w:rPr>
          <w:rFonts w:ascii="Arial" w:eastAsia="Calibri" w:hAnsi="Arial" w:cs="Arial"/>
        </w:rPr>
        <w:t xml:space="preserve"> o silniční dopravě musí být v zastávce kromě jízdního řádu minimálně zveřejněn i název zastávky. Ve vazbě na uplatněné třídy zastávek se používané tabulky s dalšími dopravními informacemi dělí do dvou skupin.</w:t>
      </w:r>
    </w:p>
    <w:p w14:paraId="176840CF" w14:textId="58C07A73" w:rsidR="00D82402" w:rsidRPr="00CE30BA" w:rsidRDefault="00D82402" w:rsidP="000F0CEA">
      <w:pPr>
        <w:pStyle w:val="Nadpis3"/>
        <w:rPr>
          <w:rFonts w:ascii="Arial" w:hAnsi="Arial" w:cs="Arial"/>
          <w:color w:val="auto"/>
        </w:rPr>
      </w:pPr>
      <w:bookmarkStart w:id="152" w:name="_Toc6386423"/>
      <w:bookmarkStart w:id="153" w:name="_Toc130805819"/>
      <w:r w:rsidRPr="00CE30BA">
        <w:rPr>
          <w:rFonts w:ascii="Arial" w:hAnsi="Arial" w:cs="Arial"/>
          <w:color w:val="auto"/>
        </w:rPr>
        <w:lastRenderedPageBreak/>
        <w:t>Tabulky s dalšími dopravními informacemi v zastávkách I. třídy</w:t>
      </w:r>
      <w:bookmarkEnd w:id="152"/>
      <w:bookmarkEnd w:id="153"/>
    </w:p>
    <w:p w14:paraId="158AFFCC" w14:textId="5B56DB50" w:rsidR="00D82402" w:rsidRPr="00456A0D" w:rsidRDefault="00D82402" w:rsidP="000F0CEA">
      <w:pPr>
        <w:spacing w:before="120" w:after="120" w:line="360" w:lineRule="auto"/>
        <w:ind w:firstLine="284"/>
        <w:jc w:val="both"/>
        <w:rPr>
          <w:rFonts w:ascii="Arial" w:eastAsia="Calibri" w:hAnsi="Arial" w:cs="Arial"/>
        </w:rPr>
      </w:pPr>
      <w:r w:rsidRPr="00456A0D">
        <w:rPr>
          <w:rFonts w:ascii="Arial" w:eastAsia="Calibri" w:hAnsi="Arial" w:cs="Arial"/>
        </w:rPr>
        <w:t xml:space="preserve">Tabulkou s dalšími dopravními informacemi v zastávkách I. třídy se rozumí tabulka standardu </w:t>
      </w:r>
      <w:r w:rsidR="00FC6CAB">
        <w:rPr>
          <w:rFonts w:ascii="Arial" w:eastAsia="Calibri" w:hAnsi="Arial" w:cs="Arial"/>
        </w:rPr>
        <w:t xml:space="preserve">IDS </w:t>
      </w:r>
      <w:r w:rsidRPr="00456A0D">
        <w:rPr>
          <w:rFonts w:ascii="Arial" w:eastAsia="Calibri" w:hAnsi="Arial" w:cs="Arial"/>
        </w:rPr>
        <w:t xml:space="preserve">VDV, která musí být umístěna na všech zastávkách této třídy. </w:t>
      </w:r>
    </w:p>
    <w:p w14:paraId="1083EA3D" w14:textId="47B2195B" w:rsidR="00D82402" w:rsidRPr="00456A0D" w:rsidRDefault="00D82402" w:rsidP="000F0CEA">
      <w:pPr>
        <w:spacing w:before="120" w:after="120" w:line="360" w:lineRule="auto"/>
        <w:ind w:firstLine="284"/>
        <w:jc w:val="both"/>
        <w:rPr>
          <w:rFonts w:ascii="Arial" w:hAnsi="Arial" w:cs="Arial"/>
        </w:rPr>
      </w:pPr>
      <w:r w:rsidRPr="00456A0D">
        <w:rPr>
          <w:rFonts w:ascii="Arial" w:hAnsi="Arial" w:cs="Arial"/>
        </w:rPr>
        <w:t xml:space="preserve">Tabulka standardu </w:t>
      </w:r>
      <w:r w:rsidR="00FC6CAB">
        <w:rPr>
          <w:rFonts w:ascii="Arial" w:hAnsi="Arial" w:cs="Arial"/>
        </w:rPr>
        <w:t xml:space="preserve">IDS </w:t>
      </w:r>
      <w:r w:rsidRPr="00456A0D">
        <w:rPr>
          <w:rFonts w:ascii="Arial" w:hAnsi="Arial" w:cs="Arial"/>
        </w:rPr>
        <w:t>VDV</w:t>
      </w:r>
      <w:r w:rsidRPr="00456A0D">
        <w:rPr>
          <w:rStyle w:val="Znakapoznpodarou"/>
          <w:rFonts w:ascii="Arial" w:hAnsi="Arial" w:cs="Arial"/>
        </w:rPr>
        <w:footnoteReference w:id="21"/>
      </w:r>
      <w:r w:rsidRPr="00456A0D">
        <w:rPr>
          <w:rFonts w:ascii="Arial" w:hAnsi="Arial" w:cs="Arial"/>
        </w:rPr>
        <w:t xml:space="preserve"> se umisťuje kolmo k ose vozovky na sloupek pod </w:t>
      </w:r>
      <w:r w:rsidRPr="00456A0D">
        <w:rPr>
          <w:rFonts w:ascii="Arial" w:eastAsia="Calibri" w:hAnsi="Arial" w:cs="Arial"/>
        </w:rPr>
        <w:t xml:space="preserve">dopravní značkou IJ 4b, popřípadě značkou IJ 4a. </w:t>
      </w:r>
      <w:r w:rsidRPr="00456A0D">
        <w:rPr>
          <w:rFonts w:ascii="Arial" w:hAnsi="Arial" w:cs="Arial"/>
        </w:rPr>
        <w:t>Tabulka obsahuje následující informace:</w:t>
      </w:r>
    </w:p>
    <w:p w14:paraId="2FBDD152" w14:textId="193F85DC" w:rsidR="00D82402" w:rsidRPr="00456A0D" w:rsidRDefault="00D82402" w:rsidP="000F0CEA">
      <w:pPr>
        <w:numPr>
          <w:ilvl w:val="0"/>
          <w:numId w:val="12"/>
        </w:numPr>
        <w:spacing w:after="0" w:line="360" w:lineRule="auto"/>
        <w:ind w:left="714" w:hanging="357"/>
        <w:jc w:val="both"/>
        <w:rPr>
          <w:rFonts w:ascii="Arial" w:hAnsi="Arial" w:cs="Arial"/>
        </w:rPr>
      </w:pPr>
      <w:r w:rsidRPr="00456A0D">
        <w:rPr>
          <w:rFonts w:ascii="Arial" w:hAnsi="Arial" w:cs="Arial"/>
        </w:rPr>
        <w:t xml:space="preserve">Logo </w:t>
      </w:r>
      <w:r w:rsidR="00FC6CAB">
        <w:rPr>
          <w:rFonts w:ascii="Arial" w:hAnsi="Arial" w:cs="Arial"/>
        </w:rPr>
        <w:t xml:space="preserve">IDS </w:t>
      </w:r>
      <w:r w:rsidRPr="00456A0D">
        <w:rPr>
          <w:rFonts w:ascii="Arial" w:hAnsi="Arial" w:cs="Arial"/>
        </w:rPr>
        <w:t>VDV</w:t>
      </w:r>
    </w:p>
    <w:p w14:paraId="2014023E" w14:textId="77777777" w:rsidR="00D82402" w:rsidRPr="00456A0D" w:rsidRDefault="00D82402" w:rsidP="000F0CEA">
      <w:pPr>
        <w:numPr>
          <w:ilvl w:val="0"/>
          <w:numId w:val="12"/>
        </w:numPr>
        <w:spacing w:after="0" w:line="360" w:lineRule="auto"/>
        <w:ind w:left="714" w:hanging="357"/>
        <w:jc w:val="both"/>
        <w:rPr>
          <w:rFonts w:ascii="Arial" w:hAnsi="Arial" w:cs="Arial"/>
        </w:rPr>
      </w:pPr>
      <w:r w:rsidRPr="00456A0D">
        <w:rPr>
          <w:rFonts w:ascii="Arial" w:hAnsi="Arial" w:cs="Arial"/>
        </w:rPr>
        <w:t>Číslo a název zóny</w:t>
      </w:r>
    </w:p>
    <w:p w14:paraId="3AA6DAFE" w14:textId="77777777" w:rsidR="00D82402" w:rsidRPr="00456A0D" w:rsidRDefault="00D82402" w:rsidP="000F0CEA">
      <w:pPr>
        <w:numPr>
          <w:ilvl w:val="0"/>
          <w:numId w:val="12"/>
        </w:numPr>
        <w:spacing w:after="0" w:line="360" w:lineRule="auto"/>
        <w:ind w:left="714" w:hanging="357"/>
        <w:jc w:val="both"/>
        <w:rPr>
          <w:rFonts w:ascii="Arial" w:hAnsi="Arial" w:cs="Arial"/>
        </w:rPr>
      </w:pPr>
      <w:r w:rsidRPr="00456A0D">
        <w:rPr>
          <w:rFonts w:ascii="Arial" w:hAnsi="Arial" w:cs="Arial"/>
        </w:rPr>
        <w:t>Označení nástupiště (pokud je v příslušné zastávce požadováno)</w:t>
      </w:r>
    </w:p>
    <w:p w14:paraId="2E2C0D47" w14:textId="77777777" w:rsidR="00D82402" w:rsidRPr="00456A0D" w:rsidRDefault="00D82402" w:rsidP="000F0CEA">
      <w:pPr>
        <w:numPr>
          <w:ilvl w:val="0"/>
          <w:numId w:val="12"/>
        </w:numPr>
        <w:spacing w:after="0" w:line="360" w:lineRule="auto"/>
        <w:ind w:left="714" w:hanging="357"/>
        <w:jc w:val="both"/>
        <w:rPr>
          <w:rFonts w:ascii="Arial" w:hAnsi="Arial" w:cs="Arial"/>
        </w:rPr>
      </w:pPr>
      <w:r w:rsidRPr="00456A0D">
        <w:rPr>
          <w:rFonts w:ascii="Arial" w:hAnsi="Arial" w:cs="Arial"/>
        </w:rPr>
        <w:t>Název zastávky</w:t>
      </w:r>
    </w:p>
    <w:p w14:paraId="6B062FD0" w14:textId="77777777" w:rsidR="00D82402" w:rsidRPr="00456A0D" w:rsidRDefault="00D82402" w:rsidP="000F0CEA">
      <w:pPr>
        <w:numPr>
          <w:ilvl w:val="0"/>
          <w:numId w:val="12"/>
        </w:numPr>
        <w:spacing w:after="0" w:line="360" w:lineRule="auto"/>
        <w:ind w:left="714" w:hanging="357"/>
        <w:jc w:val="both"/>
        <w:rPr>
          <w:rFonts w:ascii="Arial" w:hAnsi="Arial" w:cs="Arial"/>
        </w:rPr>
      </w:pPr>
      <w:r w:rsidRPr="00456A0D">
        <w:rPr>
          <w:rFonts w:ascii="Arial" w:hAnsi="Arial" w:cs="Arial"/>
        </w:rPr>
        <w:t>Čísla linek (v třímístné podobě) a rámcový popis vedení trasy v příslušném směru</w:t>
      </w:r>
    </w:p>
    <w:p w14:paraId="6765224A" w14:textId="14471487" w:rsidR="00D82402" w:rsidRPr="00456A0D" w:rsidRDefault="00D82402" w:rsidP="000F0CEA">
      <w:pPr>
        <w:spacing w:before="120" w:after="120" w:line="360" w:lineRule="auto"/>
        <w:ind w:firstLine="284"/>
        <w:jc w:val="both"/>
        <w:rPr>
          <w:rFonts w:ascii="Arial" w:hAnsi="Arial" w:cs="Arial"/>
        </w:rPr>
      </w:pPr>
      <w:r w:rsidRPr="00456A0D">
        <w:rPr>
          <w:rFonts w:ascii="Arial" w:hAnsi="Arial" w:cs="Arial"/>
        </w:rPr>
        <w:t xml:space="preserve">Grafická podoba dodatkové tabulky musí být v souladu s </w:t>
      </w:r>
      <w:r w:rsidRPr="00456A0D">
        <w:rPr>
          <w:rFonts w:ascii="Arial" w:eastAsia="Calibri" w:hAnsi="Arial" w:cs="Arial"/>
          <w:bCs/>
        </w:rPr>
        <w:t xml:space="preserve">Grafickým manuálem </w:t>
      </w:r>
      <w:r w:rsidR="00FC6CAB">
        <w:rPr>
          <w:rFonts w:ascii="Arial" w:eastAsia="Calibri" w:hAnsi="Arial" w:cs="Arial"/>
          <w:bCs/>
        </w:rPr>
        <w:t xml:space="preserve">Integrovaného dopravního systému </w:t>
      </w:r>
      <w:r w:rsidRPr="00456A0D">
        <w:rPr>
          <w:rFonts w:ascii="Arial" w:eastAsia="Calibri" w:hAnsi="Arial" w:cs="Arial"/>
          <w:bCs/>
        </w:rPr>
        <w:t>Veřejn</w:t>
      </w:r>
      <w:r w:rsidR="00FC6CAB">
        <w:rPr>
          <w:rFonts w:ascii="Arial" w:eastAsia="Calibri" w:hAnsi="Arial" w:cs="Arial"/>
          <w:bCs/>
        </w:rPr>
        <w:t>á</w:t>
      </w:r>
      <w:r w:rsidRPr="00456A0D">
        <w:rPr>
          <w:rFonts w:ascii="Arial" w:eastAsia="Calibri" w:hAnsi="Arial" w:cs="Arial"/>
          <w:bCs/>
        </w:rPr>
        <w:t xml:space="preserve"> doprav</w:t>
      </w:r>
      <w:r w:rsidR="00FC6CAB">
        <w:rPr>
          <w:rFonts w:ascii="Arial" w:eastAsia="Calibri" w:hAnsi="Arial" w:cs="Arial"/>
          <w:bCs/>
        </w:rPr>
        <w:t>a</w:t>
      </w:r>
      <w:r w:rsidRPr="00456A0D">
        <w:rPr>
          <w:rFonts w:ascii="Arial" w:eastAsia="Calibri" w:hAnsi="Arial" w:cs="Arial"/>
          <w:bCs/>
        </w:rPr>
        <w:t xml:space="preserve"> Vysočiny</w:t>
      </w:r>
      <w:r w:rsidRPr="00456A0D">
        <w:rPr>
          <w:rStyle w:val="Znakapoznpodarou"/>
          <w:rFonts w:ascii="Arial" w:eastAsia="Calibri" w:hAnsi="Arial" w:cs="Arial"/>
          <w:bCs/>
        </w:rPr>
        <w:footnoteReference w:id="22"/>
      </w:r>
      <w:r w:rsidRPr="00456A0D">
        <w:rPr>
          <w:rFonts w:ascii="Arial" w:eastAsia="Calibri" w:hAnsi="Arial" w:cs="Arial"/>
          <w:bCs/>
        </w:rPr>
        <w:t xml:space="preserve">. Tabulka musí </w:t>
      </w:r>
      <w:r w:rsidRPr="00456A0D">
        <w:rPr>
          <w:rFonts w:ascii="Arial" w:hAnsi="Arial" w:cs="Arial"/>
        </w:rPr>
        <w:t>být vytištěna na nereflexní bílé neprůhledné samolepící folii, buď vcelku, nebo po jednotlivých pásech. Samolepící folie musí splňovat požadavky na venkovní výlep s trvanlivostí min. 3 roky. V případě změny může být přelepena celá folie nebo jen její část.</w:t>
      </w:r>
    </w:p>
    <w:p w14:paraId="2DE16818" w14:textId="6248F6C7" w:rsidR="00D82402" w:rsidRDefault="00D82402" w:rsidP="000F0CEA">
      <w:pPr>
        <w:spacing w:before="120" w:after="120" w:line="360" w:lineRule="auto"/>
        <w:ind w:firstLine="284"/>
        <w:jc w:val="both"/>
        <w:rPr>
          <w:ins w:id="154" w:author="Němec Lukáš Bc." w:date="2023-05-19T11:58:00Z"/>
          <w:rFonts w:ascii="Arial" w:hAnsi="Arial" w:cs="Arial"/>
        </w:rPr>
      </w:pPr>
      <w:r w:rsidRPr="00456A0D">
        <w:rPr>
          <w:rFonts w:ascii="Arial" w:hAnsi="Arial" w:cs="Arial"/>
        </w:rPr>
        <w:t xml:space="preserve">Za umístění dodatkové tabulky na sloupek dopravní značky vždy odpovídá vlastník (dopravce). </w:t>
      </w:r>
    </w:p>
    <w:p w14:paraId="24301A3E" w14:textId="6F1024AA" w:rsidR="00B01450" w:rsidRPr="00456A0D" w:rsidRDefault="00B01450" w:rsidP="000F0CEA">
      <w:pPr>
        <w:spacing w:before="120" w:after="120" w:line="360" w:lineRule="auto"/>
        <w:ind w:firstLine="284"/>
        <w:jc w:val="both"/>
        <w:rPr>
          <w:rFonts w:ascii="Arial" w:hAnsi="Arial" w:cs="Arial"/>
        </w:rPr>
      </w:pPr>
      <w:ins w:id="155" w:author="Němec Lukáš Bc." w:date="2023-05-19T11:59:00Z">
        <w:r>
          <w:rPr>
            <w:rFonts w:ascii="Arial" w:hAnsi="Arial" w:cs="Arial"/>
          </w:rPr>
          <w:t xml:space="preserve">V případě existence informačního systému v místě zastávky, dopravce nemá povinnost instalovat tabulku s dalšími dopravními informacemi. Dopravce je povinen o dané skutečnosti Objednatele informovat.    </w:t>
        </w:r>
      </w:ins>
    </w:p>
    <w:p w14:paraId="3B633A2F" w14:textId="3CA36D61" w:rsidR="00D82402" w:rsidRPr="00F5040A" w:rsidRDefault="00D82402" w:rsidP="000F0CEA">
      <w:pPr>
        <w:pStyle w:val="Nadpis3"/>
        <w:rPr>
          <w:rFonts w:ascii="Arial" w:hAnsi="Arial" w:cs="Arial"/>
          <w:color w:val="auto"/>
        </w:rPr>
      </w:pPr>
      <w:bookmarkStart w:id="156" w:name="_Toc6386424"/>
      <w:bookmarkStart w:id="157" w:name="_Toc130805820"/>
      <w:r w:rsidRPr="00F5040A">
        <w:rPr>
          <w:rFonts w:ascii="Arial" w:hAnsi="Arial" w:cs="Arial"/>
          <w:color w:val="auto"/>
        </w:rPr>
        <w:t>Tabulka s dalšími dopravními informacemi v zastávkách II. třídy</w:t>
      </w:r>
      <w:bookmarkEnd w:id="156"/>
      <w:bookmarkEnd w:id="157"/>
    </w:p>
    <w:p w14:paraId="737A03C5" w14:textId="23F49E09" w:rsidR="00F376EF" w:rsidRDefault="00D82402" w:rsidP="000F0CEA">
      <w:pPr>
        <w:spacing w:before="120" w:after="120" w:line="360" w:lineRule="auto"/>
        <w:ind w:firstLine="284"/>
        <w:jc w:val="both"/>
        <w:rPr>
          <w:rFonts w:ascii="Arial" w:eastAsia="Calibri" w:hAnsi="Arial" w:cs="Arial"/>
        </w:rPr>
      </w:pPr>
      <w:r w:rsidRPr="00456A0D">
        <w:rPr>
          <w:rFonts w:ascii="Arial" w:eastAsia="Calibri" w:hAnsi="Arial" w:cs="Arial"/>
        </w:rPr>
        <w:t>Tabulka s dalšími dopravními informacemi v zastávkách II. třídy je zpravidla tabulka, kter</w:t>
      </w:r>
      <w:r w:rsidR="00F376EF">
        <w:rPr>
          <w:rFonts w:ascii="Arial" w:eastAsia="Calibri" w:hAnsi="Arial" w:cs="Arial"/>
        </w:rPr>
        <w:t>á</w:t>
      </w:r>
      <w:r w:rsidRPr="00456A0D">
        <w:rPr>
          <w:rFonts w:ascii="Arial" w:eastAsia="Calibri" w:hAnsi="Arial" w:cs="Arial"/>
        </w:rPr>
        <w:t xml:space="preserve"> </w:t>
      </w:r>
      <w:r w:rsidR="00F376EF">
        <w:rPr>
          <w:rFonts w:ascii="Arial" w:eastAsia="Calibri" w:hAnsi="Arial" w:cs="Arial"/>
        </w:rPr>
        <w:t>obsahuje následující informace:</w:t>
      </w:r>
    </w:p>
    <w:p w14:paraId="14D0EC4A" w14:textId="2D56B13E" w:rsidR="00F376EF" w:rsidRDefault="00F376EF" w:rsidP="000F0CEA">
      <w:pPr>
        <w:pStyle w:val="Odstavecseseznamem"/>
        <w:numPr>
          <w:ilvl w:val="0"/>
          <w:numId w:val="31"/>
        </w:numPr>
        <w:spacing w:before="120" w:after="120" w:line="360" w:lineRule="auto"/>
        <w:jc w:val="both"/>
        <w:rPr>
          <w:rFonts w:eastAsia="Calibri" w:cs="Arial"/>
        </w:rPr>
      </w:pPr>
      <w:r>
        <w:rPr>
          <w:rFonts w:eastAsia="Calibri" w:cs="Arial"/>
        </w:rPr>
        <w:t xml:space="preserve">Logo </w:t>
      </w:r>
      <w:r w:rsidR="00FC6CAB">
        <w:rPr>
          <w:rFonts w:eastAsia="Calibri" w:cs="Arial"/>
        </w:rPr>
        <w:t xml:space="preserve">IDS </w:t>
      </w:r>
      <w:r>
        <w:rPr>
          <w:rFonts w:eastAsia="Calibri" w:cs="Arial"/>
        </w:rPr>
        <w:t>VDV</w:t>
      </w:r>
    </w:p>
    <w:p w14:paraId="62A00F29" w14:textId="59F1A31A" w:rsidR="00F376EF" w:rsidRDefault="00F376EF" w:rsidP="000F0CEA">
      <w:pPr>
        <w:pStyle w:val="Odstavecseseznamem"/>
        <w:numPr>
          <w:ilvl w:val="0"/>
          <w:numId w:val="31"/>
        </w:numPr>
        <w:spacing w:before="120" w:after="120" w:line="360" w:lineRule="auto"/>
        <w:jc w:val="both"/>
        <w:rPr>
          <w:rFonts w:eastAsia="Calibri" w:cs="Arial"/>
        </w:rPr>
      </w:pPr>
      <w:r>
        <w:rPr>
          <w:rFonts w:eastAsia="Calibri" w:cs="Arial"/>
        </w:rPr>
        <w:t>Číslo a název zóny</w:t>
      </w:r>
    </w:p>
    <w:p w14:paraId="260AF024" w14:textId="7AFD7C08" w:rsidR="00F376EF" w:rsidRDefault="00F376EF" w:rsidP="000F0CEA">
      <w:pPr>
        <w:pStyle w:val="Odstavecseseznamem"/>
        <w:numPr>
          <w:ilvl w:val="0"/>
          <w:numId w:val="31"/>
        </w:numPr>
        <w:spacing w:before="120" w:after="120" w:line="360" w:lineRule="auto"/>
        <w:jc w:val="both"/>
        <w:rPr>
          <w:rFonts w:eastAsia="Calibri" w:cs="Arial"/>
        </w:rPr>
      </w:pPr>
      <w:r>
        <w:rPr>
          <w:rFonts w:eastAsia="Calibri" w:cs="Arial"/>
        </w:rPr>
        <w:t>Označení nástupiště (pokud je v příslušné zastávce požadováno)</w:t>
      </w:r>
    </w:p>
    <w:p w14:paraId="698C483F" w14:textId="65B00492" w:rsidR="00F376EF" w:rsidRDefault="00F376EF" w:rsidP="000F0CEA">
      <w:pPr>
        <w:pStyle w:val="Odstavecseseznamem"/>
        <w:numPr>
          <w:ilvl w:val="0"/>
          <w:numId w:val="31"/>
        </w:numPr>
        <w:spacing w:before="120" w:after="120" w:line="360" w:lineRule="auto"/>
        <w:jc w:val="both"/>
        <w:rPr>
          <w:rFonts w:eastAsia="Calibri" w:cs="Arial"/>
        </w:rPr>
      </w:pPr>
      <w:r>
        <w:rPr>
          <w:rFonts w:eastAsia="Calibri" w:cs="Arial"/>
        </w:rPr>
        <w:t>Název zastávky</w:t>
      </w:r>
    </w:p>
    <w:p w14:paraId="2CAC5505" w14:textId="5E06F1A3" w:rsidR="00F376EF" w:rsidRPr="007F41BF" w:rsidRDefault="00F376EF" w:rsidP="000F0CEA">
      <w:pPr>
        <w:pStyle w:val="Odstavecseseznamem"/>
        <w:numPr>
          <w:ilvl w:val="0"/>
          <w:numId w:val="31"/>
        </w:numPr>
        <w:spacing w:before="120" w:after="120" w:line="360" w:lineRule="auto"/>
        <w:jc w:val="both"/>
        <w:rPr>
          <w:rFonts w:eastAsia="Calibri" w:cs="Arial"/>
        </w:rPr>
      </w:pPr>
      <w:r>
        <w:rPr>
          <w:rFonts w:eastAsia="Calibri" w:cs="Arial"/>
        </w:rPr>
        <w:t>Čísla linek (v třímístné podobě) a rámcový popis vedení trasy v příslušném směru</w:t>
      </w:r>
    </w:p>
    <w:p w14:paraId="68BBF244" w14:textId="25A6A8F4" w:rsidR="00D82402" w:rsidRPr="00456A0D" w:rsidRDefault="00D82402" w:rsidP="000F0CEA">
      <w:pPr>
        <w:spacing w:before="120" w:after="120" w:line="360" w:lineRule="auto"/>
        <w:ind w:firstLine="284"/>
        <w:jc w:val="both"/>
        <w:rPr>
          <w:rFonts w:ascii="Arial" w:hAnsi="Arial" w:cs="Arial"/>
        </w:rPr>
      </w:pPr>
      <w:r w:rsidRPr="00456A0D">
        <w:rPr>
          <w:rFonts w:ascii="Arial" w:eastAsia="Calibri" w:hAnsi="Arial" w:cs="Arial"/>
        </w:rPr>
        <w:t xml:space="preserve">Tabulka se </w:t>
      </w:r>
      <w:r w:rsidRPr="00456A0D">
        <w:rPr>
          <w:rFonts w:ascii="Arial" w:hAnsi="Arial" w:cs="Arial"/>
        </w:rPr>
        <w:t xml:space="preserve">umísťuje na sloupku dopravní značky pod dopravní značku kolmo k ose vozovky. </w:t>
      </w:r>
      <w:r w:rsidRPr="00456A0D">
        <w:rPr>
          <w:rFonts w:ascii="Arial" w:eastAsia="Calibri" w:hAnsi="Arial" w:cs="Arial"/>
        </w:rPr>
        <w:t xml:space="preserve">Tam kde to místní podmínky neumožní, může být s ohledem na místní podmínky </w:t>
      </w:r>
      <w:r w:rsidR="0048053A">
        <w:rPr>
          <w:rFonts w:ascii="Arial" w:eastAsia="Calibri" w:hAnsi="Arial" w:cs="Arial"/>
        </w:rPr>
        <w:t xml:space="preserve">a po konzultaci s Objednatelem </w:t>
      </w:r>
      <w:r w:rsidRPr="00456A0D">
        <w:rPr>
          <w:rFonts w:ascii="Arial" w:eastAsia="Calibri" w:hAnsi="Arial" w:cs="Arial"/>
        </w:rPr>
        <w:t xml:space="preserve">název zastávky zveřejněn na jiném vhodném místě čekací </w:t>
      </w:r>
      <w:r w:rsidRPr="00456A0D">
        <w:rPr>
          <w:rFonts w:ascii="Arial" w:eastAsia="Calibri" w:hAnsi="Arial" w:cs="Arial"/>
        </w:rPr>
        <w:lastRenderedPageBreak/>
        <w:t xml:space="preserve">plochy (např. stěna přístřešku). Zveřejnění názvu zastávky musí být v zastávce provedeno tak, aby bylo standardně čitelné i z vozidla jedoucího po trase linky. </w:t>
      </w:r>
      <w:r w:rsidR="007F41BF" w:rsidRPr="00456A0D">
        <w:rPr>
          <w:rFonts w:ascii="Arial" w:eastAsia="Calibri" w:hAnsi="Arial" w:cs="Arial"/>
          <w:bCs/>
        </w:rPr>
        <w:t xml:space="preserve">Tabulka musí </w:t>
      </w:r>
      <w:r w:rsidR="007F41BF" w:rsidRPr="00456A0D">
        <w:rPr>
          <w:rFonts w:ascii="Arial" w:hAnsi="Arial" w:cs="Arial"/>
        </w:rPr>
        <w:t>být vytištěna na nereflexní bílé neprůhledné samolepící folii, buď vcelku, nebo po jednotlivých pásech. Samolepící folie musí splňovat požadavky na venkovní výlep s trvanlivostí min. 3 roky. V případě změny může být přelepena celá folie nebo jen její část.</w:t>
      </w:r>
      <w:r w:rsidR="006F28D1">
        <w:rPr>
          <w:rFonts w:ascii="Arial" w:hAnsi="Arial" w:cs="Arial"/>
        </w:rPr>
        <w:t xml:space="preserve"> </w:t>
      </w:r>
      <w:r w:rsidRPr="00456A0D">
        <w:rPr>
          <w:rFonts w:ascii="Arial" w:hAnsi="Arial" w:cs="Arial"/>
        </w:rPr>
        <w:t>Za zveřejnění názvu zastávky vždy odpovídá vlastník (dopravce).</w:t>
      </w:r>
    </w:p>
    <w:p w14:paraId="0D4A08B4" w14:textId="5382D956" w:rsidR="00D82402" w:rsidRPr="00F5040A" w:rsidRDefault="00D82402" w:rsidP="000F0CEA">
      <w:pPr>
        <w:pStyle w:val="Nadpis2"/>
        <w:rPr>
          <w:rFonts w:ascii="Arial" w:hAnsi="Arial" w:cs="Arial"/>
          <w:color w:val="auto"/>
        </w:rPr>
      </w:pPr>
      <w:bookmarkStart w:id="158" w:name="_Toc6386425"/>
      <w:bookmarkStart w:id="159" w:name="_Toc130805821"/>
      <w:r w:rsidRPr="00F5040A">
        <w:rPr>
          <w:rFonts w:ascii="Arial" w:hAnsi="Arial" w:cs="Arial"/>
          <w:color w:val="auto"/>
        </w:rPr>
        <w:t>Označení zastávek</w:t>
      </w:r>
      <w:bookmarkEnd w:id="158"/>
      <w:bookmarkEnd w:id="159"/>
    </w:p>
    <w:p w14:paraId="6C3C8760" w14:textId="76AAF275" w:rsidR="00D82402" w:rsidRPr="00F5040A" w:rsidRDefault="00D82402" w:rsidP="000F0CEA">
      <w:pPr>
        <w:pStyle w:val="Nadpis3"/>
        <w:rPr>
          <w:rFonts w:ascii="Arial" w:hAnsi="Arial" w:cs="Arial"/>
          <w:color w:val="auto"/>
        </w:rPr>
      </w:pPr>
      <w:bookmarkStart w:id="160" w:name="_Toc6386426"/>
      <w:bookmarkStart w:id="161" w:name="_Toc130805822"/>
      <w:r w:rsidRPr="00F5040A">
        <w:rPr>
          <w:rFonts w:ascii="Arial" w:hAnsi="Arial" w:cs="Arial"/>
          <w:color w:val="auto"/>
        </w:rPr>
        <w:t>Zastávky skupiny A</w:t>
      </w:r>
      <w:bookmarkEnd w:id="160"/>
      <w:bookmarkEnd w:id="161"/>
    </w:p>
    <w:p w14:paraId="69227199" w14:textId="2E78D3B3" w:rsidR="00D82402" w:rsidRPr="00456A0D" w:rsidRDefault="00D82402" w:rsidP="000F0CEA">
      <w:pPr>
        <w:spacing w:before="120" w:after="120" w:line="360" w:lineRule="auto"/>
        <w:ind w:firstLine="284"/>
        <w:jc w:val="both"/>
        <w:rPr>
          <w:rFonts w:ascii="Arial" w:hAnsi="Arial" w:cs="Arial"/>
        </w:rPr>
      </w:pPr>
      <w:r w:rsidRPr="00456A0D">
        <w:rPr>
          <w:rFonts w:ascii="Arial" w:hAnsi="Arial" w:cs="Arial"/>
        </w:rPr>
        <w:t xml:space="preserve">Zastávky skupiny A jsou umístěny ve městech, kde je provozována MHD (viz </w:t>
      </w:r>
      <w:r w:rsidR="00EA3039">
        <w:rPr>
          <w:rFonts w:ascii="Arial" w:hAnsi="Arial" w:cs="Arial"/>
        </w:rPr>
        <w:t>podkapitola 4.1</w:t>
      </w:r>
      <w:r w:rsidRPr="00456A0D">
        <w:rPr>
          <w:rFonts w:ascii="Arial" w:hAnsi="Arial" w:cs="Arial"/>
        </w:rPr>
        <w:t xml:space="preserve">). Jejich přesná podoba je stanovena po dohodě s příslušným objednatelem MHD, případně s dopravci (provozovateli MHD) v těchto městech. Ze strany Kraje Vysočina bude požadováno, aby i ve městech byly instalovány dopravní značky, tabulky s dalšími dopravními informacemi pro zveřejňování jízdních řádů, která splňují doporučené označení v souladu s Grafickým manuálem </w:t>
      </w:r>
      <w:r w:rsidR="0065203F">
        <w:rPr>
          <w:rFonts w:ascii="Arial" w:hAnsi="Arial" w:cs="Arial"/>
        </w:rPr>
        <w:t xml:space="preserve">Integrovaného dopravního systému </w:t>
      </w:r>
      <w:r w:rsidRPr="00456A0D">
        <w:rPr>
          <w:rFonts w:ascii="Arial" w:hAnsi="Arial" w:cs="Arial"/>
        </w:rPr>
        <w:t>Veřejn</w:t>
      </w:r>
      <w:r w:rsidR="0065203F">
        <w:rPr>
          <w:rFonts w:ascii="Arial" w:hAnsi="Arial" w:cs="Arial"/>
        </w:rPr>
        <w:t>á</w:t>
      </w:r>
      <w:r w:rsidRPr="00456A0D">
        <w:rPr>
          <w:rFonts w:ascii="Arial" w:hAnsi="Arial" w:cs="Arial"/>
        </w:rPr>
        <w:t xml:space="preserve"> doprav</w:t>
      </w:r>
      <w:r w:rsidR="0065203F">
        <w:rPr>
          <w:rFonts w:ascii="Arial" w:hAnsi="Arial" w:cs="Arial"/>
        </w:rPr>
        <w:t>a</w:t>
      </w:r>
      <w:r w:rsidRPr="00456A0D">
        <w:rPr>
          <w:rFonts w:ascii="Arial" w:hAnsi="Arial" w:cs="Arial"/>
        </w:rPr>
        <w:t xml:space="preserve"> Vysočiny tak, aby došlo k postupnému sjednocení standardu v rámci obsluhovaného území </w:t>
      </w:r>
      <w:r w:rsidR="0065203F">
        <w:rPr>
          <w:rFonts w:ascii="Arial" w:hAnsi="Arial" w:cs="Arial"/>
        </w:rPr>
        <w:t xml:space="preserve">IDS </w:t>
      </w:r>
      <w:r w:rsidRPr="00456A0D">
        <w:rPr>
          <w:rFonts w:ascii="Arial" w:hAnsi="Arial" w:cs="Arial"/>
        </w:rPr>
        <w:t>VDV. V případě neshody mezi objednavateli dopravních výkonů (případně dopravci)</w:t>
      </w:r>
      <w:r w:rsidRPr="00456A0D">
        <w:rPr>
          <w:rStyle w:val="Znakapoznpodarou"/>
          <w:rFonts w:ascii="Arial" w:hAnsi="Arial" w:cs="Arial"/>
        </w:rPr>
        <w:footnoteReference w:id="23"/>
      </w:r>
      <w:r w:rsidRPr="00456A0D">
        <w:rPr>
          <w:rFonts w:ascii="Arial" w:hAnsi="Arial" w:cs="Arial"/>
        </w:rPr>
        <w:t xml:space="preserve"> se zastávka zařadí do skupiny B.</w:t>
      </w:r>
    </w:p>
    <w:p w14:paraId="696CE102" w14:textId="38CBBB99" w:rsidR="00D82402" w:rsidRPr="00F5040A" w:rsidRDefault="00D82402" w:rsidP="000F0CEA">
      <w:pPr>
        <w:pStyle w:val="Nadpis3"/>
        <w:rPr>
          <w:rFonts w:ascii="Arial" w:hAnsi="Arial" w:cs="Arial"/>
          <w:color w:val="auto"/>
        </w:rPr>
      </w:pPr>
      <w:bookmarkStart w:id="162" w:name="_Toc6386427"/>
      <w:bookmarkStart w:id="163" w:name="_Toc130805823"/>
      <w:r w:rsidRPr="00F5040A">
        <w:rPr>
          <w:rFonts w:ascii="Arial" w:hAnsi="Arial" w:cs="Arial"/>
          <w:color w:val="auto"/>
        </w:rPr>
        <w:t>Zastávky skupiny B – standard designu VDV</w:t>
      </w:r>
      <w:bookmarkEnd w:id="162"/>
      <w:bookmarkEnd w:id="163"/>
    </w:p>
    <w:p w14:paraId="1100EF2F" w14:textId="77777777" w:rsidR="00D82402" w:rsidRPr="00456A0D" w:rsidRDefault="00D82402" w:rsidP="000F0CEA">
      <w:pPr>
        <w:spacing w:before="120" w:after="120" w:line="360" w:lineRule="auto"/>
        <w:ind w:firstLine="284"/>
        <w:jc w:val="both"/>
        <w:rPr>
          <w:rFonts w:ascii="Arial" w:hAnsi="Arial" w:cs="Arial"/>
        </w:rPr>
      </w:pPr>
      <w:r w:rsidRPr="00456A0D">
        <w:rPr>
          <w:rFonts w:ascii="Arial" w:hAnsi="Arial" w:cs="Arial"/>
        </w:rPr>
        <w:t>Výše specifikovaný standard je požadován pro každou zastávku I. a II. třídy této skupiny zastávek.</w:t>
      </w:r>
    </w:p>
    <w:p w14:paraId="6BE48F4D" w14:textId="365C21E7" w:rsidR="00D82402" w:rsidRPr="00456A0D" w:rsidRDefault="00D82402" w:rsidP="000F0CEA">
      <w:pPr>
        <w:spacing w:before="120" w:after="120" w:line="360" w:lineRule="auto"/>
        <w:ind w:firstLine="284"/>
        <w:jc w:val="both"/>
        <w:rPr>
          <w:rFonts w:ascii="Arial" w:hAnsi="Arial" w:cs="Arial"/>
        </w:rPr>
      </w:pPr>
      <w:r w:rsidRPr="00456A0D">
        <w:rPr>
          <w:rFonts w:ascii="Arial" w:hAnsi="Arial" w:cs="Arial"/>
        </w:rPr>
        <w:t xml:space="preserve">Zastávky linek </w:t>
      </w:r>
      <w:r w:rsidR="0065203F">
        <w:rPr>
          <w:rFonts w:ascii="Arial" w:hAnsi="Arial" w:cs="Arial"/>
        </w:rPr>
        <w:t xml:space="preserve">IDS </w:t>
      </w:r>
      <w:r w:rsidRPr="00456A0D">
        <w:rPr>
          <w:rFonts w:ascii="Arial" w:hAnsi="Arial" w:cs="Arial"/>
        </w:rPr>
        <w:t>VDV na území Kraje Vysočina musí mít označení v souladu s</w:t>
      </w:r>
      <w:r w:rsidRPr="00456A0D">
        <w:rPr>
          <w:rFonts w:ascii="Arial" w:eastAsia="Calibri" w:hAnsi="Arial" w:cs="Arial"/>
          <w:bCs/>
        </w:rPr>
        <w:t xml:space="preserve"> Grafickým manuálem </w:t>
      </w:r>
      <w:r w:rsidR="0065203F">
        <w:rPr>
          <w:rFonts w:ascii="Arial" w:eastAsia="Calibri" w:hAnsi="Arial" w:cs="Arial"/>
          <w:bCs/>
        </w:rPr>
        <w:t xml:space="preserve">Integrovaného dopravního systému </w:t>
      </w:r>
      <w:r w:rsidRPr="00456A0D">
        <w:rPr>
          <w:rFonts w:ascii="Arial" w:eastAsia="Calibri" w:hAnsi="Arial" w:cs="Arial"/>
          <w:bCs/>
        </w:rPr>
        <w:t>Veřejn</w:t>
      </w:r>
      <w:r w:rsidR="0065203F">
        <w:rPr>
          <w:rFonts w:ascii="Arial" w:eastAsia="Calibri" w:hAnsi="Arial" w:cs="Arial"/>
          <w:bCs/>
        </w:rPr>
        <w:t>á</w:t>
      </w:r>
      <w:r w:rsidRPr="00456A0D">
        <w:rPr>
          <w:rFonts w:ascii="Arial" w:eastAsia="Calibri" w:hAnsi="Arial" w:cs="Arial"/>
          <w:bCs/>
        </w:rPr>
        <w:t xml:space="preserve"> doprav</w:t>
      </w:r>
      <w:r w:rsidR="0065203F">
        <w:rPr>
          <w:rFonts w:ascii="Arial" w:eastAsia="Calibri" w:hAnsi="Arial" w:cs="Arial"/>
          <w:bCs/>
        </w:rPr>
        <w:t>a</w:t>
      </w:r>
      <w:r w:rsidRPr="00456A0D">
        <w:rPr>
          <w:rFonts w:ascii="Arial" w:eastAsia="Calibri" w:hAnsi="Arial" w:cs="Arial"/>
          <w:bCs/>
        </w:rPr>
        <w:t xml:space="preserve"> Vysočiny</w:t>
      </w:r>
      <w:r w:rsidRPr="00456A0D">
        <w:rPr>
          <w:rStyle w:val="Znakapoznpodarou"/>
          <w:rFonts w:ascii="Arial" w:eastAsia="Calibri" w:hAnsi="Arial" w:cs="Arial"/>
          <w:bCs/>
        </w:rPr>
        <w:footnoteReference w:id="24"/>
      </w:r>
      <w:r w:rsidRPr="00456A0D">
        <w:rPr>
          <w:rFonts w:ascii="Arial" w:eastAsia="Calibri" w:hAnsi="Arial" w:cs="Arial"/>
          <w:bCs/>
        </w:rPr>
        <w:t>.</w:t>
      </w:r>
    </w:p>
    <w:p w14:paraId="3A5A63C6" w14:textId="2A832C87" w:rsidR="00D82402" w:rsidRPr="00F5040A" w:rsidRDefault="00D82402" w:rsidP="000F0CEA">
      <w:pPr>
        <w:pStyle w:val="Nadpis2"/>
        <w:rPr>
          <w:rFonts w:ascii="Arial" w:hAnsi="Arial" w:cs="Arial"/>
          <w:color w:val="auto"/>
        </w:rPr>
      </w:pPr>
      <w:bookmarkStart w:id="164" w:name="_Toc6386428"/>
      <w:bookmarkStart w:id="165" w:name="_Toc130805824"/>
      <w:r w:rsidRPr="00F5040A">
        <w:rPr>
          <w:rFonts w:ascii="Arial" w:hAnsi="Arial" w:cs="Arial"/>
          <w:color w:val="auto"/>
        </w:rPr>
        <w:t xml:space="preserve">Vlastnictví zastávek </w:t>
      </w:r>
      <w:r w:rsidR="0065203F">
        <w:rPr>
          <w:rFonts w:ascii="Arial" w:hAnsi="Arial" w:cs="Arial"/>
          <w:color w:val="auto"/>
        </w:rPr>
        <w:t xml:space="preserve">IDS </w:t>
      </w:r>
      <w:r w:rsidRPr="00F5040A">
        <w:rPr>
          <w:rFonts w:ascii="Arial" w:hAnsi="Arial" w:cs="Arial"/>
          <w:color w:val="auto"/>
        </w:rPr>
        <w:t>VDV</w:t>
      </w:r>
      <w:bookmarkEnd w:id="164"/>
      <w:bookmarkEnd w:id="165"/>
    </w:p>
    <w:p w14:paraId="01630275" w14:textId="7BCF483A" w:rsidR="00B01450" w:rsidRPr="00456A0D" w:rsidRDefault="00D82402" w:rsidP="00B01450">
      <w:pPr>
        <w:spacing w:before="120" w:after="120" w:line="360" w:lineRule="auto"/>
        <w:ind w:firstLine="284"/>
        <w:jc w:val="both"/>
        <w:rPr>
          <w:ins w:id="166" w:author="Němec Lukáš Bc." w:date="2023-05-19T12:00:00Z"/>
          <w:rFonts w:ascii="Arial" w:hAnsi="Arial" w:cs="Arial"/>
        </w:rPr>
      </w:pPr>
      <w:r w:rsidRPr="00456A0D">
        <w:rPr>
          <w:rFonts w:ascii="Arial" w:hAnsi="Arial" w:cs="Arial"/>
        </w:rPr>
        <w:t xml:space="preserve">Dopravní značky označující zastávky jsou ve vlastnictví vlastníka </w:t>
      </w:r>
      <w:ins w:id="167" w:author="Němec Lukáš Bc." w:date="2023-05-19T11:59:00Z">
        <w:r w:rsidR="00B01450">
          <w:rPr>
            <w:rFonts w:ascii="Arial" w:hAnsi="Arial" w:cs="Arial"/>
          </w:rPr>
          <w:t xml:space="preserve">pozemní </w:t>
        </w:r>
      </w:ins>
      <w:r w:rsidRPr="00456A0D">
        <w:rPr>
          <w:rFonts w:ascii="Arial" w:hAnsi="Arial" w:cs="Arial"/>
        </w:rPr>
        <w:t>komunikace. Tabulka s dalšími dopravními informacemi pro zveřejňování jízdního řádu přísluší do vlastnictví dopravce, který zajišťuje dopravní obslužnost v příslušné provozní oblasti (přiřazení zastávek do příslušných provozních oblastí je součástí </w:t>
      </w:r>
      <w:r w:rsidR="009E2261">
        <w:rPr>
          <w:rFonts w:ascii="Arial" w:hAnsi="Arial" w:cs="Arial"/>
        </w:rPr>
        <w:t>smlouvy</w:t>
      </w:r>
      <w:r w:rsidRPr="00456A0D">
        <w:rPr>
          <w:rFonts w:ascii="Arial" w:hAnsi="Arial" w:cs="Arial"/>
        </w:rPr>
        <w:t>). Souhrnný seznam zastávek za každou z provozních oblastí vede objednatel, který rovněž odpovídá za aktualizaci tohoto seznamu</w:t>
      </w:r>
      <w:r w:rsidRPr="00456A0D">
        <w:rPr>
          <w:rStyle w:val="Znakapoznpodarou"/>
          <w:rFonts w:ascii="Arial" w:hAnsi="Arial" w:cs="Arial"/>
        </w:rPr>
        <w:footnoteReference w:id="25"/>
      </w:r>
      <w:r w:rsidRPr="00456A0D">
        <w:rPr>
          <w:rFonts w:ascii="Arial" w:hAnsi="Arial" w:cs="Arial"/>
        </w:rPr>
        <w:t>.</w:t>
      </w:r>
      <w:ins w:id="168" w:author="Němec Lukáš Bc." w:date="2023-05-19T12:00:00Z">
        <w:r w:rsidR="00B01450" w:rsidRPr="004C5E4F">
          <w:rPr>
            <w:rFonts w:ascii="Arial" w:hAnsi="Arial" w:cs="Arial"/>
          </w:rPr>
          <w:t xml:space="preserve"> </w:t>
        </w:r>
        <w:r w:rsidR="00B01450">
          <w:rPr>
            <w:rFonts w:ascii="Arial" w:hAnsi="Arial" w:cs="Arial"/>
          </w:rPr>
          <w:t xml:space="preserve">Souhrnný seznam zastávek za oblast č. 1 je uveden v příloze č. 10. V případě, že v místě zastávky není umístěna dopravní značka IJ4a anebo IJ4b, dopravce nemá povinnost </w:t>
        </w:r>
        <w:r w:rsidR="00B01450">
          <w:rPr>
            <w:rFonts w:ascii="Arial" w:hAnsi="Arial" w:cs="Arial"/>
          </w:rPr>
          <w:lastRenderedPageBreak/>
          <w:t xml:space="preserve">tabulku s dalšími dopravními informacemi (dodatkovou tabulku) instalovat do doby, než tak bude ze strany vlastníka pozemní komunikace učiněno. </w:t>
        </w:r>
      </w:ins>
    </w:p>
    <w:p w14:paraId="38B284DD" w14:textId="03EE4186" w:rsidR="00D82402" w:rsidRPr="00456A0D" w:rsidRDefault="00D82402" w:rsidP="000F0CEA">
      <w:pPr>
        <w:spacing w:before="120" w:after="120" w:line="360" w:lineRule="auto"/>
        <w:ind w:firstLine="284"/>
        <w:jc w:val="both"/>
        <w:rPr>
          <w:rFonts w:ascii="Arial" w:hAnsi="Arial" w:cs="Arial"/>
        </w:rPr>
      </w:pPr>
    </w:p>
    <w:p w14:paraId="339FD546" w14:textId="5B5C9A58" w:rsidR="00D82402" w:rsidRPr="00F5040A" w:rsidRDefault="00D82402" w:rsidP="000F0CEA">
      <w:pPr>
        <w:pStyle w:val="Nadpis2"/>
        <w:rPr>
          <w:rFonts w:ascii="Arial" w:hAnsi="Arial" w:cs="Arial"/>
          <w:color w:val="auto"/>
        </w:rPr>
      </w:pPr>
      <w:bookmarkStart w:id="169" w:name="_Toc6386429"/>
      <w:bookmarkStart w:id="170" w:name="_Ref61339328"/>
      <w:bookmarkStart w:id="171" w:name="_Toc130805825"/>
      <w:r w:rsidRPr="00F5040A">
        <w:rPr>
          <w:rFonts w:ascii="Arial" w:hAnsi="Arial" w:cs="Arial"/>
          <w:color w:val="auto"/>
        </w:rPr>
        <w:t>Dočasné označování zastávek</w:t>
      </w:r>
      <w:bookmarkEnd w:id="169"/>
      <w:bookmarkEnd w:id="170"/>
      <w:bookmarkEnd w:id="171"/>
    </w:p>
    <w:p w14:paraId="318AA64D" w14:textId="77777777" w:rsidR="00090932" w:rsidRPr="00456A0D" w:rsidRDefault="00D82402" w:rsidP="00090932">
      <w:pPr>
        <w:spacing w:before="120" w:after="120" w:line="360" w:lineRule="auto"/>
        <w:ind w:firstLine="284"/>
        <w:jc w:val="both"/>
        <w:rPr>
          <w:ins w:id="172" w:author="Němec Lukáš Bc." w:date="2023-05-19T12:04:00Z"/>
          <w:rFonts w:ascii="Arial" w:hAnsi="Arial" w:cs="Arial"/>
        </w:rPr>
      </w:pPr>
      <w:r w:rsidRPr="00456A0D">
        <w:rPr>
          <w:rFonts w:ascii="Arial" w:hAnsi="Arial" w:cs="Arial"/>
        </w:rPr>
        <w:t>Zastávka může být na nezbytně nutnou dobu označena přenosnou dopravní značkou, tabulkou s dalšími dopravními informacemi pro zveřejňování jízdních řádů. Na dočasně označené zastávce musí být vyvěšen informační leták pro cestující, který uvádí důvod dočasné úpravy</w:t>
      </w:r>
      <w:r w:rsidR="002D3238">
        <w:rPr>
          <w:rFonts w:ascii="Arial" w:hAnsi="Arial" w:cs="Arial"/>
        </w:rPr>
        <w:t>,</w:t>
      </w:r>
      <w:r w:rsidRPr="00456A0D">
        <w:rPr>
          <w:rFonts w:ascii="Arial" w:hAnsi="Arial" w:cs="Arial"/>
        </w:rPr>
        <w:t xml:space="preserve"> předpokládaný termín obnovení původní zastávky. Za řádné umístění zařízení pro zveřejňování jízdních řádů včetně vyvěšení informačního letáku pro cestující </w:t>
      </w:r>
      <w:ins w:id="173" w:author="Němec Lukáš Bc." w:date="2023-05-19T12:01:00Z">
        <w:r w:rsidR="00090932">
          <w:rPr>
            <w:rFonts w:ascii="Arial" w:hAnsi="Arial" w:cs="Arial"/>
          </w:rPr>
          <w:t>z</w:t>
        </w:r>
      </w:ins>
      <w:r w:rsidRPr="00456A0D">
        <w:rPr>
          <w:rFonts w:ascii="Arial" w:hAnsi="Arial" w:cs="Arial"/>
        </w:rPr>
        <w:t xml:space="preserve">odpovídá </w:t>
      </w:r>
      <w:ins w:id="174" w:author="Němec Lukáš Bc." w:date="2023-05-19T12:04:00Z">
        <w:r w:rsidR="00090932">
          <w:rPr>
            <w:rFonts w:ascii="Arial" w:hAnsi="Arial" w:cs="Arial"/>
          </w:rPr>
          <w:t xml:space="preserve">vlastník (dopravce)zařízení pro zveřejňování jízdních řádů. </w:t>
        </w:r>
      </w:ins>
    </w:p>
    <w:p w14:paraId="15C5A0BE" w14:textId="530110F7" w:rsidR="00D82402" w:rsidRPr="00456A0D" w:rsidDel="00CF125D" w:rsidRDefault="00D82402" w:rsidP="000F0CEA">
      <w:pPr>
        <w:spacing w:before="120" w:after="120" w:line="360" w:lineRule="auto"/>
        <w:ind w:firstLine="284"/>
        <w:jc w:val="both"/>
        <w:rPr>
          <w:del w:id="175" w:author="Němec Lukáš Bc." w:date="2023-05-19T12:07:00Z"/>
          <w:rFonts w:ascii="Arial" w:hAnsi="Arial" w:cs="Arial"/>
        </w:rPr>
      </w:pPr>
      <w:del w:id="176" w:author="Němec Lukáš Bc." w:date="2023-05-19T12:07:00Z">
        <w:r w:rsidRPr="00456A0D" w:rsidDel="00CF125D">
          <w:rPr>
            <w:rFonts w:ascii="Arial" w:hAnsi="Arial" w:cs="Arial"/>
          </w:rPr>
          <w:delText>vlastník (dopravce) zařízení pro zveřejňování jízdních řádů pravidelné zastávky v dané oblasti.</w:delText>
        </w:r>
      </w:del>
    </w:p>
    <w:p w14:paraId="59B46958" w14:textId="3A02F430" w:rsidR="00D82402" w:rsidRPr="00456A0D" w:rsidRDefault="00D82402" w:rsidP="000F0CEA">
      <w:pPr>
        <w:spacing w:before="120" w:after="120" w:line="360" w:lineRule="auto"/>
        <w:ind w:firstLine="284"/>
        <w:jc w:val="both"/>
        <w:rPr>
          <w:rFonts w:ascii="Arial" w:hAnsi="Arial" w:cs="Arial"/>
        </w:rPr>
      </w:pPr>
      <w:r w:rsidRPr="00456A0D">
        <w:rPr>
          <w:rFonts w:ascii="Arial" w:hAnsi="Arial" w:cs="Arial"/>
        </w:rPr>
        <w:t xml:space="preserve">Pod pojmem nezbytně nutná doba se rozumí doba potřebná pro vykonání činností pro odstranění překážek znemožňujících zastavování vozidel v místě pravidelné zastávky. V případě, že dojde k dočasnému přemístění zastávky nebo dočasnému zrušení zastávky, musí být </w:t>
      </w:r>
      <w:del w:id="177" w:author="Němec Lukáš Bc." w:date="2023-05-19T12:13:00Z">
        <w:r w:rsidRPr="00456A0D" w:rsidDel="00C7535B">
          <w:rPr>
            <w:rFonts w:ascii="Arial" w:hAnsi="Arial" w:cs="Arial"/>
          </w:rPr>
          <w:delText xml:space="preserve">neplatnost původního označení zastávky zřetelně vyznačena jeho přelepením reflexní páskou ve tvaru kříže (případně zakrytím označení zastávky) a uvedením </w:delText>
        </w:r>
      </w:del>
      <w:ins w:id="178" w:author="Němec Lukáš Bc." w:date="2023-05-19T12:13:00Z">
        <w:r w:rsidR="00C7535B">
          <w:rPr>
            <w:rFonts w:ascii="Arial" w:hAnsi="Arial" w:cs="Arial"/>
          </w:rPr>
          <w:t xml:space="preserve">uvedeny </w:t>
        </w:r>
      </w:ins>
      <w:r w:rsidRPr="00456A0D">
        <w:rPr>
          <w:rFonts w:ascii="Arial" w:hAnsi="Arial" w:cs="Arial"/>
        </w:rPr>
        <w:t>příslušné informace pro cestující</w:t>
      </w:r>
      <w:ins w:id="179" w:author="Němec Lukáš Bc." w:date="2023-05-19T12:13:00Z">
        <w:r w:rsidR="00C7535B">
          <w:rPr>
            <w:rFonts w:ascii="Arial" w:hAnsi="Arial" w:cs="Arial"/>
          </w:rPr>
          <w:t xml:space="preserve"> v místě původní zastávky</w:t>
        </w:r>
      </w:ins>
      <w:r w:rsidRPr="00456A0D">
        <w:rPr>
          <w:rFonts w:ascii="Arial" w:hAnsi="Arial" w:cs="Arial"/>
        </w:rPr>
        <w:t>. V případě stavebních úprav v okolí zneplatněné zastávky je možné označení zastávky odstranit. V takovém případě musí být na nejbližším vhodném, veřejně přístupném místě uvedena informace o náhradním umístění zastávky.</w:t>
      </w:r>
    </w:p>
    <w:p w14:paraId="793A4A61" w14:textId="03B1A318" w:rsidR="00D82402" w:rsidRPr="00F5040A" w:rsidRDefault="00D82402" w:rsidP="000F0CEA">
      <w:pPr>
        <w:pStyle w:val="Nadpis2"/>
        <w:rPr>
          <w:rFonts w:ascii="Arial" w:hAnsi="Arial" w:cs="Arial"/>
          <w:color w:val="auto"/>
        </w:rPr>
      </w:pPr>
      <w:bookmarkStart w:id="180" w:name="_Toc6386430"/>
      <w:bookmarkStart w:id="181" w:name="_Toc130805826"/>
      <w:r w:rsidRPr="00F5040A">
        <w:rPr>
          <w:rFonts w:ascii="Arial" w:hAnsi="Arial" w:cs="Arial"/>
          <w:color w:val="auto"/>
        </w:rPr>
        <w:t xml:space="preserve">Pravidelná kontrola a údržba zastávek </w:t>
      </w:r>
      <w:r w:rsidR="0065203F">
        <w:rPr>
          <w:rFonts w:ascii="Arial" w:hAnsi="Arial" w:cs="Arial"/>
          <w:color w:val="auto"/>
        </w:rPr>
        <w:t xml:space="preserve">IDS </w:t>
      </w:r>
      <w:r w:rsidRPr="00F5040A">
        <w:rPr>
          <w:rFonts w:ascii="Arial" w:hAnsi="Arial" w:cs="Arial"/>
          <w:color w:val="auto"/>
        </w:rPr>
        <w:t>VDV</w:t>
      </w:r>
      <w:bookmarkEnd w:id="180"/>
      <w:bookmarkEnd w:id="181"/>
    </w:p>
    <w:p w14:paraId="4C445D47" w14:textId="619C50BE" w:rsidR="00D82402" w:rsidRPr="00456A0D" w:rsidRDefault="00D82402" w:rsidP="000F0CEA">
      <w:pPr>
        <w:spacing w:before="120" w:after="120" w:line="360" w:lineRule="auto"/>
        <w:ind w:firstLine="284"/>
        <w:jc w:val="both"/>
        <w:rPr>
          <w:rFonts w:ascii="Arial" w:eastAsia="Calibri" w:hAnsi="Arial" w:cs="Arial"/>
        </w:rPr>
      </w:pPr>
      <w:r w:rsidRPr="00456A0D">
        <w:rPr>
          <w:rFonts w:ascii="Arial" w:eastAsia="Calibri" w:hAnsi="Arial" w:cs="Arial"/>
        </w:rPr>
        <w:t xml:space="preserve">Za údržbu, aktualizaci a </w:t>
      </w:r>
      <w:r w:rsidRPr="00456A0D">
        <w:rPr>
          <w:rFonts w:ascii="Arial" w:hAnsi="Arial" w:cs="Arial"/>
        </w:rPr>
        <w:t>obnovu dopravních značek označujících zastávku odpovídá vlastník (správce) komunikace</w:t>
      </w:r>
      <w:r w:rsidR="002D3238">
        <w:rPr>
          <w:rFonts w:ascii="Arial" w:hAnsi="Arial" w:cs="Arial"/>
        </w:rPr>
        <w:t>.</w:t>
      </w:r>
      <w:r w:rsidRPr="00456A0D">
        <w:rPr>
          <w:rFonts w:ascii="Arial" w:eastAsia="Calibri" w:hAnsi="Arial" w:cs="Arial"/>
        </w:rPr>
        <w:t xml:space="preserve"> Za označení a vybavení zastávky tabulkou s dalšími dopravními informacemi pro zveřejňování jízdních řádů zodpovídá vlastník tohoto zařízení (dopravce) v dané oblasti. Vybavení zastávky musí být kontrolováno minimálně jednou za čtvrt roku. </w:t>
      </w:r>
      <w:r w:rsidR="00114E51">
        <w:rPr>
          <w:rFonts w:ascii="Arial" w:eastAsia="Calibri" w:hAnsi="Arial" w:cs="Arial"/>
        </w:rPr>
        <w:t>Z</w:t>
      </w:r>
      <w:r w:rsidRPr="00456A0D">
        <w:rPr>
          <w:rFonts w:ascii="Arial" w:eastAsia="Calibri" w:hAnsi="Arial" w:cs="Arial"/>
        </w:rPr>
        <w:t>astávky</w:t>
      </w:r>
      <w:r w:rsidR="00114E51">
        <w:rPr>
          <w:rFonts w:ascii="Arial" w:eastAsia="Calibri" w:hAnsi="Arial" w:cs="Arial"/>
        </w:rPr>
        <w:t xml:space="preserve"> I. třídy</w:t>
      </w:r>
      <w:r w:rsidRPr="00456A0D">
        <w:rPr>
          <w:rFonts w:ascii="Arial" w:eastAsia="Calibri" w:hAnsi="Arial" w:cs="Arial"/>
        </w:rPr>
        <w:t xml:space="preserve"> </w:t>
      </w:r>
      <w:r w:rsidR="00114E51">
        <w:rPr>
          <w:rFonts w:ascii="Arial" w:eastAsia="Calibri" w:hAnsi="Arial" w:cs="Arial"/>
        </w:rPr>
        <w:t>musí být</w:t>
      </w:r>
      <w:r w:rsidRPr="00456A0D">
        <w:rPr>
          <w:rFonts w:ascii="Arial" w:eastAsia="Calibri" w:hAnsi="Arial" w:cs="Arial"/>
        </w:rPr>
        <w:t xml:space="preserve"> kontrolovány </w:t>
      </w:r>
      <w:r w:rsidR="00114E51">
        <w:rPr>
          <w:rFonts w:ascii="Arial" w:eastAsia="Calibri" w:hAnsi="Arial" w:cs="Arial"/>
        </w:rPr>
        <w:t>každé 2 týdny</w:t>
      </w:r>
      <w:r w:rsidRPr="00456A0D">
        <w:rPr>
          <w:rFonts w:ascii="Arial" w:eastAsia="Calibri" w:hAnsi="Arial" w:cs="Arial"/>
        </w:rPr>
        <w:t xml:space="preserve">. Během </w:t>
      </w:r>
      <w:r w:rsidRPr="00456A0D">
        <w:rPr>
          <w:rFonts w:ascii="Arial" w:hAnsi="Arial" w:cs="Arial"/>
        </w:rPr>
        <w:t>kontroly</w:t>
      </w:r>
      <w:r w:rsidRPr="00456A0D">
        <w:rPr>
          <w:rFonts w:ascii="Arial" w:eastAsia="Calibri" w:hAnsi="Arial" w:cs="Arial"/>
        </w:rPr>
        <w:t xml:space="preserve"> se zjišťuje, zda zastávka splňuje standardy </w:t>
      </w:r>
      <w:r w:rsidR="0065203F">
        <w:rPr>
          <w:rFonts w:ascii="Arial" w:eastAsia="Calibri" w:hAnsi="Arial" w:cs="Arial"/>
        </w:rPr>
        <w:t xml:space="preserve">IDS </w:t>
      </w:r>
      <w:r w:rsidRPr="00456A0D">
        <w:rPr>
          <w:rFonts w:ascii="Arial" w:eastAsia="Calibri" w:hAnsi="Arial" w:cs="Arial"/>
        </w:rPr>
        <w:t xml:space="preserve">VDV – povinné minimální vybavení pro danou třídu zastávky a nutnost oprav nebo doplnění </w:t>
      </w:r>
      <w:r w:rsidR="00114E51">
        <w:rPr>
          <w:rFonts w:ascii="Arial" w:eastAsia="Calibri" w:hAnsi="Arial" w:cs="Arial"/>
        </w:rPr>
        <w:t>jejího</w:t>
      </w:r>
      <w:r w:rsidR="00114E51" w:rsidRPr="00456A0D">
        <w:rPr>
          <w:rFonts w:ascii="Arial" w:eastAsia="Calibri" w:hAnsi="Arial" w:cs="Arial"/>
        </w:rPr>
        <w:t xml:space="preserve"> </w:t>
      </w:r>
      <w:r w:rsidRPr="00456A0D">
        <w:rPr>
          <w:rFonts w:ascii="Arial" w:eastAsia="Calibri" w:hAnsi="Arial" w:cs="Arial"/>
        </w:rPr>
        <w:t xml:space="preserve">vybavení. Kontrolu provádí vlastník vybavení zastávky, případně jím pověřený subjekt, který o provedených periodických kontrolách a zjištěných závadách vyhotovuje písemný záznam. Za správnost provedení kontroly a odstranění nedostatků odpovídá vlastník </w:t>
      </w:r>
      <w:r w:rsidR="003145B5" w:rsidRPr="00456A0D">
        <w:rPr>
          <w:rFonts w:ascii="Arial" w:eastAsia="Calibri" w:hAnsi="Arial" w:cs="Arial"/>
        </w:rPr>
        <w:t>vybavení.</w:t>
      </w:r>
      <w:r w:rsidRPr="00456A0D">
        <w:rPr>
          <w:rFonts w:ascii="Arial" w:eastAsia="Calibri" w:hAnsi="Arial" w:cs="Arial"/>
        </w:rPr>
        <w:t xml:space="preserve"> </w:t>
      </w:r>
    </w:p>
    <w:p w14:paraId="2F37E801" w14:textId="6690449E" w:rsidR="00D82402" w:rsidRPr="00456A0D" w:rsidRDefault="00D82402" w:rsidP="000F0CEA">
      <w:pPr>
        <w:spacing w:before="360" w:line="360" w:lineRule="auto"/>
        <w:jc w:val="both"/>
        <w:rPr>
          <w:rFonts w:ascii="Arial" w:eastAsia="Calibri" w:hAnsi="Arial" w:cs="Arial"/>
          <w:b/>
        </w:rPr>
      </w:pPr>
      <w:bookmarkStart w:id="182" w:name="_Toc187136836"/>
      <w:bookmarkStart w:id="183" w:name="_Toc184093106"/>
      <w:r w:rsidRPr="00456A0D">
        <w:rPr>
          <w:rFonts w:ascii="Arial" w:eastAsia="Calibri" w:hAnsi="Arial" w:cs="Arial"/>
          <w:b/>
        </w:rPr>
        <w:t>Závazné termíny pro zjišťování a nápravu závad na zastávkách</w:t>
      </w:r>
      <w:bookmarkEnd w:id="182"/>
      <w:bookmarkEnd w:id="183"/>
    </w:p>
    <w:p w14:paraId="0ECC3A6B" w14:textId="77777777" w:rsidR="00D82402" w:rsidRPr="00456A0D" w:rsidRDefault="00D82402" w:rsidP="000F0CEA">
      <w:pPr>
        <w:spacing w:before="240" w:line="360" w:lineRule="auto"/>
        <w:jc w:val="both"/>
        <w:rPr>
          <w:rFonts w:ascii="Arial" w:eastAsia="Calibri" w:hAnsi="Arial" w:cs="Arial"/>
          <w:i/>
        </w:rPr>
      </w:pPr>
      <w:r w:rsidRPr="00456A0D">
        <w:rPr>
          <w:rFonts w:ascii="Arial" w:eastAsia="Calibri" w:hAnsi="Arial" w:cs="Arial"/>
          <w:i/>
        </w:rPr>
        <w:lastRenderedPageBreak/>
        <w:t>Četnost kontrol vybavení zastávek a stanovené termíny pro odstranění případných závad dle tříd zastávek.</w:t>
      </w:r>
    </w:p>
    <w:tbl>
      <w:tblPr>
        <w:tblW w:w="857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3512"/>
        <w:gridCol w:w="2481"/>
        <w:gridCol w:w="2584"/>
      </w:tblGrid>
      <w:tr w:rsidR="00D82402" w:rsidRPr="00456A0D" w14:paraId="230D6142" w14:textId="77777777" w:rsidTr="00494712">
        <w:trPr>
          <w:cantSplit/>
          <w:trHeight w:val="494"/>
          <w:jc w:val="center"/>
        </w:trPr>
        <w:tc>
          <w:tcPr>
            <w:tcW w:w="3512" w:type="dxa"/>
            <w:shd w:val="clear" w:color="auto" w:fill="C5E0B3" w:themeFill="accent6" w:themeFillTint="66"/>
            <w:vAlign w:val="center"/>
          </w:tcPr>
          <w:p w14:paraId="4BE9DC5C" w14:textId="77777777" w:rsidR="00D82402" w:rsidRPr="00456A0D" w:rsidRDefault="00D82402" w:rsidP="000F0CEA">
            <w:pPr>
              <w:jc w:val="both"/>
              <w:rPr>
                <w:rFonts w:ascii="Arial" w:hAnsi="Arial" w:cs="Arial"/>
              </w:rPr>
            </w:pPr>
          </w:p>
        </w:tc>
        <w:tc>
          <w:tcPr>
            <w:tcW w:w="2481" w:type="dxa"/>
            <w:shd w:val="clear" w:color="auto" w:fill="C5E0B3" w:themeFill="accent6" w:themeFillTint="66"/>
            <w:vAlign w:val="center"/>
            <w:hideMark/>
          </w:tcPr>
          <w:p w14:paraId="65B785D1" w14:textId="77777777" w:rsidR="00D82402" w:rsidRPr="00456A0D" w:rsidRDefault="00D82402" w:rsidP="000F0CEA">
            <w:pPr>
              <w:keepNext/>
              <w:spacing w:after="0"/>
              <w:jc w:val="both"/>
              <w:rPr>
                <w:rFonts w:ascii="Arial" w:eastAsia="Calibri" w:hAnsi="Arial" w:cs="Arial"/>
                <w:b/>
                <w:bCs/>
              </w:rPr>
            </w:pPr>
            <w:r w:rsidRPr="00456A0D">
              <w:rPr>
                <w:rFonts w:ascii="Arial" w:eastAsia="Calibri" w:hAnsi="Arial" w:cs="Arial"/>
                <w:b/>
                <w:bCs/>
              </w:rPr>
              <w:t>Zastávka I. třídy</w:t>
            </w:r>
          </w:p>
        </w:tc>
        <w:tc>
          <w:tcPr>
            <w:tcW w:w="2584" w:type="dxa"/>
            <w:shd w:val="clear" w:color="auto" w:fill="C5E0B3" w:themeFill="accent6" w:themeFillTint="66"/>
            <w:vAlign w:val="center"/>
            <w:hideMark/>
          </w:tcPr>
          <w:p w14:paraId="4C959F4E" w14:textId="77777777" w:rsidR="00D82402" w:rsidRPr="00456A0D" w:rsidRDefault="00D82402" w:rsidP="000F0CEA">
            <w:pPr>
              <w:keepNext/>
              <w:spacing w:after="0"/>
              <w:jc w:val="both"/>
              <w:rPr>
                <w:rFonts w:ascii="Arial" w:eastAsia="Calibri" w:hAnsi="Arial" w:cs="Arial"/>
                <w:b/>
                <w:bCs/>
              </w:rPr>
            </w:pPr>
            <w:r w:rsidRPr="00456A0D">
              <w:rPr>
                <w:rFonts w:ascii="Arial" w:eastAsia="Calibri" w:hAnsi="Arial" w:cs="Arial"/>
                <w:b/>
                <w:bCs/>
              </w:rPr>
              <w:t>Zastávka II. třídy</w:t>
            </w:r>
          </w:p>
        </w:tc>
      </w:tr>
      <w:tr w:rsidR="00D82402" w:rsidRPr="00456A0D" w14:paraId="7CBEE253" w14:textId="77777777" w:rsidTr="00494712">
        <w:trPr>
          <w:cantSplit/>
          <w:trHeight w:val="596"/>
          <w:jc w:val="center"/>
        </w:trPr>
        <w:tc>
          <w:tcPr>
            <w:tcW w:w="3512" w:type="dxa"/>
            <w:tcBorders>
              <w:bottom w:val="single" w:sz="12" w:space="0" w:color="auto"/>
            </w:tcBorders>
            <w:vAlign w:val="center"/>
            <w:hideMark/>
          </w:tcPr>
          <w:p w14:paraId="5358E65C" w14:textId="77777777" w:rsidR="00D82402" w:rsidRPr="00456A0D" w:rsidRDefault="00D82402" w:rsidP="000F0CEA">
            <w:pPr>
              <w:jc w:val="both"/>
              <w:rPr>
                <w:rFonts w:ascii="Arial" w:hAnsi="Arial" w:cs="Arial"/>
                <w:b/>
              </w:rPr>
            </w:pPr>
            <w:r w:rsidRPr="00456A0D">
              <w:rPr>
                <w:rFonts w:ascii="Arial" w:hAnsi="Arial" w:cs="Arial"/>
                <w:b/>
              </w:rPr>
              <w:t>Četnost kontrol</w:t>
            </w:r>
          </w:p>
        </w:tc>
        <w:tc>
          <w:tcPr>
            <w:tcW w:w="2481" w:type="dxa"/>
            <w:tcBorders>
              <w:bottom w:val="single" w:sz="12" w:space="0" w:color="auto"/>
            </w:tcBorders>
            <w:vAlign w:val="center"/>
            <w:hideMark/>
          </w:tcPr>
          <w:p w14:paraId="148A38E8" w14:textId="77777777" w:rsidR="00D82402" w:rsidRPr="00456A0D" w:rsidRDefault="00D82402" w:rsidP="000F0CEA">
            <w:pPr>
              <w:keepNext/>
              <w:spacing w:after="0"/>
              <w:jc w:val="both"/>
              <w:rPr>
                <w:rFonts w:ascii="Arial" w:eastAsia="Calibri" w:hAnsi="Arial" w:cs="Arial"/>
                <w:bCs/>
              </w:rPr>
            </w:pPr>
            <w:r w:rsidRPr="00456A0D">
              <w:rPr>
                <w:rFonts w:ascii="Arial" w:eastAsia="Calibri" w:hAnsi="Arial" w:cs="Arial"/>
                <w:bCs/>
              </w:rPr>
              <w:t>2 týdny</w:t>
            </w:r>
          </w:p>
        </w:tc>
        <w:tc>
          <w:tcPr>
            <w:tcW w:w="2584" w:type="dxa"/>
            <w:tcBorders>
              <w:bottom w:val="single" w:sz="12" w:space="0" w:color="auto"/>
            </w:tcBorders>
            <w:vAlign w:val="center"/>
            <w:hideMark/>
          </w:tcPr>
          <w:p w14:paraId="15B5DBD3" w14:textId="77777777" w:rsidR="00D82402" w:rsidRPr="00456A0D" w:rsidRDefault="00D82402" w:rsidP="000F0CEA">
            <w:pPr>
              <w:keepNext/>
              <w:spacing w:after="0"/>
              <w:jc w:val="both"/>
              <w:rPr>
                <w:rFonts w:ascii="Arial" w:eastAsia="Calibri" w:hAnsi="Arial" w:cs="Arial"/>
                <w:bCs/>
              </w:rPr>
            </w:pPr>
            <w:r w:rsidRPr="00456A0D">
              <w:rPr>
                <w:rFonts w:ascii="Arial" w:eastAsia="Calibri" w:hAnsi="Arial" w:cs="Arial"/>
                <w:bCs/>
              </w:rPr>
              <w:t>Čtvrtletně</w:t>
            </w:r>
          </w:p>
        </w:tc>
      </w:tr>
      <w:tr w:rsidR="00D82402" w:rsidRPr="00456A0D" w14:paraId="57F8AB53" w14:textId="77777777" w:rsidTr="00494712">
        <w:trPr>
          <w:cantSplit/>
          <w:trHeight w:val="1486"/>
          <w:jc w:val="center"/>
        </w:trPr>
        <w:tc>
          <w:tcPr>
            <w:tcW w:w="3512" w:type="dxa"/>
            <w:tcBorders>
              <w:top w:val="single" w:sz="12" w:space="0" w:color="auto"/>
            </w:tcBorders>
            <w:vAlign w:val="center"/>
            <w:hideMark/>
          </w:tcPr>
          <w:p w14:paraId="41FD7E97" w14:textId="77777777" w:rsidR="00D82402" w:rsidRPr="00456A0D" w:rsidRDefault="00D82402" w:rsidP="000F0CEA">
            <w:pPr>
              <w:jc w:val="both"/>
              <w:rPr>
                <w:rFonts w:ascii="Arial" w:hAnsi="Arial" w:cs="Arial"/>
                <w:b/>
              </w:rPr>
            </w:pPr>
            <w:r w:rsidRPr="00456A0D">
              <w:rPr>
                <w:rFonts w:ascii="Arial" w:hAnsi="Arial" w:cs="Arial"/>
                <w:b/>
              </w:rPr>
              <w:t>Chybějící nebo nečitelné jízdní řády (vč. souhrnných – jsou-li vyžadovány objednatelem), tarifní mapa + název zastávky</w:t>
            </w:r>
          </w:p>
        </w:tc>
        <w:tc>
          <w:tcPr>
            <w:tcW w:w="2481" w:type="dxa"/>
            <w:tcBorders>
              <w:top w:val="single" w:sz="12" w:space="0" w:color="auto"/>
            </w:tcBorders>
            <w:vAlign w:val="center"/>
            <w:hideMark/>
          </w:tcPr>
          <w:p w14:paraId="34EE4B2F" w14:textId="4A4D06C5" w:rsidR="00D82402" w:rsidRPr="00456A0D" w:rsidRDefault="00D82402" w:rsidP="000F0CEA">
            <w:pPr>
              <w:keepNext/>
              <w:spacing w:after="0"/>
              <w:jc w:val="both"/>
              <w:rPr>
                <w:rFonts w:ascii="Arial" w:eastAsia="Calibri" w:hAnsi="Arial" w:cs="Arial"/>
                <w:bCs/>
              </w:rPr>
            </w:pPr>
            <w:r w:rsidRPr="00456A0D">
              <w:rPr>
                <w:rFonts w:ascii="Arial" w:eastAsia="Calibri" w:hAnsi="Arial" w:cs="Arial"/>
                <w:bCs/>
              </w:rPr>
              <w:t>2 pracovní dny</w:t>
            </w:r>
            <w:r w:rsidR="00CA3BF9">
              <w:rPr>
                <w:rFonts w:ascii="Arial" w:eastAsia="Calibri" w:hAnsi="Arial" w:cs="Arial"/>
                <w:bCs/>
              </w:rPr>
              <w:t xml:space="preserve"> od zjištění skutečnosti</w:t>
            </w:r>
            <w:r w:rsidRPr="00456A0D">
              <w:rPr>
                <w:rFonts w:ascii="Arial" w:eastAsia="Calibri" w:hAnsi="Arial" w:cs="Arial"/>
                <w:bCs/>
              </w:rPr>
              <w:t>, případně v termínu po dohodě s objednatelem</w:t>
            </w:r>
          </w:p>
        </w:tc>
        <w:tc>
          <w:tcPr>
            <w:tcW w:w="2584" w:type="dxa"/>
            <w:tcBorders>
              <w:top w:val="single" w:sz="12" w:space="0" w:color="auto"/>
            </w:tcBorders>
            <w:vAlign w:val="center"/>
            <w:hideMark/>
          </w:tcPr>
          <w:p w14:paraId="34C72C3B" w14:textId="04A986A9" w:rsidR="00D82402" w:rsidRPr="00456A0D" w:rsidRDefault="00D82402" w:rsidP="000F0CEA">
            <w:pPr>
              <w:keepNext/>
              <w:spacing w:after="0"/>
              <w:jc w:val="both"/>
              <w:rPr>
                <w:rFonts w:ascii="Arial" w:eastAsia="Calibri" w:hAnsi="Arial" w:cs="Arial"/>
                <w:bCs/>
              </w:rPr>
            </w:pPr>
            <w:r w:rsidRPr="00456A0D">
              <w:rPr>
                <w:rFonts w:ascii="Arial" w:eastAsia="Calibri" w:hAnsi="Arial" w:cs="Arial"/>
                <w:bCs/>
              </w:rPr>
              <w:t>7 pracovních dnů</w:t>
            </w:r>
            <w:r w:rsidR="00CA3BF9">
              <w:rPr>
                <w:rFonts w:ascii="Arial" w:eastAsia="Calibri" w:hAnsi="Arial" w:cs="Arial"/>
                <w:bCs/>
              </w:rPr>
              <w:t xml:space="preserve"> od zjištění skutečnosti</w:t>
            </w:r>
            <w:r w:rsidRPr="00456A0D">
              <w:rPr>
                <w:rFonts w:ascii="Arial" w:eastAsia="Calibri" w:hAnsi="Arial" w:cs="Arial"/>
                <w:bCs/>
              </w:rPr>
              <w:t>, případně v termínu po dohodě s objednatelem</w:t>
            </w:r>
          </w:p>
        </w:tc>
      </w:tr>
      <w:tr w:rsidR="00D82402" w:rsidRPr="00456A0D" w14:paraId="2F7DEF33" w14:textId="77777777" w:rsidTr="00494712">
        <w:trPr>
          <w:cantSplit/>
          <w:trHeight w:val="704"/>
          <w:jc w:val="center"/>
        </w:trPr>
        <w:tc>
          <w:tcPr>
            <w:tcW w:w="3512" w:type="dxa"/>
            <w:vAlign w:val="center"/>
            <w:hideMark/>
          </w:tcPr>
          <w:p w14:paraId="79D16B76" w14:textId="77777777" w:rsidR="00D82402" w:rsidRPr="00456A0D" w:rsidRDefault="00D82402" w:rsidP="000F0CEA">
            <w:pPr>
              <w:jc w:val="both"/>
              <w:rPr>
                <w:rFonts w:ascii="Arial" w:hAnsi="Arial" w:cs="Arial"/>
                <w:b/>
              </w:rPr>
            </w:pPr>
            <w:r w:rsidRPr="00456A0D">
              <w:rPr>
                <w:rFonts w:ascii="Arial" w:hAnsi="Arial" w:cs="Arial"/>
                <w:b/>
              </w:rPr>
              <w:t>Chybějící nebo nečitelný plán nástupišť (pokud je v zastávce požadován).</w:t>
            </w:r>
          </w:p>
        </w:tc>
        <w:tc>
          <w:tcPr>
            <w:tcW w:w="2481" w:type="dxa"/>
            <w:vAlign w:val="center"/>
            <w:hideMark/>
          </w:tcPr>
          <w:p w14:paraId="721485AD" w14:textId="1ECC8A02" w:rsidR="00D82402" w:rsidRPr="00456A0D" w:rsidRDefault="00D82402" w:rsidP="000F0CEA">
            <w:pPr>
              <w:keepNext/>
              <w:spacing w:after="0"/>
              <w:jc w:val="both"/>
              <w:rPr>
                <w:rFonts w:ascii="Arial" w:eastAsia="Calibri" w:hAnsi="Arial" w:cs="Arial"/>
                <w:bCs/>
              </w:rPr>
            </w:pPr>
            <w:r w:rsidRPr="00456A0D">
              <w:rPr>
                <w:rFonts w:ascii="Arial" w:eastAsia="Calibri" w:hAnsi="Arial" w:cs="Arial"/>
                <w:bCs/>
              </w:rPr>
              <w:t>2 pracovní dny</w:t>
            </w:r>
            <w:r w:rsidR="00CA3BF9">
              <w:rPr>
                <w:rFonts w:ascii="Arial" w:eastAsia="Calibri" w:hAnsi="Arial" w:cs="Arial"/>
                <w:bCs/>
              </w:rPr>
              <w:t xml:space="preserve"> od zjištění skutečnosti</w:t>
            </w:r>
          </w:p>
        </w:tc>
        <w:tc>
          <w:tcPr>
            <w:tcW w:w="2584" w:type="dxa"/>
            <w:vAlign w:val="center"/>
            <w:hideMark/>
          </w:tcPr>
          <w:p w14:paraId="185928C6" w14:textId="66A00F8E" w:rsidR="00D82402" w:rsidRPr="00456A0D" w:rsidRDefault="00D82402" w:rsidP="000F0CEA">
            <w:pPr>
              <w:keepNext/>
              <w:spacing w:after="0"/>
              <w:jc w:val="both"/>
              <w:rPr>
                <w:rFonts w:ascii="Arial" w:eastAsia="Calibri" w:hAnsi="Arial" w:cs="Arial"/>
                <w:bCs/>
              </w:rPr>
            </w:pPr>
            <w:r w:rsidRPr="00456A0D">
              <w:rPr>
                <w:rFonts w:ascii="Arial" w:eastAsia="Calibri" w:hAnsi="Arial" w:cs="Arial"/>
                <w:bCs/>
              </w:rPr>
              <w:t>7 pracovních dnů</w:t>
            </w:r>
            <w:r w:rsidR="00CA3BF9">
              <w:rPr>
                <w:rFonts w:ascii="Arial" w:eastAsia="Calibri" w:hAnsi="Arial" w:cs="Arial"/>
                <w:bCs/>
              </w:rPr>
              <w:t xml:space="preserve"> od zjištění skutečnosti</w:t>
            </w:r>
          </w:p>
        </w:tc>
      </w:tr>
    </w:tbl>
    <w:p w14:paraId="4F0872CB" w14:textId="7BFDD28A" w:rsidR="005F60CE" w:rsidRPr="00C50B7A" w:rsidRDefault="005F60CE" w:rsidP="000F0CEA">
      <w:pPr>
        <w:pStyle w:val="Nadpis1"/>
        <w:rPr>
          <w:rFonts w:ascii="Arial" w:hAnsi="Arial" w:cs="Arial"/>
          <w:color w:val="auto"/>
        </w:rPr>
      </w:pPr>
      <w:bookmarkStart w:id="184" w:name="_Toc6386431"/>
      <w:bookmarkStart w:id="185" w:name="_Toc130805827"/>
      <w:r w:rsidRPr="00C50B7A">
        <w:rPr>
          <w:rFonts w:ascii="Arial" w:hAnsi="Arial" w:cs="Arial"/>
          <w:color w:val="auto"/>
        </w:rPr>
        <w:t>STANDARD PODOBY JÍZDNÍCH ŘÁDŮ</w:t>
      </w:r>
      <w:bookmarkEnd w:id="184"/>
      <w:bookmarkEnd w:id="185"/>
    </w:p>
    <w:p w14:paraId="1228C252" w14:textId="5C69D068" w:rsidR="005F60CE" w:rsidRPr="00456A0D" w:rsidRDefault="005F60CE" w:rsidP="000F0CEA">
      <w:pPr>
        <w:spacing w:before="120" w:after="120" w:line="360" w:lineRule="auto"/>
        <w:ind w:firstLine="284"/>
        <w:jc w:val="both"/>
        <w:rPr>
          <w:rFonts w:ascii="Arial" w:hAnsi="Arial" w:cs="Arial"/>
        </w:rPr>
      </w:pPr>
      <w:r w:rsidRPr="00456A0D">
        <w:rPr>
          <w:rFonts w:ascii="Arial" w:hAnsi="Arial" w:cs="Arial"/>
        </w:rPr>
        <w:t>Jízdní řády musí obsahovat všechny informace dle vyhlášky č.122/2014 Sb.</w:t>
      </w:r>
      <w:r w:rsidRPr="00456A0D">
        <w:rPr>
          <w:rStyle w:val="Znakapoznpodarou"/>
          <w:rFonts w:ascii="Arial" w:hAnsi="Arial" w:cs="Arial"/>
        </w:rPr>
        <w:footnoteReference w:id="26"/>
      </w:r>
      <w:r w:rsidR="00C50B7A">
        <w:rPr>
          <w:rFonts w:ascii="Arial" w:hAnsi="Arial" w:cs="Arial"/>
        </w:rPr>
        <w:t xml:space="preserve"> </w:t>
      </w:r>
      <w:r w:rsidR="00C50B7A" w:rsidRPr="009723FD">
        <w:rPr>
          <w:rFonts w:ascii="Arial" w:hAnsi="Arial" w:cs="Arial"/>
        </w:rPr>
        <w:t xml:space="preserve">A zákonných úprav platných v době platnosti </w:t>
      </w:r>
      <w:r w:rsidR="00245D1E">
        <w:rPr>
          <w:rFonts w:ascii="Arial" w:hAnsi="Arial" w:cs="Arial"/>
        </w:rPr>
        <w:t>s</w:t>
      </w:r>
      <w:r w:rsidR="00245D1E" w:rsidRPr="009723FD">
        <w:rPr>
          <w:rFonts w:ascii="Arial" w:hAnsi="Arial" w:cs="Arial"/>
        </w:rPr>
        <w:t>mlouvy</w:t>
      </w:r>
      <w:r w:rsidR="00C50B7A" w:rsidRPr="009723FD">
        <w:rPr>
          <w:rFonts w:ascii="Arial" w:hAnsi="Arial" w:cs="Arial"/>
        </w:rPr>
        <w:t>. Vzor jízdníh</w:t>
      </w:r>
      <w:r w:rsidR="009723FD" w:rsidRPr="009723FD">
        <w:rPr>
          <w:rFonts w:ascii="Arial" w:hAnsi="Arial" w:cs="Arial"/>
        </w:rPr>
        <w:t xml:space="preserve">o řádu je přiložen v příloze č. 3 TPS </w:t>
      </w:r>
      <w:r w:rsidR="0065203F">
        <w:rPr>
          <w:rFonts w:ascii="Arial" w:hAnsi="Arial" w:cs="Arial"/>
        </w:rPr>
        <w:t xml:space="preserve">IDS </w:t>
      </w:r>
      <w:r w:rsidR="009723FD" w:rsidRPr="009723FD">
        <w:rPr>
          <w:rFonts w:ascii="Arial" w:hAnsi="Arial" w:cs="Arial"/>
        </w:rPr>
        <w:t>VDV – „Vzor JŘ“</w:t>
      </w:r>
      <w:r w:rsidR="00C50B7A" w:rsidRPr="009723FD">
        <w:rPr>
          <w:rFonts w:ascii="Arial" w:hAnsi="Arial" w:cs="Arial"/>
        </w:rPr>
        <w:t>.</w:t>
      </w:r>
      <w:r w:rsidR="00F80E75">
        <w:rPr>
          <w:rFonts w:ascii="Arial" w:hAnsi="Arial" w:cs="Arial"/>
        </w:rPr>
        <w:t xml:space="preserve"> Vychází z předlohy ASW JŘ Chaps. V průběhu plnění může dojít k barevnému provedení jízdního řádu. V případě realizace bude specifikováno Objednatelem.</w:t>
      </w:r>
    </w:p>
    <w:p w14:paraId="6937863A" w14:textId="40D301D7" w:rsidR="005F60CE" w:rsidRPr="00C50B7A" w:rsidRDefault="005F60CE" w:rsidP="000F0CEA">
      <w:pPr>
        <w:pStyle w:val="Nadpis1"/>
        <w:rPr>
          <w:rFonts w:ascii="Arial" w:hAnsi="Arial" w:cs="Arial"/>
          <w:color w:val="auto"/>
        </w:rPr>
      </w:pPr>
      <w:bookmarkStart w:id="186" w:name="_Toc6386433"/>
      <w:bookmarkStart w:id="187" w:name="_Toc130805828"/>
      <w:r w:rsidRPr="00C50B7A">
        <w:rPr>
          <w:rFonts w:ascii="Arial" w:hAnsi="Arial" w:cs="Arial"/>
          <w:color w:val="auto"/>
        </w:rPr>
        <w:t>STANDARD JÍZDNÍCH DOKLADŮ</w:t>
      </w:r>
      <w:bookmarkEnd w:id="186"/>
      <w:bookmarkEnd w:id="187"/>
    </w:p>
    <w:p w14:paraId="12253F48" w14:textId="7AE729FD" w:rsidR="005F60CE" w:rsidRPr="00456A0D" w:rsidRDefault="005F60CE" w:rsidP="000F0CEA">
      <w:pPr>
        <w:spacing w:before="120" w:after="120" w:line="360" w:lineRule="auto"/>
        <w:ind w:firstLine="284"/>
        <w:jc w:val="both"/>
        <w:rPr>
          <w:rFonts w:ascii="Arial" w:hAnsi="Arial" w:cs="Arial"/>
        </w:rPr>
      </w:pPr>
      <w:r w:rsidRPr="00456A0D">
        <w:rPr>
          <w:rFonts w:ascii="Arial" w:hAnsi="Arial" w:cs="Arial"/>
        </w:rPr>
        <w:t xml:space="preserve">Jednotný vzhled a obsah jízdních dokladů pro systém </w:t>
      </w:r>
      <w:r w:rsidR="0065203F">
        <w:rPr>
          <w:rFonts w:ascii="Arial" w:hAnsi="Arial" w:cs="Arial"/>
        </w:rPr>
        <w:t xml:space="preserve">IDS </w:t>
      </w:r>
      <w:r w:rsidRPr="00456A0D">
        <w:rPr>
          <w:rFonts w:ascii="Arial" w:hAnsi="Arial" w:cs="Arial"/>
        </w:rPr>
        <w:t xml:space="preserve">VDV stanoví Kraj Vysočina. Jízdní doklady musí být z hlediska obsahového a vizuálního v souladu s Grafickým manuálem </w:t>
      </w:r>
      <w:r w:rsidR="0065203F">
        <w:rPr>
          <w:rFonts w:ascii="Arial" w:hAnsi="Arial" w:cs="Arial"/>
        </w:rPr>
        <w:t xml:space="preserve">Integrovaného dopravního systému </w:t>
      </w:r>
      <w:r w:rsidRPr="00456A0D">
        <w:rPr>
          <w:rFonts w:ascii="Arial" w:hAnsi="Arial" w:cs="Arial"/>
        </w:rPr>
        <w:t>Veřejn</w:t>
      </w:r>
      <w:r w:rsidR="0065203F">
        <w:rPr>
          <w:rFonts w:ascii="Arial" w:hAnsi="Arial" w:cs="Arial"/>
        </w:rPr>
        <w:t>á</w:t>
      </w:r>
      <w:r w:rsidRPr="00456A0D">
        <w:rPr>
          <w:rFonts w:ascii="Arial" w:hAnsi="Arial" w:cs="Arial"/>
        </w:rPr>
        <w:t xml:space="preserve"> doprav</w:t>
      </w:r>
      <w:r w:rsidR="00267F5A">
        <w:rPr>
          <w:rFonts w:ascii="Arial" w:hAnsi="Arial" w:cs="Arial"/>
        </w:rPr>
        <w:t>a</w:t>
      </w:r>
      <w:r w:rsidRPr="00456A0D">
        <w:rPr>
          <w:rFonts w:ascii="Arial" w:hAnsi="Arial" w:cs="Arial"/>
        </w:rPr>
        <w:t xml:space="preserve"> Vysočiny vydaným objednatelem. </w:t>
      </w:r>
      <w:r w:rsidR="00C50B7A" w:rsidRPr="00FE078E">
        <w:rPr>
          <w:rFonts w:ascii="Arial" w:hAnsi="Arial" w:cs="Arial"/>
        </w:rPr>
        <w:t>Specifikace obsahu a vzhledu jízdenek je</w:t>
      </w:r>
      <w:r w:rsidR="00A117FD" w:rsidRPr="00FE078E">
        <w:rPr>
          <w:rFonts w:ascii="Arial" w:hAnsi="Arial" w:cs="Arial"/>
        </w:rPr>
        <w:t xml:space="preserve"> uvedena v Grafickém manuálu </w:t>
      </w:r>
      <w:r w:rsidR="00BC0289">
        <w:rPr>
          <w:rFonts w:ascii="Arial" w:hAnsi="Arial" w:cs="Arial"/>
        </w:rPr>
        <w:t xml:space="preserve">Integrovaného dopravního systému </w:t>
      </w:r>
      <w:r w:rsidR="00A117FD" w:rsidRPr="00FE078E">
        <w:rPr>
          <w:rFonts w:ascii="Arial" w:hAnsi="Arial" w:cs="Arial"/>
        </w:rPr>
        <w:t>Veřejn</w:t>
      </w:r>
      <w:r w:rsidR="00BC0289">
        <w:rPr>
          <w:rFonts w:ascii="Arial" w:hAnsi="Arial" w:cs="Arial"/>
        </w:rPr>
        <w:t>á</w:t>
      </w:r>
      <w:r w:rsidR="00A117FD" w:rsidRPr="00FE078E">
        <w:rPr>
          <w:rFonts w:ascii="Arial" w:hAnsi="Arial" w:cs="Arial"/>
        </w:rPr>
        <w:t xml:space="preserve"> doprav</w:t>
      </w:r>
      <w:r w:rsidR="00267F5A">
        <w:rPr>
          <w:rFonts w:ascii="Arial" w:hAnsi="Arial" w:cs="Arial"/>
        </w:rPr>
        <w:t>a</w:t>
      </w:r>
      <w:r w:rsidR="00A117FD" w:rsidRPr="00FE078E">
        <w:rPr>
          <w:rFonts w:ascii="Arial" w:hAnsi="Arial" w:cs="Arial"/>
        </w:rPr>
        <w:t xml:space="preserve"> Vysočiny, který je přílohou č.</w:t>
      </w:r>
      <w:r w:rsidR="00FE078E">
        <w:rPr>
          <w:rFonts w:ascii="Arial" w:hAnsi="Arial" w:cs="Arial"/>
        </w:rPr>
        <w:t xml:space="preserve"> 1 </w:t>
      </w:r>
      <w:r w:rsidR="005E51EB">
        <w:rPr>
          <w:rFonts w:ascii="Arial" w:hAnsi="Arial" w:cs="Arial"/>
        </w:rPr>
        <w:t xml:space="preserve">TPS </w:t>
      </w:r>
      <w:r w:rsidR="00BC0289">
        <w:rPr>
          <w:rFonts w:ascii="Arial" w:hAnsi="Arial" w:cs="Arial"/>
        </w:rPr>
        <w:t xml:space="preserve">IDS </w:t>
      </w:r>
      <w:r w:rsidR="005E51EB">
        <w:rPr>
          <w:rFonts w:ascii="Arial" w:hAnsi="Arial" w:cs="Arial"/>
        </w:rPr>
        <w:t xml:space="preserve">VDV – „Grafický manuál </w:t>
      </w:r>
      <w:r w:rsidR="00BC0289">
        <w:rPr>
          <w:rFonts w:ascii="Arial" w:hAnsi="Arial" w:cs="Arial"/>
        </w:rPr>
        <w:t xml:space="preserve">IDS </w:t>
      </w:r>
      <w:r w:rsidR="005E51EB">
        <w:rPr>
          <w:rFonts w:ascii="Arial" w:hAnsi="Arial" w:cs="Arial"/>
        </w:rPr>
        <w:t>VDV“</w:t>
      </w:r>
    </w:p>
    <w:p w14:paraId="39F96953" w14:textId="4BED059D" w:rsidR="005F60CE" w:rsidRPr="0023277E" w:rsidRDefault="005F60CE" w:rsidP="000F0CEA">
      <w:pPr>
        <w:pStyle w:val="Nadpis2"/>
        <w:rPr>
          <w:rFonts w:ascii="Arial" w:hAnsi="Arial" w:cs="Arial"/>
        </w:rPr>
      </w:pPr>
      <w:bookmarkStart w:id="188" w:name="_Toc6386434"/>
      <w:bookmarkStart w:id="189" w:name="_Toc130805829"/>
      <w:r w:rsidRPr="0023277E">
        <w:rPr>
          <w:rFonts w:ascii="Arial" w:hAnsi="Arial" w:cs="Arial"/>
          <w:color w:val="auto"/>
        </w:rPr>
        <w:t>Papírové jízdní doklady</w:t>
      </w:r>
      <w:bookmarkEnd w:id="188"/>
      <w:bookmarkEnd w:id="189"/>
    </w:p>
    <w:p w14:paraId="304A6986" w14:textId="6786C88A" w:rsidR="005F60CE" w:rsidRPr="00C50B7A" w:rsidRDefault="005F60CE" w:rsidP="000F0CEA">
      <w:pPr>
        <w:spacing w:before="120" w:after="120" w:line="360" w:lineRule="auto"/>
        <w:ind w:firstLine="284"/>
        <w:jc w:val="both"/>
        <w:rPr>
          <w:rFonts w:ascii="Arial" w:hAnsi="Arial" w:cs="Arial"/>
        </w:rPr>
      </w:pPr>
      <w:r w:rsidRPr="00456A0D">
        <w:rPr>
          <w:rFonts w:ascii="Arial" w:hAnsi="Arial" w:cs="Arial"/>
        </w:rPr>
        <w:t>Jízdní doklad pro jednotlivou jízdu musí splňovat jak požadavky vyhlášky 175/2000 Sb.</w:t>
      </w:r>
      <w:r w:rsidR="00CA3BF9">
        <w:rPr>
          <w:rFonts w:ascii="Arial" w:hAnsi="Arial" w:cs="Arial"/>
        </w:rPr>
        <w:t>,</w:t>
      </w:r>
      <w:r w:rsidRPr="00456A0D">
        <w:rPr>
          <w:rFonts w:ascii="Arial" w:hAnsi="Arial" w:cs="Arial"/>
        </w:rPr>
        <w:t xml:space="preserve"> o</w:t>
      </w:r>
      <w:r w:rsidR="00CA3BF9">
        <w:rPr>
          <w:rFonts w:ascii="Arial" w:hAnsi="Arial" w:cs="Arial"/>
        </w:rPr>
        <w:t> </w:t>
      </w:r>
      <w:r w:rsidRPr="00456A0D">
        <w:rPr>
          <w:rFonts w:ascii="Arial" w:hAnsi="Arial" w:cs="Arial"/>
        </w:rPr>
        <w:t>přepravním řádu pro veřejnou drážní a silniční osobní dopravu, tak zákona 235/2004 Sb.</w:t>
      </w:r>
      <w:r w:rsidR="00CA3BF9">
        <w:rPr>
          <w:rFonts w:ascii="Arial" w:hAnsi="Arial" w:cs="Arial"/>
        </w:rPr>
        <w:t>,</w:t>
      </w:r>
      <w:r w:rsidRPr="00456A0D">
        <w:rPr>
          <w:rFonts w:ascii="Arial" w:hAnsi="Arial" w:cs="Arial"/>
        </w:rPr>
        <w:t xml:space="preserve"> o</w:t>
      </w:r>
      <w:r w:rsidR="00CA3BF9">
        <w:rPr>
          <w:rFonts w:ascii="Arial" w:hAnsi="Arial" w:cs="Arial"/>
        </w:rPr>
        <w:t> </w:t>
      </w:r>
      <w:r w:rsidRPr="00456A0D">
        <w:rPr>
          <w:rFonts w:ascii="Arial" w:hAnsi="Arial" w:cs="Arial"/>
        </w:rPr>
        <w:t>dani z přidané hodnoty (v aktuálním znění zákona)</w:t>
      </w:r>
      <w:r w:rsidR="00C50B7A">
        <w:rPr>
          <w:rFonts w:ascii="Arial" w:hAnsi="Arial" w:cs="Arial"/>
        </w:rPr>
        <w:t xml:space="preserve"> </w:t>
      </w:r>
      <w:r w:rsidR="00C50B7A" w:rsidRPr="005E51EB">
        <w:rPr>
          <w:rFonts w:ascii="Arial" w:hAnsi="Arial" w:cs="Arial"/>
        </w:rPr>
        <w:t xml:space="preserve">a případných dalších </w:t>
      </w:r>
      <w:r w:rsidR="00CA3BF9">
        <w:rPr>
          <w:rFonts w:ascii="Arial" w:hAnsi="Arial" w:cs="Arial"/>
        </w:rPr>
        <w:t>právních předpisů</w:t>
      </w:r>
      <w:r w:rsidR="00CA3BF9" w:rsidRPr="005E51EB" w:rsidDel="00CA3BF9">
        <w:rPr>
          <w:rFonts w:ascii="Arial" w:hAnsi="Arial" w:cs="Arial"/>
        </w:rPr>
        <w:t xml:space="preserve"> </w:t>
      </w:r>
      <w:r w:rsidR="00CA3BF9">
        <w:rPr>
          <w:rFonts w:ascii="Arial" w:hAnsi="Arial" w:cs="Arial"/>
        </w:rPr>
        <w:t>platných a účinných v době platnosti tohoto dokladu</w:t>
      </w:r>
      <w:r w:rsidR="00C50B7A" w:rsidRPr="005E51EB">
        <w:rPr>
          <w:rFonts w:ascii="Arial" w:hAnsi="Arial" w:cs="Arial"/>
        </w:rPr>
        <w:t>.</w:t>
      </w:r>
      <w:r w:rsidR="00267F5A">
        <w:rPr>
          <w:rFonts w:ascii="Arial" w:hAnsi="Arial" w:cs="Arial"/>
        </w:rPr>
        <w:t xml:space="preserve"> Aktuální obsah jízdního dokladu je stanoven ve Smluvních a přepravních podmínkách VDV</w:t>
      </w:r>
    </w:p>
    <w:p w14:paraId="0C5472FF" w14:textId="65F5BDEA" w:rsidR="00EA7200" w:rsidRPr="0023277E" w:rsidRDefault="00EA7200" w:rsidP="000F0CEA">
      <w:pPr>
        <w:pStyle w:val="Nadpis1"/>
        <w:rPr>
          <w:rFonts w:ascii="Arial" w:hAnsi="Arial" w:cs="Arial"/>
          <w:color w:val="auto"/>
        </w:rPr>
      </w:pPr>
      <w:bookmarkStart w:id="190" w:name="_Toc6386445"/>
      <w:bookmarkStart w:id="191" w:name="_Toc130805830"/>
      <w:r w:rsidRPr="0023277E">
        <w:rPr>
          <w:rFonts w:ascii="Arial" w:hAnsi="Arial" w:cs="Arial"/>
          <w:color w:val="auto"/>
        </w:rPr>
        <w:lastRenderedPageBreak/>
        <w:t>STANDARD DOPRAVNÍCH VÝKONŮ</w:t>
      </w:r>
      <w:bookmarkEnd w:id="190"/>
      <w:bookmarkEnd w:id="191"/>
    </w:p>
    <w:p w14:paraId="1ECC6952" w14:textId="0E8DD5CF" w:rsidR="00EA7200" w:rsidRPr="0023277E" w:rsidRDefault="00EA7200" w:rsidP="000F0CEA">
      <w:pPr>
        <w:pStyle w:val="Nadpis2"/>
        <w:rPr>
          <w:rFonts w:ascii="Arial" w:hAnsi="Arial" w:cs="Arial"/>
          <w:color w:val="auto"/>
        </w:rPr>
      </w:pPr>
      <w:bookmarkStart w:id="192" w:name="_Toc6386446"/>
      <w:bookmarkStart w:id="193" w:name="_Toc130805831"/>
      <w:r w:rsidRPr="0023277E">
        <w:rPr>
          <w:rFonts w:ascii="Arial" w:hAnsi="Arial" w:cs="Arial"/>
          <w:color w:val="auto"/>
        </w:rPr>
        <w:t>Zajištění dopravy dle jízdních řádů</w:t>
      </w:r>
      <w:bookmarkEnd w:id="192"/>
      <w:bookmarkEnd w:id="193"/>
    </w:p>
    <w:p w14:paraId="0DF9E356" w14:textId="77777777" w:rsidR="00DB22D8" w:rsidRDefault="00EA7200" w:rsidP="000F0CEA">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Dopravce je povinen zajistit v celé své délce všechny spoje, které má podle platného jízdního řádu vykonat. Všechny spoje musí být provozovány výhradně v trase stanovené aktuálním jízdním řádem a musí obsloužit všechny jím stanovené zastávky ve správném pořadí. Dopravce nesmí bez objektivní příčiny zkrátit nebo změnit trasu spoje, změnit doby odjezdů a příjezdů ze všech zastávek. Odchýlení od trasy je možné pouze v případě </w:t>
      </w:r>
      <w:r w:rsidR="00304D7A">
        <w:rPr>
          <w:rFonts w:ascii="Arial" w:hAnsi="Arial" w:cs="Arial"/>
          <w:shd w:val="clear" w:color="auto" w:fill="FFFFFF"/>
        </w:rPr>
        <w:t xml:space="preserve">mimořádnosti dle pokynu </w:t>
      </w:r>
      <w:r w:rsidR="00BE5755">
        <w:rPr>
          <w:rFonts w:ascii="Arial" w:hAnsi="Arial" w:cs="Arial"/>
          <w:shd w:val="clear" w:color="auto" w:fill="FFFFFF"/>
        </w:rPr>
        <w:t xml:space="preserve">Centrálního </w:t>
      </w:r>
      <w:r w:rsidR="00304D7A">
        <w:rPr>
          <w:rFonts w:ascii="Arial" w:hAnsi="Arial" w:cs="Arial"/>
          <w:shd w:val="clear" w:color="auto" w:fill="FFFFFF"/>
        </w:rPr>
        <w:t xml:space="preserve">dispečinku </w:t>
      </w:r>
      <w:r w:rsidR="00636DEC">
        <w:rPr>
          <w:rFonts w:ascii="Arial" w:hAnsi="Arial" w:cs="Arial"/>
          <w:shd w:val="clear" w:color="auto" w:fill="FFFFFF"/>
        </w:rPr>
        <w:t xml:space="preserve">IDS </w:t>
      </w:r>
      <w:r w:rsidR="00BE5755">
        <w:rPr>
          <w:rFonts w:ascii="Arial" w:hAnsi="Arial" w:cs="Arial"/>
          <w:shd w:val="clear" w:color="auto" w:fill="FFFFFF"/>
        </w:rPr>
        <w:t>VDV. Jedná se o případy např.</w:t>
      </w:r>
      <w:r w:rsidR="00304D7A">
        <w:rPr>
          <w:rFonts w:ascii="Arial" w:hAnsi="Arial" w:cs="Arial"/>
          <w:shd w:val="clear" w:color="auto" w:fill="FFFFFF"/>
        </w:rPr>
        <w:t xml:space="preserve"> </w:t>
      </w:r>
      <w:r w:rsidRPr="00456A0D">
        <w:rPr>
          <w:rFonts w:ascii="Arial" w:hAnsi="Arial" w:cs="Arial"/>
          <w:shd w:val="clear" w:color="auto" w:fill="FFFFFF"/>
        </w:rPr>
        <w:t xml:space="preserve">uzavírky pozemních komunikací, </w:t>
      </w:r>
      <w:r w:rsidR="00304D7A">
        <w:rPr>
          <w:rFonts w:ascii="Arial" w:hAnsi="Arial" w:cs="Arial"/>
          <w:shd w:val="clear" w:color="auto" w:fill="FFFFFF"/>
        </w:rPr>
        <w:t>sjízdnost pozemní</w:t>
      </w:r>
      <w:r w:rsidR="00BE5755">
        <w:rPr>
          <w:rFonts w:ascii="Arial" w:hAnsi="Arial" w:cs="Arial"/>
          <w:shd w:val="clear" w:color="auto" w:fill="FFFFFF"/>
        </w:rPr>
        <w:t>ch komunikací</w:t>
      </w:r>
      <w:r w:rsidR="00304D7A">
        <w:rPr>
          <w:rFonts w:ascii="Arial" w:hAnsi="Arial" w:cs="Arial"/>
          <w:shd w:val="clear" w:color="auto" w:fill="FFFFFF"/>
        </w:rPr>
        <w:t>, povětrnostní podmínky</w:t>
      </w:r>
      <w:r w:rsidR="00BE5755">
        <w:rPr>
          <w:rFonts w:ascii="Arial" w:hAnsi="Arial" w:cs="Arial"/>
          <w:shd w:val="clear" w:color="auto" w:fill="FFFFFF"/>
        </w:rPr>
        <w:t>.</w:t>
      </w:r>
    </w:p>
    <w:p w14:paraId="22F1299C" w14:textId="21A5420E" w:rsidR="00EA7200" w:rsidRDefault="00E05A25" w:rsidP="000F0CEA">
      <w:pPr>
        <w:spacing w:before="120" w:after="120" w:line="360" w:lineRule="auto"/>
        <w:ind w:firstLine="284"/>
        <w:jc w:val="both"/>
        <w:rPr>
          <w:rFonts w:ascii="Arial" w:hAnsi="Arial" w:cs="Arial"/>
          <w:shd w:val="clear" w:color="auto" w:fill="FFFFFF"/>
        </w:rPr>
      </w:pPr>
      <w:r>
        <w:rPr>
          <w:rFonts w:ascii="Arial" w:hAnsi="Arial" w:cs="Arial"/>
          <w:shd w:val="clear" w:color="auto" w:fill="FFFFFF"/>
        </w:rPr>
        <w:t xml:space="preserve"> Dopravce je povinen před platností aktuálního jízdního řádu předat Centrálnímu dispečinku IDS VDV vzorové oběhy vozidla (turnusy). V případě, že dojde v průběhu platnosti jízdního řádu v turnusu ke změně</w:t>
      </w:r>
      <w:r w:rsidR="00DB22D8">
        <w:rPr>
          <w:rFonts w:ascii="Arial" w:hAnsi="Arial" w:cs="Arial"/>
          <w:shd w:val="clear" w:color="auto" w:fill="FFFFFF"/>
        </w:rPr>
        <w:t>, je povinen dopravce dopředu informovat Centrální dispečink IDS VDV. Dopravce je povinen dodržovat oběhy vozidla zaslané Centrálnímu dispečinku IDS VDV.</w:t>
      </w:r>
    </w:p>
    <w:p w14:paraId="5BE3D000" w14:textId="7343ABCE" w:rsidR="00D35B72" w:rsidRDefault="00D35B72" w:rsidP="000F0CEA">
      <w:pPr>
        <w:spacing w:before="120" w:after="120" w:line="360" w:lineRule="auto"/>
        <w:ind w:firstLine="284"/>
        <w:jc w:val="both"/>
        <w:rPr>
          <w:rFonts w:ascii="Arial" w:hAnsi="Arial" w:cs="Arial"/>
          <w:shd w:val="clear" w:color="auto" w:fill="FFFFFF"/>
        </w:rPr>
      </w:pPr>
      <w:r>
        <w:rPr>
          <w:rFonts w:ascii="Arial" w:hAnsi="Arial" w:cs="Arial"/>
          <w:shd w:val="clear" w:color="auto" w:fill="FFFFFF"/>
        </w:rPr>
        <w:t>Dopravce je povinen před začátkem provozu, k začátku kalendářního roku a v případě zařazení či vyřazení vozidla zaslat minimálně 5 dní před provedením změny ve vozovém parku Centrálnímu dispečinku IDS VDV seznam provozovaných vozidel včetně údajů k identifikaci vozidla v systému IDS VDV. Vzorová tabulka k vyplnění bude zaslána dopravcům.</w:t>
      </w:r>
    </w:p>
    <w:p w14:paraId="0622E16B" w14:textId="75CDFE5E" w:rsidR="0043657E" w:rsidRPr="00456A0D" w:rsidRDefault="0043657E" w:rsidP="000F0CEA">
      <w:pPr>
        <w:spacing w:before="120" w:after="120" w:line="360" w:lineRule="auto"/>
        <w:ind w:firstLine="284"/>
        <w:jc w:val="both"/>
        <w:rPr>
          <w:rFonts w:ascii="Arial" w:hAnsi="Arial" w:cs="Arial"/>
          <w:shd w:val="clear" w:color="auto" w:fill="FFFFFF"/>
        </w:rPr>
      </w:pPr>
      <w:r>
        <w:rPr>
          <w:rFonts w:ascii="Arial" w:hAnsi="Arial" w:cs="Arial"/>
          <w:shd w:val="clear" w:color="auto" w:fill="FFFFFF"/>
        </w:rPr>
        <w:t>Dopravce je povinen před začátkem provozu, k začátku kalendářního roku a v případě jakékoliv změny v průběhu plnění smlouvy před počátkem takové změny zaslat Centrálnímu dispečinku IDS VDV aktuální číselník řidičů, včetně uvedení služebních mobilních čísel, pokud mají řidiči k dispozici</w:t>
      </w:r>
    </w:p>
    <w:p w14:paraId="18D60FB4" w14:textId="1EABDF49" w:rsidR="00EA7200" w:rsidRPr="0023277E" w:rsidRDefault="00EA7200" w:rsidP="000F0CEA">
      <w:pPr>
        <w:pStyle w:val="Nadpis2"/>
        <w:rPr>
          <w:rFonts w:ascii="Arial" w:hAnsi="Arial" w:cs="Arial"/>
          <w:color w:val="auto"/>
        </w:rPr>
      </w:pPr>
      <w:bookmarkStart w:id="194" w:name="_Toc6386447"/>
      <w:bookmarkStart w:id="195" w:name="_Toc130805832"/>
      <w:r w:rsidRPr="0023277E">
        <w:rPr>
          <w:rFonts w:ascii="Arial" w:hAnsi="Arial" w:cs="Arial"/>
          <w:color w:val="auto"/>
        </w:rPr>
        <w:t>Přesnost a přistavování vozidel na zastávky</w:t>
      </w:r>
      <w:bookmarkEnd w:id="194"/>
      <w:bookmarkEnd w:id="195"/>
    </w:p>
    <w:p w14:paraId="6725318C" w14:textId="77777777" w:rsidR="00EA7200" w:rsidRPr="00456A0D" w:rsidRDefault="00EA7200" w:rsidP="000F0CEA">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Řidiči autobusů jezdící na linkách musí být vybaveni aktuálním jízdním řádem vydávaným pro linku, jejíž provoz v dané chvíli zajišťují.</w:t>
      </w:r>
    </w:p>
    <w:p w14:paraId="18EABACD" w14:textId="1CDAFA1E" w:rsidR="00EA7200" w:rsidRPr="00456A0D" w:rsidDel="0063014A" w:rsidRDefault="00EA7200" w:rsidP="0063014A">
      <w:pPr>
        <w:spacing w:line="360" w:lineRule="auto"/>
        <w:jc w:val="both"/>
        <w:rPr>
          <w:del w:id="196" w:author="Němec Lukáš Bc." w:date="2023-05-19T12:19:00Z"/>
          <w:rFonts w:ascii="Arial" w:hAnsi="Arial" w:cs="Arial"/>
        </w:rPr>
      </w:pPr>
      <w:r w:rsidRPr="00456A0D">
        <w:rPr>
          <w:rFonts w:ascii="Arial" w:hAnsi="Arial" w:cs="Arial"/>
        </w:rPr>
        <w:t xml:space="preserve">Dopravce je </w:t>
      </w:r>
      <w:r w:rsidRPr="00456A0D">
        <w:rPr>
          <w:rFonts w:ascii="Arial" w:hAnsi="Arial" w:cs="Arial"/>
          <w:shd w:val="clear" w:color="auto" w:fill="FFFFFF"/>
        </w:rPr>
        <w:t>povinen</w:t>
      </w:r>
      <w:r w:rsidRPr="00456A0D">
        <w:rPr>
          <w:rFonts w:ascii="Arial" w:hAnsi="Arial" w:cs="Arial"/>
        </w:rPr>
        <w:t xml:space="preserve"> zajistit, aby všechny spoje odjely ze zastávek přesně podle jízdního řádu, včetně dodržení času přistavení před odjezdem z výchozí zastávky. Dřívější odjezd vozidla ze zastávky, než je uvedeno v jízdním řádu, není dovolen.</w:t>
      </w:r>
      <w:ins w:id="197" w:author="Němec Lukáš Bc." w:date="2023-05-19T12:14:00Z">
        <w:r w:rsidR="00C7535B">
          <w:rPr>
            <w:rFonts w:ascii="Arial" w:hAnsi="Arial" w:cs="Arial"/>
          </w:rPr>
          <w:t xml:space="preserve"> </w:t>
        </w:r>
      </w:ins>
      <w:ins w:id="198" w:author="Němec Lukáš Bc." w:date="2023-05-19T12:15:00Z">
        <w:r w:rsidR="00C7535B">
          <w:rPr>
            <w:rFonts w:ascii="Arial" w:hAnsi="Arial" w:cs="Arial"/>
          </w:rPr>
          <w:t xml:space="preserve">V případě, že řidič vozidla zjistí jevy mající za následek zpoždění vozidla větší jak 10 minut je povinen je oznámit neprodleně objednateli  </w:t>
        </w:r>
      </w:ins>
      <w:r w:rsidRPr="00456A0D">
        <w:rPr>
          <w:rFonts w:ascii="Arial" w:hAnsi="Arial" w:cs="Arial"/>
        </w:rPr>
        <w:t xml:space="preserve"> </w:t>
      </w:r>
      <w:del w:id="199" w:author="Němec Lukáš Bc." w:date="2023-05-19T12:16:00Z">
        <w:r w:rsidRPr="00456A0D" w:rsidDel="00C7535B">
          <w:rPr>
            <w:rFonts w:ascii="Arial" w:hAnsi="Arial" w:cs="Arial"/>
          </w:rPr>
          <w:delText xml:space="preserve">Pokud silná poptávka cestujících, stav omezení sjízdnosti komunikační sítě nebo jiné mimořádnosti (například: porucha vozidla, zdravotní indispozice řidiče apod.), způsobí zpoždění vozidla větší než 5 minut, musí řidič informovat objednatele </w:delText>
        </w:r>
      </w:del>
      <w:r w:rsidRPr="00456A0D">
        <w:rPr>
          <w:rFonts w:ascii="Arial" w:hAnsi="Arial" w:cs="Arial"/>
        </w:rPr>
        <w:t xml:space="preserve">(Centrální dispečink </w:t>
      </w:r>
      <w:r w:rsidR="00636DEC">
        <w:rPr>
          <w:rFonts w:ascii="Arial" w:hAnsi="Arial" w:cs="Arial"/>
        </w:rPr>
        <w:t xml:space="preserve">IDS </w:t>
      </w:r>
      <w:r w:rsidRPr="00456A0D">
        <w:rPr>
          <w:rFonts w:ascii="Arial" w:hAnsi="Arial" w:cs="Arial"/>
        </w:rPr>
        <w:t>VDV)</w:t>
      </w:r>
      <w:ins w:id="200" w:author="Němec Lukáš Bc." w:date="2023-05-19T12:17:00Z">
        <w:r w:rsidR="0063014A">
          <w:rPr>
            <w:rFonts w:ascii="Arial" w:hAnsi="Arial" w:cs="Arial"/>
          </w:rPr>
          <w:t>.</w:t>
        </w:r>
      </w:ins>
      <w:ins w:id="201" w:author="Němec Lukáš Bc." w:date="2023-05-19T12:18:00Z">
        <w:r w:rsidR="0063014A">
          <w:rPr>
            <w:rFonts w:ascii="Arial" w:hAnsi="Arial" w:cs="Arial"/>
          </w:rPr>
          <w:t>Jedná se o stavy v silničním provozu typu znemožňující plynulou průjezdnost pozemní komunikace (zejména porucha vozidla, zdravotní indispozice řidiče, havárie vozidel, povětrnostní vlivy, nesjízdnost pozemní komunikace)</w:t>
        </w:r>
      </w:ins>
      <w:ins w:id="202" w:author="Němec Lukáš Bc." w:date="2023-05-19T12:19:00Z">
        <w:r w:rsidR="0063014A">
          <w:rPr>
            <w:rFonts w:ascii="Arial" w:hAnsi="Arial" w:cs="Arial"/>
          </w:rPr>
          <w:t>.</w:t>
        </w:r>
      </w:ins>
      <w:del w:id="203" w:author="Němec Lukáš Bc." w:date="2023-05-19T12:19:00Z">
        <w:r w:rsidRPr="00456A0D" w:rsidDel="0063014A">
          <w:rPr>
            <w:rFonts w:ascii="Arial" w:hAnsi="Arial" w:cs="Arial"/>
          </w:rPr>
          <w:delText>,</w:delText>
        </w:r>
      </w:del>
      <w:r w:rsidRPr="00456A0D">
        <w:rPr>
          <w:rFonts w:ascii="Arial" w:hAnsi="Arial" w:cs="Arial"/>
        </w:rPr>
        <w:t xml:space="preserve"> </w:t>
      </w:r>
      <w:del w:id="204" w:author="Němec Lukáš Bc." w:date="2023-05-19T12:19:00Z">
        <w:r w:rsidRPr="00456A0D" w:rsidDel="0063014A">
          <w:rPr>
            <w:rFonts w:ascii="Arial" w:hAnsi="Arial" w:cs="Arial"/>
          </w:rPr>
          <w:delText>který rozhodne o dalším postupu.</w:delText>
        </w:r>
      </w:del>
    </w:p>
    <w:p w14:paraId="000D1661" w14:textId="20B41BBE" w:rsidR="00EA7200" w:rsidRPr="00456A0D" w:rsidDel="0063014A" w:rsidRDefault="00EA7200" w:rsidP="0063014A">
      <w:pPr>
        <w:spacing w:line="360" w:lineRule="auto"/>
        <w:jc w:val="both"/>
        <w:rPr>
          <w:del w:id="205" w:author="Němec Lukáš Bc." w:date="2023-05-19T12:19:00Z"/>
          <w:rFonts w:ascii="Arial" w:hAnsi="Arial" w:cs="Arial"/>
        </w:rPr>
      </w:pPr>
      <w:del w:id="206" w:author="Němec Lukáš Bc." w:date="2023-05-19T12:19:00Z">
        <w:r w:rsidRPr="00456A0D" w:rsidDel="0063014A">
          <w:rPr>
            <w:rFonts w:ascii="Arial" w:hAnsi="Arial" w:cs="Arial"/>
          </w:rPr>
          <w:lastRenderedPageBreak/>
          <w:delText>V případě, že mezizastávkový úsek je delší, jak 5 minut jízdní doby dle JŘ, bude objednatelem určen</w:delText>
        </w:r>
        <w:r w:rsidR="00636DEC" w:rsidDel="0063014A">
          <w:rPr>
            <w:rFonts w:ascii="Arial" w:hAnsi="Arial" w:cs="Arial"/>
          </w:rPr>
          <w:delText>(y)</w:delText>
        </w:r>
        <w:r w:rsidRPr="00456A0D" w:rsidDel="0063014A">
          <w:rPr>
            <w:rFonts w:ascii="Arial" w:hAnsi="Arial" w:cs="Arial"/>
          </w:rPr>
          <w:delText>kont</w:delText>
        </w:r>
        <w:r w:rsidR="00FE078E" w:rsidDel="0063014A">
          <w:rPr>
            <w:rFonts w:ascii="Arial" w:hAnsi="Arial" w:cs="Arial"/>
          </w:rPr>
          <w:delText xml:space="preserve">rolní bod(y), </w:delText>
        </w:r>
        <w:r w:rsidRPr="00456A0D" w:rsidDel="0063014A">
          <w:rPr>
            <w:rFonts w:ascii="Arial" w:hAnsi="Arial" w:cs="Arial"/>
          </w:rPr>
          <w:delText xml:space="preserve">na kterých bude sledována včasnost spoje. Počet </w:delText>
        </w:r>
        <w:r w:rsidRPr="00456A0D" w:rsidDel="0063014A">
          <w:rPr>
            <w:rFonts w:ascii="Arial" w:hAnsi="Arial" w:cs="Arial"/>
          </w:rPr>
          <w:br/>
          <w:delText xml:space="preserve">a umístění těchto bodů určí objednatel. </w:delText>
        </w:r>
      </w:del>
    </w:p>
    <w:p w14:paraId="11203ACB" w14:textId="63FD20BE" w:rsidR="00EA7200" w:rsidRPr="00456A0D" w:rsidRDefault="00EA7200" w:rsidP="0063014A">
      <w:pPr>
        <w:spacing w:line="360" w:lineRule="auto"/>
        <w:jc w:val="both"/>
        <w:rPr>
          <w:rFonts w:ascii="Arial" w:hAnsi="Arial" w:cs="Arial"/>
        </w:rPr>
      </w:pPr>
      <w:del w:id="207" w:author="Němec Lukáš Bc." w:date="2023-05-19T12:19:00Z">
        <w:r w:rsidRPr="00456A0D" w:rsidDel="0063014A">
          <w:rPr>
            <w:rFonts w:ascii="Arial" w:hAnsi="Arial" w:cs="Arial"/>
          </w:rPr>
          <w:delText>Zpoždění delší než 1 minuta způsobené z viny dopravce (např. v důsledku pozdního přistavení vozidla, než jak je stanoveno v obězích, bezdůvodně pomalé jízdy) také není přípustné.</w:delText>
        </w:r>
      </w:del>
    </w:p>
    <w:p w14:paraId="1C7C3007" w14:textId="77777777" w:rsidR="00EA7200" w:rsidRPr="00456A0D" w:rsidRDefault="00EA7200" w:rsidP="000F0CEA">
      <w:pPr>
        <w:spacing w:line="360" w:lineRule="auto"/>
        <w:jc w:val="both"/>
        <w:rPr>
          <w:rFonts w:ascii="Arial" w:hAnsi="Arial" w:cs="Arial"/>
        </w:rPr>
      </w:pPr>
      <w:r w:rsidRPr="00456A0D">
        <w:rPr>
          <w:rFonts w:ascii="Arial" w:hAnsi="Arial" w:cs="Arial"/>
        </w:rPr>
        <w:t>V případě existujících nebo očekávaných dlouhodobějších problémů s dodržováním jízdních řádů je dopravce povinen informovat objednatele a poskytnout součinnost při řešení problému.</w:t>
      </w:r>
    </w:p>
    <w:p w14:paraId="57DA89CA" w14:textId="77777777" w:rsidR="00EA7200" w:rsidRPr="00456A0D" w:rsidRDefault="00EA7200" w:rsidP="000F0CEA">
      <w:pPr>
        <w:spacing w:before="120" w:after="120" w:line="360" w:lineRule="auto"/>
        <w:jc w:val="both"/>
        <w:rPr>
          <w:rFonts w:ascii="Arial" w:hAnsi="Arial" w:cs="Arial"/>
        </w:rPr>
      </w:pPr>
      <w:r w:rsidRPr="00456A0D">
        <w:rPr>
          <w:rFonts w:ascii="Arial" w:hAnsi="Arial" w:cs="Arial"/>
        </w:rPr>
        <w:t xml:space="preserve">Dopravce je povinen plně spolupracovat na řešení stížností a všechny podněty </w:t>
      </w:r>
      <w:r w:rsidRPr="00456A0D">
        <w:rPr>
          <w:rFonts w:ascii="Arial" w:hAnsi="Arial" w:cs="Arial"/>
        </w:rPr>
        <w:br/>
        <w:t>a připomínky od cestujících, obcí a dalších subjektů, které obdrží, postoupí do 3 pracovních dnů objednateli.</w:t>
      </w:r>
    </w:p>
    <w:p w14:paraId="75E4E112" w14:textId="21B2C6BD" w:rsidR="00EA7200" w:rsidRPr="00EA7C06" w:rsidRDefault="00EA7200" w:rsidP="000F0CEA">
      <w:pPr>
        <w:pStyle w:val="Nadpis2"/>
        <w:rPr>
          <w:rFonts w:ascii="Arial" w:hAnsi="Arial" w:cs="Arial"/>
          <w:color w:val="auto"/>
        </w:rPr>
      </w:pPr>
      <w:bookmarkStart w:id="208" w:name="_Toc6386448"/>
      <w:bookmarkStart w:id="209" w:name="_Toc130805833"/>
      <w:r w:rsidRPr="0023277E">
        <w:rPr>
          <w:rFonts w:ascii="Arial" w:hAnsi="Arial" w:cs="Arial"/>
          <w:color w:val="auto"/>
        </w:rPr>
        <w:t xml:space="preserve">Návaznost </w:t>
      </w:r>
      <w:r w:rsidRPr="00EA7C06">
        <w:rPr>
          <w:rFonts w:ascii="Arial" w:hAnsi="Arial" w:cs="Arial"/>
          <w:color w:val="auto"/>
        </w:rPr>
        <w:t>spojů</w:t>
      </w:r>
      <w:bookmarkEnd w:id="208"/>
      <w:bookmarkEnd w:id="209"/>
    </w:p>
    <w:p w14:paraId="689B75CF" w14:textId="3E42610A" w:rsidR="00EA7200" w:rsidRPr="00456A0D" w:rsidRDefault="00EA7200" w:rsidP="000F0CEA">
      <w:pPr>
        <w:spacing w:before="120" w:after="120" w:line="360" w:lineRule="auto"/>
        <w:ind w:firstLine="284"/>
        <w:jc w:val="both"/>
        <w:rPr>
          <w:rFonts w:ascii="Arial" w:hAnsi="Arial" w:cs="Arial"/>
        </w:rPr>
      </w:pPr>
      <w:r w:rsidRPr="0094424D">
        <w:rPr>
          <w:rFonts w:ascii="Arial" w:hAnsi="Arial" w:cs="Arial"/>
        </w:rPr>
        <w:t>Dopravci jsou povinni zajistit, aby řidiči dodržovali pokyny uvedené v platném znění pomůcky „</w:t>
      </w:r>
      <w:r w:rsidR="00797C18" w:rsidRPr="0094424D">
        <w:rPr>
          <w:rFonts w:ascii="Arial" w:hAnsi="Arial" w:cs="Arial"/>
          <w:b/>
        </w:rPr>
        <w:t>Garance návazností</w:t>
      </w:r>
      <w:r w:rsidR="00636DEC">
        <w:rPr>
          <w:rFonts w:ascii="Arial" w:hAnsi="Arial" w:cs="Arial"/>
          <w:b/>
        </w:rPr>
        <w:t xml:space="preserve"> IDS</w:t>
      </w:r>
      <w:r w:rsidR="00797C18" w:rsidRPr="0094424D">
        <w:rPr>
          <w:rFonts w:ascii="Arial" w:hAnsi="Arial" w:cs="Arial"/>
          <w:b/>
        </w:rPr>
        <w:t xml:space="preserve"> VDV</w:t>
      </w:r>
      <w:r w:rsidRPr="0094424D">
        <w:rPr>
          <w:rFonts w:ascii="Arial" w:hAnsi="Arial" w:cs="Arial"/>
        </w:rPr>
        <w:t>“</w:t>
      </w:r>
      <w:r w:rsidRPr="0094424D">
        <w:rPr>
          <w:rStyle w:val="Znakapoznpodarou"/>
          <w:rFonts w:ascii="Arial" w:hAnsi="Arial" w:cs="Arial"/>
        </w:rPr>
        <w:footnoteReference w:id="27"/>
      </w:r>
      <w:r w:rsidRPr="0094424D">
        <w:rPr>
          <w:rFonts w:ascii="Arial" w:hAnsi="Arial" w:cs="Arial"/>
        </w:rPr>
        <w:t xml:space="preserve"> která je vydávána objednatelem vždy pro jednotlivé oblasti Kraje Vysočina před změnou JŘ a je dopravci k dispozici nejpozději:</w:t>
      </w:r>
    </w:p>
    <w:p w14:paraId="2F037339" w14:textId="77777777" w:rsidR="00EA7200" w:rsidRPr="00456A0D" w:rsidRDefault="00EA7200" w:rsidP="000F0CEA">
      <w:pPr>
        <w:pStyle w:val="Odstavecseseznamem"/>
        <w:numPr>
          <w:ilvl w:val="0"/>
          <w:numId w:val="22"/>
        </w:numPr>
        <w:spacing w:after="200" w:line="360" w:lineRule="auto"/>
        <w:ind w:left="714" w:hanging="357"/>
        <w:jc w:val="both"/>
        <w:rPr>
          <w:rFonts w:cs="Arial"/>
        </w:rPr>
      </w:pPr>
      <w:r w:rsidRPr="00456A0D">
        <w:rPr>
          <w:rFonts w:cs="Arial"/>
        </w:rPr>
        <w:t>15 pracovních dní před počátkem platnosti jízdních řádů v rámci tzv. hlavní změny (zpravidla prosincová změna JŘ),</w:t>
      </w:r>
    </w:p>
    <w:p w14:paraId="32681033" w14:textId="77777777" w:rsidR="00EA7200" w:rsidRPr="00456A0D" w:rsidRDefault="00EA7200" w:rsidP="000F0CEA">
      <w:pPr>
        <w:pStyle w:val="Odstavecseseznamem"/>
        <w:numPr>
          <w:ilvl w:val="0"/>
          <w:numId w:val="22"/>
        </w:numPr>
        <w:spacing w:after="200" w:line="360" w:lineRule="auto"/>
        <w:jc w:val="both"/>
        <w:rPr>
          <w:rFonts w:cs="Arial"/>
        </w:rPr>
      </w:pPr>
      <w:r w:rsidRPr="00456A0D">
        <w:rPr>
          <w:rFonts w:cs="Arial"/>
        </w:rPr>
        <w:t>10 pracovních dní před počátkem platnosti jízdních řádů v rámci běžných změn v průběhu roku,</w:t>
      </w:r>
    </w:p>
    <w:p w14:paraId="5D423ABC" w14:textId="77777777" w:rsidR="00EA7200" w:rsidRPr="00456A0D" w:rsidRDefault="00EA7200" w:rsidP="000F0CEA">
      <w:pPr>
        <w:pStyle w:val="Odstavecseseznamem"/>
        <w:numPr>
          <w:ilvl w:val="0"/>
          <w:numId w:val="22"/>
        </w:numPr>
        <w:spacing w:after="200" w:line="360" w:lineRule="auto"/>
        <w:jc w:val="both"/>
        <w:rPr>
          <w:rFonts w:cs="Arial"/>
        </w:rPr>
      </w:pPr>
      <w:r w:rsidRPr="00456A0D">
        <w:rPr>
          <w:rFonts w:cs="Arial"/>
        </w:rPr>
        <w:t>3 pracovní dny před počátkem platnosti jízdních řádů, pokud došlo ke změně jízdních řádů vlivem uzavírky.</w:t>
      </w:r>
    </w:p>
    <w:p w14:paraId="50D41FB4" w14:textId="77777777"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t>Bude-li pomůcka poskytnuta objednatelem později, je dopravce po dobu plynutí výše stanovených lhůt zproštěn od případných sankcí plynoucích z nedodržení pokynů této pomůcky.</w:t>
      </w:r>
    </w:p>
    <w:p w14:paraId="74D11B52" w14:textId="73703C21" w:rsidR="00EA7200" w:rsidRDefault="00EA7200" w:rsidP="000F0CEA">
      <w:pPr>
        <w:spacing w:before="120" w:after="120" w:line="360" w:lineRule="auto"/>
        <w:ind w:firstLine="284"/>
        <w:jc w:val="both"/>
        <w:rPr>
          <w:rFonts w:ascii="Arial" w:hAnsi="Arial" w:cs="Arial"/>
        </w:rPr>
      </w:pPr>
      <w:r w:rsidRPr="00456A0D">
        <w:rPr>
          <w:rFonts w:ascii="Arial" w:hAnsi="Arial" w:cs="Arial"/>
        </w:rPr>
        <w:t xml:space="preserve">Dopravci jsou rovněž povinni zajistit, aby řidiči dodržovali všechny pokyny vydané Centrálním dispečinkem </w:t>
      </w:r>
      <w:r w:rsidR="00636DEC">
        <w:rPr>
          <w:rFonts w:ascii="Arial" w:hAnsi="Arial" w:cs="Arial"/>
        </w:rPr>
        <w:t xml:space="preserve">IDS </w:t>
      </w:r>
      <w:r w:rsidRPr="00456A0D">
        <w:rPr>
          <w:rFonts w:ascii="Arial" w:hAnsi="Arial" w:cs="Arial"/>
        </w:rPr>
        <w:t>VDV sdělené řidičům prostřednictvím textových zpráv do palubního informačního systému (popřípadě telefonicky). Případné požadavky objednatele, které nebudou v souladu s dodržením bezpečnosti práce v autobusové dopravě, budou konzultovány se zaměstnancem dopravce (např. dispečer). Dopravce je povinen zajistit součinnost po dobu provozu všech spojů.</w:t>
      </w:r>
    </w:p>
    <w:p w14:paraId="25D7B12D" w14:textId="0DC3A63D" w:rsidR="00F11A7E" w:rsidRDefault="003D7866" w:rsidP="000F0CEA">
      <w:pPr>
        <w:spacing w:before="120" w:after="120" w:line="360" w:lineRule="auto"/>
        <w:ind w:firstLine="284"/>
        <w:jc w:val="both"/>
        <w:rPr>
          <w:rFonts w:ascii="Arial" w:hAnsi="Arial" w:cs="Arial"/>
        </w:rPr>
      </w:pPr>
      <w:del w:id="210" w:author="Němec Lukáš Bc." w:date="2023-05-19T12:21:00Z">
        <w:r w:rsidDel="0063014A">
          <w:rPr>
            <w:rFonts w:ascii="Arial" w:hAnsi="Arial" w:cs="Arial"/>
          </w:rPr>
          <w:lastRenderedPageBreak/>
          <w:delText xml:space="preserve">Řidič je povinen respektovat požadavky Centrálního dispečinku IDS VDV v případě potřeby pozdržet </w:delText>
        </w:r>
        <w:r w:rsidR="00D3186D" w:rsidDel="0063014A">
          <w:rPr>
            <w:rFonts w:ascii="Arial" w:hAnsi="Arial" w:cs="Arial"/>
          </w:rPr>
          <w:delText>odjezd vozidla o nejdéle dobu, která je stanovena v jízdních řádech a pomůcce Garance návazností IDS VDV. Tehdy</w:delText>
        </w:r>
        <w:r w:rsidDel="0063014A">
          <w:rPr>
            <w:rFonts w:ascii="Arial" w:hAnsi="Arial" w:cs="Arial"/>
          </w:rPr>
          <w:delText xml:space="preserve"> je zaslána textová informace, jak dlouho a na jaký spoj má řidič čekat</w:delText>
        </w:r>
        <w:r w:rsidR="00D3186D" w:rsidDel="0063014A">
          <w:rPr>
            <w:rFonts w:ascii="Arial" w:hAnsi="Arial" w:cs="Arial"/>
          </w:rPr>
          <w:delText xml:space="preserve">. </w:delText>
        </w:r>
        <w:r w:rsidR="00947A82" w:rsidDel="0063014A">
          <w:rPr>
            <w:rFonts w:ascii="Arial" w:hAnsi="Arial" w:cs="Arial"/>
          </w:rPr>
          <w:delText xml:space="preserve">Zaslání informace nenahrazuje povinnost řidičů se přesvědčit o příjezdu navazujících se spojů pohledem. </w:delText>
        </w:r>
      </w:del>
      <w:r w:rsidR="00D3186D">
        <w:rPr>
          <w:rFonts w:ascii="Arial" w:hAnsi="Arial" w:cs="Arial"/>
        </w:rPr>
        <w:t>Pokud je potřeba pozdržet spoj o delší dobu, než je stanovena v jízdním řádu a příručce Garance návazností, navrhne dispečer Centrálního dispečinku IDS VDV toto opatření odpovědnému dispečeru dopravce, který rozhodne, zda jej lze akceptovat</w:t>
      </w:r>
      <w:r w:rsidR="00F11A7E">
        <w:rPr>
          <w:rFonts w:ascii="Arial" w:hAnsi="Arial" w:cs="Arial"/>
        </w:rPr>
        <w:t>.</w:t>
      </w:r>
    </w:p>
    <w:p w14:paraId="33BFA22B" w14:textId="4874AFFA" w:rsidR="003D7866" w:rsidRDefault="00F11A7E" w:rsidP="000F0CEA">
      <w:pPr>
        <w:spacing w:before="120" w:after="120" w:line="360" w:lineRule="auto"/>
        <w:ind w:firstLine="284"/>
        <w:jc w:val="both"/>
        <w:rPr>
          <w:rFonts w:ascii="Arial" w:hAnsi="Arial" w:cs="Arial"/>
        </w:rPr>
      </w:pPr>
      <w:r>
        <w:rPr>
          <w:rFonts w:ascii="Arial" w:hAnsi="Arial" w:cs="Arial"/>
        </w:rPr>
        <w:t xml:space="preserve">V případě mimořádnosti v dopravě má Centrální dispečink IDS VDV pravomoc rozhodnout o vypravení náhradní autobusové dopravy </w:t>
      </w:r>
      <w:ins w:id="211" w:author="Němec Lukáš Bc." w:date="2023-05-25T12:05:00Z">
        <w:r w:rsidR="00142718">
          <w:rPr>
            <w:rFonts w:ascii="Arial" w:hAnsi="Arial" w:cs="Arial"/>
          </w:rPr>
          <w:t>daným</w:t>
        </w:r>
      </w:ins>
      <w:del w:id="212" w:author="Němec Lukáš Bc." w:date="2023-05-25T12:05:00Z">
        <w:r w:rsidDel="00142718">
          <w:rPr>
            <w:rFonts w:ascii="Arial" w:hAnsi="Arial" w:cs="Arial"/>
          </w:rPr>
          <w:delText xml:space="preserve">stejným nebo jiným </w:delText>
        </w:r>
      </w:del>
      <w:ins w:id="213" w:author="Němec Lukáš Bc." w:date="2023-05-25T12:05:00Z">
        <w:r w:rsidR="00142718">
          <w:rPr>
            <w:rFonts w:ascii="Arial" w:hAnsi="Arial" w:cs="Arial"/>
          </w:rPr>
          <w:t xml:space="preserve"> </w:t>
        </w:r>
      </w:ins>
      <w:r>
        <w:rPr>
          <w:rFonts w:ascii="Arial" w:hAnsi="Arial" w:cs="Arial"/>
        </w:rPr>
        <w:t xml:space="preserve">dopravcem </w:t>
      </w:r>
      <w:ins w:id="214" w:author="Němec Lukáš Bc." w:date="2023-05-25T12:05:00Z">
        <w:r w:rsidR="00142718">
          <w:rPr>
            <w:rFonts w:ascii="Arial" w:hAnsi="Arial" w:cs="Arial"/>
          </w:rPr>
          <w:t xml:space="preserve">v oblasti </w:t>
        </w:r>
      </w:ins>
      <w:r>
        <w:rPr>
          <w:rFonts w:ascii="Arial" w:hAnsi="Arial" w:cs="Arial"/>
        </w:rPr>
        <w:t>za vynechaný nebo zpožděný spoj.</w:t>
      </w:r>
    </w:p>
    <w:p w14:paraId="0818D0EB" w14:textId="02B80718" w:rsidR="00F11A7E" w:rsidRDefault="00F11A7E" w:rsidP="000F0CEA">
      <w:pPr>
        <w:spacing w:before="120" w:after="120" w:line="360" w:lineRule="auto"/>
        <w:ind w:firstLine="284"/>
        <w:jc w:val="both"/>
        <w:rPr>
          <w:rFonts w:ascii="Arial" w:hAnsi="Arial" w:cs="Arial"/>
        </w:rPr>
      </w:pPr>
      <w:r>
        <w:rPr>
          <w:rFonts w:ascii="Arial" w:hAnsi="Arial" w:cs="Arial"/>
        </w:rPr>
        <w:t>V případě nedodržení návaznosti má Centrální dispečink IDS VDV právo rozhodnout o vrácení spoje do přestupního uzlu</w:t>
      </w:r>
      <w:r w:rsidR="00C251A4">
        <w:rPr>
          <w:rFonts w:ascii="Arial" w:hAnsi="Arial" w:cs="Arial"/>
        </w:rPr>
        <w:t>.</w:t>
      </w:r>
    </w:p>
    <w:p w14:paraId="2AFCCF98" w14:textId="03BD9BB3" w:rsidR="0057487F" w:rsidRDefault="0057487F" w:rsidP="000F0CEA">
      <w:pPr>
        <w:spacing w:before="120" w:after="120" w:line="360" w:lineRule="auto"/>
        <w:ind w:firstLine="284"/>
        <w:jc w:val="both"/>
        <w:rPr>
          <w:rFonts w:ascii="Arial" w:hAnsi="Arial" w:cs="Arial"/>
        </w:rPr>
      </w:pPr>
      <w:r>
        <w:rPr>
          <w:rFonts w:ascii="Arial" w:hAnsi="Arial" w:cs="Arial"/>
        </w:rPr>
        <w:t>Centrální dispečink IDS VDV má právo požádat odpovědného pracovníka dopravce o vypravení autobusů (např. záložních autobusu) na spoje náhradní autobusové dopravy</w:t>
      </w:r>
      <w:r w:rsidR="00607D1B">
        <w:rPr>
          <w:rFonts w:ascii="Arial" w:hAnsi="Arial" w:cs="Arial"/>
        </w:rPr>
        <w:t>.</w:t>
      </w:r>
    </w:p>
    <w:p w14:paraId="1C0AC6D2" w14:textId="72FAC7C0" w:rsidR="00607D1B" w:rsidRDefault="00607D1B" w:rsidP="000F0CEA">
      <w:pPr>
        <w:spacing w:before="120" w:after="120" w:line="360" w:lineRule="auto"/>
        <w:ind w:firstLine="284"/>
        <w:jc w:val="both"/>
        <w:rPr>
          <w:rFonts w:ascii="Arial" w:hAnsi="Arial" w:cs="Arial"/>
        </w:rPr>
      </w:pPr>
      <w:r>
        <w:rPr>
          <w:rFonts w:ascii="Arial" w:hAnsi="Arial" w:cs="Arial"/>
        </w:rPr>
        <w:t>V odůvodněných případech má Centrální dispečink IDS VDV právo navrhnout a odsouhlasit vykonání odjezdu po jiné trase nebo v jiném čase, nezastavení na zastávce, nevykonání spoje nebo vykonání spoje jiným vozidlem.</w:t>
      </w:r>
    </w:p>
    <w:p w14:paraId="19CE1500" w14:textId="21C0FBA4" w:rsidR="00607D1B" w:rsidRPr="00456A0D" w:rsidRDefault="00607D1B" w:rsidP="000F0CEA">
      <w:pPr>
        <w:spacing w:before="120" w:after="120" w:line="360" w:lineRule="auto"/>
        <w:ind w:firstLine="284"/>
        <w:jc w:val="both"/>
        <w:rPr>
          <w:rFonts w:ascii="Arial" w:hAnsi="Arial" w:cs="Arial"/>
        </w:rPr>
      </w:pPr>
      <w:r>
        <w:rPr>
          <w:rFonts w:ascii="Arial" w:hAnsi="Arial" w:cs="Arial"/>
        </w:rPr>
        <w:t>Vzhledem k tomu, že Centrální dispečink IDS VDV</w:t>
      </w:r>
      <w:r>
        <w:rPr>
          <w:rFonts w:ascii="Arial" w:hAnsi="Arial" w:cs="Arial"/>
        </w:rPr>
        <w:tab/>
      </w:r>
      <w:r w:rsidR="0026617F">
        <w:rPr>
          <w:rFonts w:ascii="Arial" w:hAnsi="Arial" w:cs="Arial"/>
        </w:rPr>
        <w:t xml:space="preserve"> bude v kontaktu s řidiči, může vyplynout potřeba výměny vozu, řidiče, případně operativní změny v oběhu autobusu. Tento požadavek řidiče přenese Centrální dispečink IDS VDV k odpovědnému pracovníkovi dopravce. V případě, že může dojít k narušení jízdního řádu z jakéhokoliv důvodu (zpoždění, porucha)</w:t>
      </w:r>
      <w:r w:rsidR="00947A82">
        <w:rPr>
          <w:rFonts w:ascii="Arial" w:hAnsi="Arial" w:cs="Arial"/>
        </w:rPr>
        <w:t xml:space="preserve"> je řidič nebo pověřený pracovník dopravce </w:t>
      </w:r>
      <w:ins w:id="215" w:author="Němec Lukáš Bc." w:date="2023-05-19T12:22:00Z">
        <w:r w:rsidR="009D1B6F">
          <w:rPr>
            <w:rFonts w:ascii="Arial" w:hAnsi="Arial" w:cs="Arial"/>
          </w:rPr>
          <w:t xml:space="preserve">povinen </w:t>
        </w:r>
      </w:ins>
      <w:r w:rsidR="00947A82">
        <w:rPr>
          <w:rFonts w:ascii="Arial" w:hAnsi="Arial" w:cs="Arial"/>
        </w:rPr>
        <w:t>neprodleně informovat Centrální dispečink IDS VDV.</w:t>
      </w:r>
    </w:p>
    <w:p w14:paraId="15121E50" w14:textId="76F6CFE0" w:rsidR="00EA7200" w:rsidRPr="0023277E" w:rsidRDefault="00EA7200" w:rsidP="000F0CEA">
      <w:pPr>
        <w:pStyle w:val="Nadpis2"/>
        <w:rPr>
          <w:rFonts w:ascii="Arial" w:hAnsi="Arial" w:cs="Arial"/>
          <w:color w:val="auto"/>
        </w:rPr>
      </w:pPr>
      <w:bookmarkStart w:id="216" w:name="_Toc6386449"/>
      <w:bookmarkStart w:id="217" w:name="_Toc130805834"/>
      <w:r w:rsidRPr="0023277E">
        <w:rPr>
          <w:rFonts w:ascii="Arial" w:hAnsi="Arial" w:cs="Arial"/>
          <w:color w:val="auto"/>
        </w:rPr>
        <w:t>Mimořádnosti v dopravě</w:t>
      </w:r>
      <w:bookmarkEnd w:id="216"/>
      <w:bookmarkEnd w:id="217"/>
    </w:p>
    <w:p w14:paraId="7321B0E9" w14:textId="476E779F" w:rsidR="00EA7200" w:rsidRPr="0023277E" w:rsidRDefault="00EA7200" w:rsidP="000F0CEA">
      <w:pPr>
        <w:pStyle w:val="Nadpis3"/>
        <w:rPr>
          <w:rFonts w:ascii="Arial" w:hAnsi="Arial" w:cs="Arial"/>
          <w:color w:val="auto"/>
        </w:rPr>
      </w:pPr>
      <w:bookmarkStart w:id="218" w:name="_Toc6386450"/>
      <w:bookmarkStart w:id="219" w:name="_Toc130805835"/>
      <w:r w:rsidRPr="0023277E">
        <w:rPr>
          <w:rFonts w:ascii="Arial" w:hAnsi="Arial" w:cs="Arial"/>
          <w:color w:val="auto"/>
        </w:rPr>
        <w:t>Mimořádnosti v dopravě způsobené dopravcem</w:t>
      </w:r>
      <w:bookmarkEnd w:id="218"/>
      <w:bookmarkEnd w:id="219"/>
    </w:p>
    <w:p w14:paraId="6E8CD048" w14:textId="77777777"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t>Za mimořádnosti v dopravě způsobené dopravcem se považují takové události, které byly způsobeny vinou na straně dopravce – jedná se zejména o:</w:t>
      </w:r>
    </w:p>
    <w:p w14:paraId="2B1F3AE4" w14:textId="77777777" w:rsidR="00EA7200" w:rsidRPr="00456A0D" w:rsidRDefault="00EA7200" w:rsidP="000F0CEA">
      <w:pPr>
        <w:pStyle w:val="Odstavecseseznamem"/>
        <w:numPr>
          <w:ilvl w:val="0"/>
          <w:numId w:val="22"/>
        </w:numPr>
        <w:spacing w:after="200" w:line="360" w:lineRule="auto"/>
        <w:jc w:val="both"/>
        <w:rPr>
          <w:rFonts w:cs="Arial"/>
        </w:rPr>
      </w:pPr>
      <w:r w:rsidRPr="00456A0D">
        <w:rPr>
          <w:rFonts w:cs="Arial"/>
        </w:rPr>
        <w:t xml:space="preserve">poruchu vozidla, </w:t>
      </w:r>
    </w:p>
    <w:p w14:paraId="6823037C" w14:textId="77777777" w:rsidR="00EA7200" w:rsidRPr="00456A0D" w:rsidRDefault="00EA7200" w:rsidP="000F0CEA">
      <w:pPr>
        <w:pStyle w:val="Odstavecseseznamem"/>
        <w:numPr>
          <w:ilvl w:val="0"/>
          <w:numId w:val="22"/>
        </w:numPr>
        <w:spacing w:after="200" w:line="360" w:lineRule="auto"/>
        <w:jc w:val="both"/>
        <w:rPr>
          <w:rFonts w:cs="Arial"/>
        </w:rPr>
      </w:pPr>
      <w:r w:rsidRPr="00456A0D">
        <w:rPr>
          <w:rFonts w:cs="Arial"/>
        </w:rPr>
        <w:t>nezpůsobilost řidiče k další jízdě,</w:t>
      </w:r>
    </w:p>
    <w:p w14:paraId="224990E7" w14:textId="77777777" w:rsidR="00EA7200" w:rsidRPr="00456A0D" w:rsidRDefault="00EA7200" w:rsidP="000F0CEA">
      <w:pPr>
        <w:pStyle w:val="Odstavecseseznamem"/>
        <w:numPr>
          <w:ilvl w:val="0"/>
          <w:numId w:val="22"/>
        </w:numPr>
        <w:spacing w:after="200" w:line="360" w:lineRule="auto"/>
        <w:jc w:val="both"/>
        <w:rPr>
          <w:rFonts w:cs="Arial"/>
        </w:rPr>
      </w:pPr>
      <w:r w:rsidRPr="00456A0D">
        <w:rPr>
          <w:rFonts w:cs="Arial"/>
        </w:rPr>
        <w:t>dopravní nehodu zaviněnou řidičem vozidla,</w:t>
      </w:r>
    </w:p>
    <w:p w14:paraId="7B48B41F" w14:textId="77777777" w:rsidR="00EA7200" w:rsidRPr="00456A0D" w:rsidRDefault="00EA7200" w:rsidP="000F0CEA">
      <w:pPr>
        <w:pStyle w:val="Odstavecseseznamem"/>
        <w:numPr>
          <w:ilvl w:val="0"/>
          <w:numId w:val="22"/>
        </w:numPr>
        <w:spacing w:after="200" w:line="360" w:lineRule="auto"/>
        <w:jc w:val="both"/>
        <w:rPr>
          <w:rFonts w:cs="Arial"/>
        </w:rPr>
      </w:pPr>
      <w:r w:rsidRPr="00456A0D">
        <w:rPr>
          <w:rFonts w:cs="Arial"/>
        </w:rPr>
        <w:t xml:space="preserve">nefunkční elektronické odbavovací zařízení, </w:t>
      </w:r>
    </w:p>
    <w:p w14:paraId="2F331108" w14:textId="763102D1" w:rsidR="00EA7200" w:rsidRPr="0023277E" w:rsidRDefault="00EA7200" w:rsidP="000F0CEA">
      <w:pPr>
        <w:pStyle w:val="Nadpis3"/>
        <w:rPr>
          <w:rFonts w:ascii="Arial" w:hAnsi="Arial" w:cs="Arial"/>
          <w:color w:val="auto"/>
        </w:rPr>
      </w:pPr>
      <w:bookmarkStart w:id="220" w:name="_Toc6386451"/>
      <w:bookmarkStart w:id="221" w:name="_Toc130805836"/>
      <w:r w:rsidRPr="0023277E">
        <w:rPr>
          <w:rFonts w:ascii="Arial" w:hAnsi="Arial" w:cs="Arial"/>
          <w:color w:val="auto"/>
        </w:rPr>
        <w:lastRenderedPageBreak/>
        <w:t>Mimořádnosti v dopravě nezávislé na dopravci</w:t>
      </w:r>
      <w:bookmarkEnd w:id="220"/>
      <w:bookmarkEnd w:id="221"/>
    </w:p>
    <w:p w14:paraId="55213ED7" w14:textId="77777777"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t>Za mimořádnosti v dopravě nezávislé na dopravci se považují takové události, které nebyly způsobeny vinou na straně dopravce.</w:t>
      </w:r>
    </w:p>
    <w:p w14:paraId="77749D43" w14:textId="0E667984" w:rsidR="00EA7200" w:rsidRPr="00D41CE6" w:rsidRDefault="00EA7200" w:rsidP="000F0CEA">
      <w:pPr>
        <w:pStyle w:val="Nadpis3"/>
        <w:rPr>
          <w:rFonts w:ascii="Arial" w:hAnsi="Arial" w:cs="Arial"/>
          <w:color w:val="auto"/>
        </w:rPr>
      </w:pPr>
      <w:bookmarkStart w:id="222" w:name="_Toc6386452"/>
      <w:bookmarkStart w:id="223" w:name="_Toc130805837"/>
      <w:r w:rsidRPr="00D41CE6">
        <w:rPr>
          <w:rFonts w:ascii="Arial" w:hAnsi="Arial" w:cs="Arial"/>
          <w:color w:val="auto"/>
        </w:rPr>
        <w:t>Postup v případě mimořádnosti v dopravě</w:t>
      </w:r>
      <w:bookmarkEnd w:id="222"/>
      <w:bookmarkEnd w:id="223"/>
    </w:p>
    <w:p w14:paraId="4FC20767" w14:textId="77777777"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t>V případě výpadku v zajištění provozu spoje je dopravce povinen vykonat takové kroky, aby byly dopady na cestující co nejnižší.</w:t>
      </w:r>
    </w:p>
    <w:p w14:paraId="61A2E231" w14:textId="5F1A5EA6"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t xml:space="preserve">Pokud dojde na lince k mimořádnosti v dopravě, je řidič (popřípadě příslušná oprávněná osoba) povinen provést úkony stanovené vnitřním předpisem </w:t>
      </w:r>
      <w:r w:rsidR="003145B5" w:rsidRPr="00456A0D">
        <w:rPr>
          <w:rFonts w:ascii="Arial" w:hAnsi="Arial" w:cs="Arial"/>
        </w:rPr>
        <w:t>dopravce,</w:t>
      </w:r>
      <w:r w:rsidRPr="00456A0D">
        <w:rPr>
          <w:rFonts w:ascii="Arial" w:hAnsi="Arial" w:cs="Arial"/>
        </w:rPr>
        <w:t xml:space="preserve"> a především zajistit bezpečnost cestujících. V případě, že technický stav vozidla dovoluje jeho dojezd do nejbližší konečné stanice, řidič pokračuje dále v cestě. Dopravce je povinen zajistit výměnu vozidla buď přímo na trati linky, nebo na konečné stanici.</w:t>
      </w:r>
    </w:p>
    <w:p w14:paraId="40CC6198" w14:textId="77777777"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t>Pokud technický stav vozidla nedovoluje jeho další jízdu</w:t>
      </w:r>
      <w:r w:rsidRPr="00456A0D">
        <w:rPr>
          <w:rStyle w:val="Znakapoznpodarou"/>
          <w:rFonts w:ascii="Arial" w:hAnsi="Arial" w:cs="Arial"/>
        </w:rPr>
        <w:footnoteReference w:id="28"/>
      </w:r>
      <w:r w:rsidRPr="00456A0D">
        <w:rPr>
          <w:rFonts w:ascii="Arial" w:hAnsi="Arial" w:cs="Arial"/>
        </w:rPr>
        <w:t xml:space="preserve">, je řidič povinen v rámci možností co nejrychleji ohlásit tuto skutečnost dispečerovi dopravce. Dopravce je povinen v co možná nejkratší technologicky možné době zajistit náhradu za nepojízdné vozidlo. V případě, že do příjezdu dalšího spoje se stejnou trasou a stejnou nebo vzdálenější konečnou stanicí zbývá méně než 20 minut, může dopravce zajistit náhradní přepravu prostřednictvím tohoto spoje, avšak za podmínky nepřekročení povolené přepravní kapacity vozidla spoje. Pokud není některá z těchto podmínek splněna, je dopravce povinen zajistit přepravu z místa předčasného ukončení jízdy záložním vozidlem o stejné nebo vyšší kapacitě Prostřednictvím náhradního vozidla musí dopravce rovněž zajistit řádné pokračování plánovaného denního oběhu za nepojízdné základní vozidlo. Pravidelný odjezd spoje následujícího po spoji dotčeném dopravní mimořádností musí být zabezpečen v souladu s jízdním řádem. </w:t>
      </w:r>
    </w:p>
    <w:p w14:paraId="710FE293" w14:textId="77777777" w:rsidR="00142718" w:rsidRPr="00456A0D" w:rsidRDefault="00EA7200" w:rsidP="00142718">
      <w:pPr>
        <w:spacing w:before="120" w:after="120" w:line="360" w:lineRule="auto"/>
        <w:ind w:firstLine="284"/>
        <w:jc w:val="both"/>
        <w:rPr>
          <w:ins w:id="224" w:author="Němec Lukáš Bc." w:date="2023-05-25T12:07:00Z"/>
          <w:rFonts w:ascii="Arial" w:hAnsi="Arial" w:cs="Arial"/>
        </w:rPr>
      </w:pPr>
      <w:r w:rsidRPr="00456A0D">
        <w:rPr>
          <w:rFonts w:ascii="Arial" w:hAnsi="Arial" w:cs="Arial"/>
        </w:rPr>
        <w:t>Maximální doba pro výjezd vozidla operativní zálohy</w:t>
      </w:r>
      <w:r w:rsidRPr="00456A0D">
        <w:rPr>
          <w:rStyle w:val="Znakapoznpodarou"/>
          <w:rFonts w:ascii="Arial" w:hAnsi="Arial" w:cs="Arial"/>
        </w:rPr>
        <w:footnoteReference w:id="29"/>
      </w:r>
      <w:r w:rsidRPr="00456A0D">
        <w:rPr>
          <w:rFonts w:ascii="Arial" w:hAnsi="Arial" w:cs="Arial"/>
        </w:rPr>
        <w:t xml:space="preserve"> je 5 minut od nahlášení výpadku. Tento limit se nevztahuje na situace, pokud by byla všechna vozidla operativní zálohy prokazatelně již v provozu. Dopravce může využít vozidla operativní zálohy pro nahrazení základního vozidla do doby dokončení denního oběhu. Následující den musí být již závada na vozidle odstraněna, anebo nepojízdné základní vozidlo musí být nahrazeno jiným základním vozidlem.</w:t>
      </w:r>
      <w:ins w:id="225" w:author="Němec Lukáš Bc." w:date="2023-05-25T12:07:00Z">
        <w:r w:rsidR="00142718">
          <w:rPr>
            <w:rFonts w:ascii="Arial" w:hAnsi="Arial" w:cs="Arial"/>
          </w:rPr>
          <w:t xml:space="preserve"> Pokud jiné základní (turnusové) vozidlo není k dispozici, je možné použít na nezbytně nutnou dobu vozidlo provozní zálohy. V případě, kdy bude k dispozici již základní (turnusové) vozidlo, musí být toto vozidlo neprodleně zařazeno do provozu.</w:t>
        </w:r>
      </w:ins>
    </w:p>
    <w:p w14:paraId="7BC8DE5B" w14:textId="465D55F5" w:rsidR="00EA7200" w:rsidRPr="00456A0D" w:rsidRDefault="00EA7200" w:rsidP="000F0CEA">
      <w:pPr>
        <w:spacing w:before="120" w:after="120" w:line="360" w:lineRule="auto"/>
        <w:ind w:firstLine="284"/>
        <w:jc w:val="both"/>
        <w:rPr>
          <w:rFonts w:ascii="Arial" w:hAnsi="Arial" w:cs="Arial"/>
        </w:rPr>
      </w:pPr>
    </w:p>
    <w:p w14:paraId="6407369A" w14:textId="69A19906" w:rsidR="00EA7200" w:rsidRPr="00456A0D" w:rsidRDefault="00EA7200" w:rsidP="000F0CEA">
      <w:pPr>
        <w:spacing w:before="120" w:after="120" w:line="360" w:lineRule="auto"/>
        <w:ind w:firstLine="284"/>
        <w:jc w:val="both"/>
        <w:rPr>
          <w:rFonts w:ascii="Arial" w:hAnsi="Arial" w:cs="Arial"/>
        </w:rPr>
      </w:pPr>
      <w:bookmarkStart w:id="226" w:name="_Hlk52896486"/>
      <w:r w:rsidRPr="00456A0D">
        <w:rPr>
          <w:rFonts w:ascii="Arial" w:hAnsi="Arial" w:cs="Arial"/>
        </w:rPr>
        <w:lastRenderedPageBreak/>
        <w:t xml:space="preserve">V případě neprůjezdnosti komunikace může řidič po dohodě s dispečerem dispečinku </w:t>
      </w:r>
      <w:r w:rsidR="008E635F">
        <w:rPr>
          <w:rFonts w:ascii="Arial" w:hAnsi="Arial" w:cs="Arial"/>
        </w:rPr>
        <w:t xml:space="preserve">IDS </w:t>
      </w:r>
      <w:r w:rsidRPr="00456A0D">
        <w:rPr>
          <w:rFonts w:ascii="Arial" w:hAnsi="Arial" w:cs="Arial"/>
        </w:rPr>
        <w:t>VDV zvolit náhradní trasu. Trasa musí být zvolena tak, aby se spoj vychýlil z trasy oproti jízdnímu řádu v co nejmenší možné míře.</w:t>
      </w:r>
      <w:bookmarkEnd w:id="226"/>
      <w:r w:rsidRPr="00456A0D">
        <w:rPr>
          <w:rFonts w:ascii="Arial" w:hAnsi="Arial" w:cs="Arial"/>
        </w:rPr>
        <w:t xml:space="preserve"> </w:t>
      </w:r>
    </w:p>
    <w:p w14:paraId="03C6A15E" w14:textId="77777777"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t xml:space="preserve">V případě jakékoliv mimořádnosti v dopravě je řidič povinen informovat cestující </w:t>
      </w:r>
      <w:r w:rsidRPr="00456A0D">
        <w:rPr>
          <w:rFonts w:ascii="Arial" w:hAnsi="Arial" w:cs="Arial"/>
        </w:rPr>
        <w:br/>
        <w:t>o nastalém stavu a způsobu zajištění přepravy.</w:t>
      </w:r>
    </w:p>
    <w:p w14:paraId="76294A71" w14:textId="77777777"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t>O každé mimořádnosti v dopravě způsobené dopravcem a jejím řešení musí dopravce vést průkazné záznamy a jejich seznam měsíčně zasílat objednateli. Součástí hlášení je i poskytnutí seznamu neodjetých a zpožděných spojů včetně odpovídajícího odůvodnění.</w:t>
      </w:r>
    </w:p>
    <w:p w14:paraId="2919D334" w14:textId="00F13AA0"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t xml:space="preserve">Na vyžádání objednatele je dopravce povinen poskytnout záznamy o jednotlivé mimořádnosti do </w:t>
      </w:r>
      <w:r w:rsidR="00B91F93">
        <w:rPr>
          <w:rFonts w:ascii="Arial" w:hAnsi="Arial" w:cs="Arial"/>
        </w:rPr>
        <w:t>dvou dnů</w:t>
      </w:r>
      <w:r w:rsidR="00F338B5">
        <w:rPr>
          <w:rFonts w:ascii="Arial" w:hAnsi="Arial" w:cs="Arial"/>
        </w:rPr>
        <w:t xml:space="preserve"> od vyžádání těchto záznamů objednatelem</w:t>
      </w:r>
      <w:r w:rsidRPr="00456A0D">
        <w:rPr>
          <w:rFonts w:ascii="Arial" w:hAnsi="Arial" w:cs="Arial"/>
        </w:rPr>
        <w:t>.</w:t>
      </w:r>
    </w:p>
    <w:p w14:paraId="5EC838FF" w14:textId="587ACB73" w:rsidR="00EA7200" w:rsidRPr="00D41CE6" w:rsidRDefault="00EA7200" w:rsidP="000F0CEA">
      <w:pPr>
        <w:pStyle w:val="Nadpis2"/>
        <w:rPr>
          <w:rFonts w:ascii="Arial" w:hAnsi="Arial" w:cs="Arial"/>
          <w:color w:val="auto"/>
        </w:rPr>
      </w:pPr>
      <w:bookmarkStart w:id="227" w:name="_Toc6386453"/>
      <w:bookmarkStart w:id="228" w:name="_Toc130805838"/>
      <w:r w:rsidRPr="00D41CE6">
        <w:rPr>
          <w:rFonts w:ascii="Arial" w:hAnsi="Arial" w:cs="Arial"/>
          <w:color w:val="auto"/>
        </w:rPr>
        <w:t>Záznam o provozu vozidla</w:t>
      </w:r>
      <w:bookmarkEnd w:id="227"/>
      <w:bookmarkEnd w:id="228"/>
    </w:p>
    <w:p w14:paraId="423F76F0" w14:textId="0E647985" w:rsidR="00EA7200" w:rsidRPr="00456A0D" w:rsidDel="00142718" w:rsidRDefault="00EA7200" w:rsidP="00142718">
      <w:pPr>
        <w:spacing w:before="120" w:after="120" w:line="360" w:lineRule="auto"/>
        <w:ind w:firstLine="284"/>
        <w:jc w:val="both"/>
        <w:rPr>
          <w:del w:id="229" w:author="Němec Lukáš Bc." w:date="2023-05-25T12:08:00Z"/>
          <w:rFonts w:ascii="Arial" w:hAnsi="Arial" w:cs="Arial"/>
        </w:rPr>
      </w:pPr>
      <w:r w:rsidRPr="00456A0D">
        <w:rPr>
          <w:rFonts w:ascii="Arial" w:hAnsi="Arial" w:cs="Arial"/>
        </w:rPr>
        <w:t xml:space="preserve">Každé vozidlo provozované na linkách v systému </w:t>
      </w:r>
      <w:r w:rsidR="008E635F">
        <w:rPr>
          <w:rFonts w:ascii="Arial" w:hAnsi="Arial" w:cs="Arial"/>
        </w:rPr>
        <w:t xml:space="preserve">IDS </w:t>
      </w:r>
      <w:r w:rsidRPr="00456A0D">
        <w:rPr>
          <w:rFonts w:ascii="Arial" w:hAnsi="Arial" w:cs="Arial"/>
        </w:rPr>
        <w:t xml:space="preserve">VDV musí být vybaveno záznamem </w:t>
      </w:r>
      <w:r w:rsidRPr="00456A0D">
        <w:rPr>
          <w:rFonts w:ascii="Arial" w:hAnsi="Arial" w:cs="Arial"/>
        </w:rPr>
        <w:br/>
        <w:t xml:space="preserve">o provozu vozidla (DZPV – denní záznam o provozu vozidla), </w:t>
      </w:r>
      <w:ins w:id="230" w:author="Němec Lukáš Bc." w:date="2023-05-25T12:07:00Z">
        <w:r w:rsidR="00142718">
          <w:rPr>
            <w:rFonts w:ascii="Arial" w:hAnsi="Arial" w:cs="Arial"/>
          </w:rPr>
          <w:t>který má náležitosti v</w:t>
        </w:r>
      </w:ins>
      <w:ins w:id="231" w:author="Němec Lukáš Bc." w:date="2023-05-25T12:08:00Z">
        <w:r w:rsidR="00142718">
          <w:rPr>
            <w:rFonts w:ascii="Arial" w:hAnsi="Arial" w:cs="Arial"/>
          </w:rPr>
          <w:t> </w:t>
        </w:r>
      </w:ins>
      <w:ins w:id="232" w:author="Němec Lukáš Bc." w:date="2023-05-25T12:07:00Z">
        <w:r w:rsidR="00142718">
          <w:rPr>
            <w:rFonts w:ascii="Arial" w:hAnsi="Arial" w:cs="Arial"/>
          </w:rPr>
          <w:t xml:space="preserve">souladu </w:t>
        </w:r>
      </w:ins>
      <w:ins w:id="233" w:author="Němec Lukáš Bc." w:date="2023-05-25T12:08:00Z">
        <w:r w:rsidR="00142718">
          <w:rPr>
            <w:rFonts w:ascii="Arial" w:hAnsi="Arial" w:cs="Arial"/>
          </w:rPr>
          <w:t>s platnou legislativou. Záznam o provozu vozidla je možné vést i v</w:t>
        </w:r>
      </w:ins>
      <w:ins w:id="234" w:author="Němec Lukáš Bc." w:date="2023-05-25T12:09:00Z">
        <w:r w:rsidR="00142718">
          <w:rPr>
            <w:rFonts w:ascii="Arial" w:hAnsi="Arial" w:cs="Arial"/>
          </w:rPr>
          <w:t> </w:t>
        </w:r>
      </w:ins>
      <w:ins w:id="235" w:author="Němec Lukáš Bc." w:date="2023-05-25T12:08:00Z">
        <w:r w:rsidR="00142718">
          <w:rPr>
            <w:rFonts w:ascii="Arial" w:hAnsi="Arial" w:cs="Arial"/>
          </w:rPr>
          <w:t xml:space="preserve">elektronické </w:t>
        </w:r>
      </w:ins>
      <w:ins w:id="236" w:author="Němec Lukáš Bc." w:date="2023-05-25T12:09:00Z">
        <w:r w:rsidR="00142718">
          <w:rPr>
            <w:rFonts w:ascii="Arial" w:hAnsi="Arial" w:cs="Arial"/>
          </w:rPr>
          <w:t xml:space="preserve">formě. </w:t>
        </w:r>
      </w:ins>
      <w:del w:id="237" w:author="Němec Lukáš Bc." w:date="2023-05-25T12:08:00Z">
        <w:r w:rsidRPr="00456A0D" w:rsidDel="00142718">
          <w:rPr>
            <w:rFonts w:ascii="Arial" w:hAnsi="Arial" w:cs="Arial"/>
          </w:rPr>
          <w:delText>které musí obsahovat nejméně následující údaje:</w:delText>
        </w:r>
      </w:del>
    </w:p>
    <w:p w14:paraId="17C2A909" w14:textId="2F93F39A" w:rsidR="00EA7200" w:rsidRPr="00456A0D" w:rsidDel="00142718" w:rsidRDefault="00EA7200" w:rsidP="003701A5">
      <w:pPr>
        <w:spacing w:before="120" w:after="120" w:line="360" w:lineRule="auto"/>
        <w:ind w:firstLine="284"/>
        <w:jc w:val="both"/>
        <w:rPr>
          <w:del w:id="238" w:author="Němec Lukáš Bc." w:date="2023-05-25T12:08:00Z"/>
          <w:rFonts w:cs="Arial"/>
        </w:rPr>
      </w:pPr>
      <w:del w:id="239" w:author="Němec Lukáš Bc." w:date="2023-05-25T12:08:00Z">
        <w:r w:rsidRPr="00456A0D" w:rsidDel="00142718">
          <w:rPr>
            <w:rFonts w:cs="Arial"/>
          </w:rPr>
          <w:delText>Jméno řidiče/řidičů.</w:delText>
        </w:r>
      </w:del>
    </w:p>
    <w:p w14:paraId="21DB7B90" w14:textId="7E1FD125" w:rsidR="00EA7200" w:rsidRPr="00456A0D" w:rsidDel="00142718" w:rsidRDefault="00EA7200" w:rsidP="003701A5">
      <w:pPr>
        <w:spacing w:before="120" w:after="120" w:line="360" w:lineRule="auto"/>
        <w:ind w:firstLine="284"/>
        <w:jc w:val="both"/>
        <w:rPr>
          <w:del w:id="240" w:author="Němec Lukáš Bc." w:date="2023-05-25T12:08:00Z"/>
          <w:rFonts w:cs="Arial"/>
        </w:rPr>
      </w:pPr>
      <w:del w:id="241" w:author="Němec Lukáš Bc." w:date="2023-05-25T12:08:00Z">
        <w:r w:rsidRPr="00456A0D" w:rsidDel="00142718">
          <w:rPr>
            <w:rFonts w:cs="Arial"/>
          </w:rPr>
          <w:delText>Obchodní název dopravce.</w:delText>
        </w:r>
      </w:del>
    </w:p>
    <w:p w14:paraId="7C200D1D" w14:textId="231FD709" w:rsidR="00EA7200" w:rsidRPr="00456A0D" w:rsidDel="00142718" w:rsidRDefault="00EA7200" w:rsidP="003701A5">
      <w:pPr>
        <w:spacing w:before="120" w:after="120" w:line="360" w:lineRule="auto"/>
        <w:ind w:firstLine="284"/>
        <w:jc w:val="both"/>
        <w:rPr>
          <w:del w:id="242" w:author="Němec Lukáš Bc." w:date="2023-05-25T12:08:00Z"/>
          <w:rFonts w:cs="Arial"/>
        </w:rPr>
      </w:pPr>
      <w:del w:id="243" w:author="Němec Lukáš Bc." w:date="2023-05-25T12:08:00Z">
        <w:r w:rsidRPr="00456A0D" w:rsidDel="00142718">
          <w:rPr>
            <w:rFonts w:cs="Arial"/>
          </w:rPr>
          <w:delText>Registrační značka vozidla.</w:delText>
        </w:r>
      </w:del>
    </w:p>
    <w:p w14:paraId="74A40E83" w14:textId="05D4A465" w:rsidR="00EA7200" w:rsidRPr="00456A0D" w:rsidDel="00142718" w:rsidRDefault="00EA7200" w:rsidP="003701A5">
      <w:pPr>
        <w:spacing w:before="120" w:after="120" w:line="360" w:lineRule="auto"/>
        <w:ind w:firstLine="284"/>
        <w:jc w:val="both"/>
        <w:rPr>
          <w:del w:id="244" w:author="Němec Lukáš Bc." w:date="2023-05-25T12:08:00Z"/>
          <w:rFonts w:cs="Arial"/>
        </w:rPr>
      </w:pPr>
      <w:del w:id="245" w:author="Němec Lukáš Bc." w:date="2023-05-25T12:08:00Z">
        <w:r w:rsidRPr="00456A0D" w:rsidDel="00142718">
          <w:rPr>
            <w:rFonts w:cs="Arial"/>
          </w:rPr>
          <w:delText>Číslo oběhu (kurzové číslo).</w:delText>
        </w:r>
      </w:del>
    </w:p>
    <w:p w14:paraId="54CDB6E4" w14:textId="04E28F71" w:rsidR="00EA7200" w:rsidRPr="00456A0D" w:rsidDel="00142718" w:rsidRDefault="00EA7200" w:rsidP="003701A5">
      <w:pPr>
        <w:spacing w:before="120" w:after="120" w:line="360" w:lineRule="auto"/>
        <w:ind w:firstLine="284"/>
        <w:jc w:val="both"/>
        <w:rPr>
          <w:del w:id="246" w:author="Němec Lukáš Bc." w:date="2023-05-25T12:08:00Z"/>
          <w:rFonts w:cs="Arial"/>
        </w:rPr>
      </w:pPr>
      <w:del w:id="247" w:author="Němec Lukáš Bc." w:date="2023-05-25T12:08:00Z">
        <w:r w:rsidRPr="00456A0D" w:rsidDel="00142718">
          <w:rPr>
            <w:rFonts w:cs="Arial"/>
          </w:rPr>
          <w:delText>Časy výjezdů a příjezdů do vozoven, garáží nebo odstavných parkovacích stání, včetně záznamu místa.</w:delText>
        </w:r>
      </w:del>
    </w:p>
    <w:p w14:paraId="72EE3A0B" w14:textId="2471D8B6" w:rsidR="00EA7200" w:rsidRPr="00456A0D" w:rsidDel="00142718" w:rsidRDefault="00EA7200" w:rsidP="003701A5">
      <w:pPr>
        <w:spacing w:before="120" w:after="120" w:line="360" w:lineRule="auto"/>
        <w:ind w:firstLine="284"/>
        <w:jc w:val="both"/>
        <w:rPr>
          <w:del w:id="248" w:author="Němec Lukáš Bc." w:date="2023-05-25T12:08:00Z"/>
          <w:rFonts w:cs="Arial"/>
        </w:rPr>
      </w:pPr>
      <w:del w:id="249" w:author="Němec Lukáš Bc." w:date="2023-05-25T12:08:00Z">
        <w:r w:rsidRPr="00456A0D" w:rsidDel="00142718">
          <w:rPr>
            <w:rFonts w:cs="Arial"/>
          </w:rPr>
          <w:delText>Časy příjezdů na jednotlivé konečné zastávky a odjezdy z nich.</w:delText>
        </w:r>
      </w:del>
    </w:p>
    <w:p w14:paraId="3835A372" w14:textId="3A291501" w:rsidR="00EA7200" w:rsidRPr="00456A0D" w:rsidRDefault="00EA7200" w:rsidP="003701A5">
      <w:pPr>
        <w:spacing w:before="120" w:after="120" w:line="360" w:lineRule="auto"/>
        <w:ind w:firstLine="284"/>
        <w:jc w:val="both"/>
        <w:rPr>
          <w:rFonts w:cs="Arial"/>
        </w:rPr>
      </w:pPr>
      <w:del w:id="250" w:author="Němec Lukáš Bc." w:date="2023-05-25T12:08:00Z">
        <w:r w:rsidRPr="00456A0D" w:rsidDel="00142718">
          <w:rPr>
            <w:rFonts w:cs="Arial"/>
          </w:rPr>
          <w:delText>Záznamy o veškerých odchylkách od jízdního řádu a o mimořádnostech v dopravě.</w:delText>
        </w:r>
      </w:del>
    </w:p>
    <w:p w14:paraId="7CCC122B" w14:textId="77777777" w:rsidR="00EA7200" w:rsidRPr="00456A0D" w:rsidRDefault="00EA7200" w:rsidP="000F0CEA">
      <w:pPr>
        <w:spacing w:before="240" w:after="120" w:line="360" w:lineRule="auto"/>
        <w:ind w:firstLine="284"/>
        <w:jc w:val="both"/>
        <w:rPr>
          <w:rFonts w:ascii="Arial" w:hAnsi="Arial" w:cs="Arial"/>
        </w:rPr>
      </w:pPr>
      <w:r w:rsidRPr="00456A0D">
        <w:rPr>
          <w:rFonts w:ascii="Arial" w:hAnsi="Arial" w:cs="Arial"/>
        </w:rPr>
        <w:t>Veškeré údaje je řidič povinen vyplnit neodkladně a pravdivě. Záznam o provozu vozidla je řidič povinen na požádání předložit oprávněnému kontrolnímu pracovníkovi objednatele ke kontrole.</w:t>
      </w:r>
    </w:p>
    <w:p w14:paraId="3BE1FFF2" w14:textId="77777777"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t>Dopravci jsou povinni po dobu minimálně dvou let veškeré záznamy o provozu vozidla archivovat a v případě potřeby poskytnout objednateli ke kontrole.</w:t>
      </w:r>
    </w:p>
    <w:p w14:paraId="6824B85C" w14:textId="3F16443F" w:rsidR="00EA7200" w:rsidRPr="00D41CE6" w:rsidRDefault="00EA7200" w:rsidP="000F0CEA">
      <w:pPr>
        <w:pStyle w:val="Nadpis2"/>
        <w:rPr>
          <w:rFonts w:ascii="Arial" w:hAnsi="Arial" w:cs="Arial"/>
          <w:color w:val="auto"/>
        </w:rPr>
      </w:pPr>
      <w:bookmarkStart w:id="251" w:name="_Toc6386454"/>
      <w:bookmarkStart w:id="252" w:name="_Toc130805839"/>
      <w:r w:rsidRPr="00D41CE6">
        <w:rPr>
          <w:rFonts w:ascii="Arial" w:hAnsi="Arial" w:cs="Arial"/>
          <w:color w:val="auto"/>
        </w:rPr>
        <w:lastRenderedPageBreak/>
        <w:t>Standard provozní a operativní zálohy</w:t>
      </w:r>
      <w:bookmarkEnd w:id="251"/>
      <w:bookmarkEnd w:id="252"/>
    </w:p>
    <w:p w14:paraId="63C18C45" w14:textId="13E97ECE" w:rsidR="00EA7200" w:rsidRPr="00D41CE6" w:rsidRDefault="00EA7200" w:rsidP="000F0CEA">
      <w:pPr>
        <w:pStyle w:val="Nadpis3"/>
        <w:rPr>
          <w:rFonts w:ascii="Arial" w:hAnsi="Arial" w:cs="Arial"/>
          <w:color w:val="auto"/>
        </w:rPr>
      </w:pPr>
      <w:bookmarkStart w:id="253" w:name="_Toc6386455"/>
      <w:bookmarkStart w:id="254" w:name="_Toc130805840"/>
      <w:r w:rsidRPr="00D41CE6">
        <w:rPr>
          <w:rFonts w:ascii="Arial" w:hAnsi="Arial" w:cs="Arial"/>
          <w:color w:val="auto"/>
        </w:rPr>
        <w:t>Provozní záloha</w:t>
      </w:r>
      <w:bookmarkEnd w:id="253"/>
      <w:bookmarkEnd w:id="254"/>
    </w:p>
    <w:p w14:paraId="132F0DA8" w14:textId="18E0B97C"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t xml:space="preserve">Provozní zálohou se rozumí vozidlo připravené vyjet bezprostředně po ohlášení výpadku tak, aby na místo, odkud bude nahrazovat dané vozidlo, dojelo nejpozději 45 minut od svého výjezdu. </w:t>
      </w:r>
      <w:r w:rsidR="004C08E6">
        <w:rPr>
          <w:rFonts w:ascii="Arial" w:hAnsi="Arial" w:cs="Arial"/>
        </w:rPr>
        <w:t>Vozidla provozní zálohy mohou být použita pouze na nezbytně nutnou dobu.</w:t>
      </w:r>
    </w:p>
    <w:p w14:paraId="0F2BB0AA" w14:textId="3F19355F" w:rsidR="00EA7200" w:rsidRPr="00456A0D" w:rsidRDefault="00F76D41" w:rsidP="000F0CEA">
      <w:pPr>
        <w:spacing w:before="120" w:after="120" w:line="360" w:lineRule="auto"/>
        <w:ind w:firstLine="284"/>
        <w:jc w:val="both"/>
        <w:rPr>
          <w:rFonts w:ascii="Arial" w:hAnsi="Arial" w:cs="Arial"/>
        </w:rPr>
      </w:pPr>
      <w:r w:rsidRPr="00456A0D">
        <w:rPr>
          <w:rFonts w:ascii="Arial" w:hAnsi="Arial" w:cs="Arial"/>
        </w:rPr>
        <w:t xml:space="preserve">Počty vozidel </w:t>
      </w:r>
      <w:r>
        <w:rPr>
          <w:rFonts w:ascii="Arial" w:hAnsi="Arial" w:cs="Arial"/>
        </w:rPr>
        <w:t>provozní</w:t>
      </w:r>
      <w:r w:rsidRPr="00456A0D">
        <w:rPr>
          <w:rFonts w:ascii="Arial" w:hAnsi="Arial" w:cs="Arial"/>
        </w:rPr>
        <w:t xml:space="preserve"> zálohy jsou stanoveny dle výsledných oblastí a počtu vozidel v nich.</w:t>
      </w:r>
    </w:p>
    <w:p w14:paraId="1A2519F0" w14:textId="77777777"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t xml:space="preserve">K vozidlu sloužícímu jako provozní záloha nemusí být přímo přidělen řidič. Za provozní zálohu se nepovažují vozidla, která jsou ve stavu oprav. </w:t>
      </w:r>
    </w:p>
    <w:p w14:paraId="1C60DE29" w14:textId="0FBE2B80"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t xml:space="preserve">Dopravce může mít zajištěnou provozní zálohu smluvním vztahem s jinou společností, na zajištění spoje </w:t>
      </w:r>
      <w:r w:rsidR="00E46393">
        <w:rPr>
          <w:rFonts w:ascii="Arial" w:hAnsi="Arial" w:cs="Arial"/>
        </w:rPr>
        <w:t xml:space="preserve">IDS </w:t>
      </w:r>
      <w:r w:rsidRPr="00456A0D">
        <w:rPr>
          <w:rFonts w:ascii="Arial" w:hAnsi="Arial" w:cs="Arial"/>
        </w:rPr>
        <w:t xml:space="preserve">VDV se však vždy musí podílet řidič, který byl proškolený, viz článek </w:t>
      </w:r>
      <w:r w:rsidR="00B66BC6">
        <w:rPr>
          <w:rFonts w:ascii="Arial" w:hAnsi="Arial" w:cs="Arial"/>
        </w:rPr>
        <w:fldChar w:fldCharType="begin"/>
      </w:r>
      <w:r w:rsidR="00B66BC6">
        <w:rPr>
          <w:rFonts w:ascii="Arial" w:hAnsi="Arial" w:cs="Arial"/>
        </w:rPr>
        <w:instrText xml:space="preserve"> REF _Ref459031527 \r \h </w:instrText>
      </w:r>
      <w:r w:rsidR="000F0CEA">
        <w:rPr>
          <w:rFonts w:ascii="Arial" w:hAnsi="Arial" w:cs="Arial"/>
        </w:rPr>
        <w:instrText xml:space="preserve"> \* MERGEFORMAT </w:instrText>
      </w:r>
      <w:r w:rsidR="00B66BC6">
        <w:rPr>
          <w:rFonts w:ascii="Arial" w:hAnsi="Arial" w:cs="Arial"/>
        </w:rPr>
      </w:r>
      <w:r w:rsidR="00B66BC6">
        <w:rPr>
          <w:rFonts w:ascii="Arial" w:hAnsi="Arial" w:cs="Arial"/>
        </w:rPr>
        <w:fldChar w:fldCharType="separate"/>
      </w:r>
      <w:r w:rsidR="00B66BC6">
        <w:rPr>
          <w:rFonts w:ascii="Arial" w:hAnsi="Arial" w:cs="Arial"/>
        </w:rPr>
        <w:t>7.7</w:t>
      </w:r>
      <w:r w:rsidR="00B66BC6">
        <w:rPr>
          <w:rFonts w:ascii="Arial" w:hAnsi="Arial" w:cs="Arial"/>
        </w:rPr>
        <w:fldChar w:fldCharType="end"/>
      </w:r>
      <w:r w:rsidRPr="00456A0D">
        <w:rPr>
          <w:rFonts w:ascii="Arial" w:hAnsi="Arial" w:cs="Arial"/>
        </w:rPr>
        <w:t xml:space="preserve">. Vozidlo musí být u předních dveří označeno vždy logem </w:t>
      </w:r>
      <w:r w:rsidR="00E46393">
        <w:rPr>
          <w:rFonts w:ascii="Arial" w:hAnsi="Arial" w:cs="Arial"/>
        </w:rPr>
        <w:t xml:space="preserve">IDS </w:t>
      </w:r>
      <w:r w:rsidRPr="00456A0D">
        <w:rPr>
          <w:rFonts w:ascii="Arial" w:hAnsi="Arial" w:cs="Arial"/>
        </w:rPr>
        <w:t xml:space="preserve">VDV dle Grafického manuálu </w:t>
      </w:r>
      <w:r w:rsidR="007D2A00">
        <w:rPr>
          <w:rFonts w:ascii="Arial" w:hAnsi="Arial" w:cs="Arial"/>
        </w:rPr>
        <w:t xml:space="preserve">Integrovaného dopravního systému </w:t>
      </w:r>
      <w:r w:rsidRPr="00456A0D">
        <w:rPr>
          <w:rFonts w:ascii="Arial" w:hAnsi="Arial" w:cs="Arial"/>
        </w:rPr>
        <w:t>Veřejn</w:t>
      </w:r>
      <w:r w:rsidR="007D2A00">
        <w:rPr>
          <w:rFonts w:ascii="Arial" w:hAnsi="Arial" w:cs="Arial"/>
        </w:rPr>
        <w:t>á</w:t>
      </w:r>
      <w:r w:rsidRPr="00456A0D">
        <w:rPr>
          <w:rFonts w:ascii="Arial" w:hAnsi="Arial" w:cs="Arial"/>
        </w:rPr>
        <w:t xml:space="preserve"> doprav</w:t>
      </w:r>
      <w:r w:rsidR="007D2A00">
        <w:rPr>
          <w:rFonts w:ascii="Arial" w:hAnsi="Arial" w:cs="Arial"/>
        </w:rPr>
        <w:t>a</w:t>
      </w:r>
      <w:r w:rsidRPr="00456A0D">
        <w:rPr>
          <w:rFonts w:ascii="Arial" w:hAnsi="Arial" w:cs="Arial"/>
        </w:rPr>
        <w:t xml:space="preserve"> Vysočiny.</w:t>
      </w:r>
    </w:p>
    <w:p w14:paraId="4B3799CB" w14:textId="53555F60"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t>Objednatel může určit výjimky z povinné výbavy vozidel provozní zálohy. Vozidlo provozní, či operativní zálohy může dosahovat maximálního stáří 15 roků.</w:t>
      </w:r>
      <w:r w:rsidR="00C77DB1" w:rsidRPr="00456A0D">
        <w:rPr>
          <w:rFonts w:ascii="Arial" w:hAnsi="Arial" w:cs="Arial"/>
        </w:rPr>
        <w:t xml:space="preserve"> </w:t>
      </w:r>
      <w:r w:rsidR="00E44204">
        <w:rPr>
          <w:rFonts w:ascii="Arial" w:hAnsi="Arial" w:cs="Arial"/>
        </w:rPr>
        <w:t xml:space="preserve">Takové </w:t>
      </w:r>
      <w:r w:rsidR="00C77DB1" w:rsidRPr="00F22348">
        <w:rPr>
          <w:rFonts w:ascii="Arial" w:hAnsi="Arial" w:cs="Arial"/>
        </w:rPr>
        <w:t xml:space="preserve">Vozidlo musí mít minimálně elektronický panel vnější přední a vlevo od předních dveří musí být vždy označeno </w:t>
      </w:r>
      <w:r w:rsidR="00E44204" w:rsidRPr="00F22348">
        <w:rPr>
          <w:rFonts w:ascii="Arial" w:hAnsi="Arial" w:cs="Arial"/>
        </w:rPr>
        <w:t xml:space="preserve">základním </w:t>
      </w:r>
      <w:r w:rsidR="00C77DB1" w:rsidRPr="00F22348">
        <w:rPr>
          <w:rFonts w:ascii="Arial" w:hAnsi="Arial" w:cs="Arial"/>
        </w:rPr>
        <w:t xml:space="preserve">logem </w:t>
      </w:r>
      <w:r w:rsidR="0032535A">
        <w:rPr>
          <w:rFonts w:ascii="Arial" w:hAnsi="Arial" w:cs="Arial"/>
        </w:rPr>
        <w:t xml:space="preserve">IDS </w:t>
      </w:r>
      <w:r w:rsidR="00C77DB1" w:rsidRPr="00F22348">
        <w:rPr>
          <w:rFonts w:ascii="Arial" w:hAnsi="Arial" w:cs="Arial"/>
        </w:rPr>
        <w:t>VDV dle Grafického manuálu</w:t>
      </w:r>
      <w:r w:rsidR="0032535A">
        <w:rPr>
          <w:rFonts w:ascii="Arial" w:hAnsi="Arial" w:cs="Arial"/>
        </w:rPr>
        <w:t xml:space="preserve"> Inte</w:t>
      </w:r>
      <w:r w:rsidR="009A3873">
        <w:rPr>
          <w:rFonts w:ascii="Arial" w:hAnsi="Arial" w:cs="Arial"/>
        </w:rPr>
        <w:t>g</w:t>
      </w:r>
      <w:r w:rsidR="0032535A">
        <w:rPr>
          <w:rFonts w:ascii="Arial" w:hAnsi="Arial" w:cs="Arial"/>
        </w:rPr>
        <w:t xml:space="preserve">rovaného dopravního systému </w:t>
      </w:r>
      <w:r w:rsidR="00C77DB1" w:rsidRPr="00F22348">
        <w:rPr>
          <w:rFonts w:ascii="Arial" w:hAnsi="Arial" w:cs="Arial"/>
        </w:rPr>
        <w:t>Veřejn</w:t>
      </w:r>
      <w:r w:rsidR="0032535A">
        <w:rPr>
          <w:rFonts w:ascii="Arial" w:hAnsi="Arial" w:cs="Arial"/>
        </w:rPr>
        <w:t>á</w:t>
      </w:r>
      <w:r w:rsidR="00C77DB1" w:rsidRPr="00F22348">
        <w:rPr>
          <w:rFonts w:ascii="Arial" w:hAnsi="Arial" w:cs="Arial"/>
        </w:rPr>
        <w:t xml:space="preserve"> doprav</w:t>
      </w:r>
      <w:r w:rsidR="0032535A">
        <w:rPr>
          <w:rFonts w:ascii="Arial" w:hAnsi="Arial" w:cs="Arial"/>
        </w:rPr>
        <w:t>a</w:t>
      </w:r>
      <w:r w:rsidR="00C77DB1" w:rsidRPr="00F22348">
        <w:rPr>
          <w:rFonts w:ascii="Arial" w:hAnsi="Arial" w:cs="Arial"/>
        </w:rPr>
        <w:t xml:space="preserve"> Vysočiny.</w:t>
      </w:r>
      <w:r w:rsidR="00E44204" w:rsidRPr="00F22348">
        <w:rPr>
          <w:rFonts w:ascii="Arial" w:hAnsi="Arial" w:cs="Arial"/>
        </w:rPr>
        <w:t xml:space="preserve"> Vozidla určena jako provozní záloha během trvání smlouvy musí být vybavena </w:t>
      </w:r>
      <w:r w:rsidR="00611F86">
        <w:rPr>
          <w:rFonts w:ascii="Arial" w:hAnsi="Arial" w:cs="Arial"/>
        </w:rPr>
        <w:t xml:space="preserve">minimálně </w:t>
      </w:r>
      <w:r w:rsidR="00073B76" w:rsidRPr="00F22348">
        <w:rPr>
          <w:rFonts w:ascii="Arial" w:hAnsi="Arial" w:cs="Arial"/>
        </w:rPr>
        <w:t xml:space="preserve">stejně jako starší vozidla v systému </w:t>
      </w:r>
      <w:r w:rsidR="0032535A">
        <w:rPr>
          <w:rFonts w:ascii="Arial" w:hAnsi="Arial" w:cs="Arial"/>
        </w:rPr>
        <w:t xml:space="preserve">IDS </w:t>
      </w:r>
      <w:r w:rsidR="00073B76" w:rsidRPr="00F22348">
        <w:rPr>
          <w:rFonts w:ascii="Arial" w:hAnsi="Arial" w:cs="Arial"/>
        </w:rPr>
        <w:t>VDV.</w:t>
      </w:r>
      <w:r w:rsidR="00A53C1E">
        <w:rPr>
          <w:rFonts w:ascii="Arial" w:hAnsi="Arial" w:cs="Arial"/>
        </w:rPr>
        <w:t xml:space="preserve"> Provozní záloha musí být zajištěna vozidly s minimální obs</w:t>
      </w:r>
      <w:ins w:id="255" w:author="Němec Lukáš Bc." w:date="2023-05-19T12:22:00Z">
        <w:r w:rsidR="009D1B6F">
          <w:rPr>
            <w:rFonts w:ascii="Arial" w:hAnsi="Arial" w:cs="Arial"/>
          </w:rPr>
          <w:t>aditelností</w:t>
        </w:r>
      </w:ins>
      <w:del w:id="256" w:author="Němec Lukáš Bc." w:date="2023-05-19T12:22:00Z">
        <w:r w:rsidR="00A53C1E" w:rsidDel="009D1B6F">
          <w:rPr>
            <w:rFonts w:ascii="Arial" w:hAnsi="Arial" w:cs="Arial"/>
          </w:rPr>
          <w:delText>tavitelností</w:delText>
        </w:r>
      </w:del>
      <w:r w:rsidR="00A53C1E">
        <w:rPr>
          <w:rFonts w:ascii="Arial" w:hAnsi="Arial" w:cs="Arial"/>
        </w:rPr>
        <w:t xml:space="preserve"> dle kategorie V-N.</w:t>
      </w:r>
    </w:p>
    <w:p w14:paraId="2F13E4DA" w14:textId="3D43668C" w:rsidR="00EA7200" w:rsidRPr="00D41CE6" w:rsidRDefault="00EA7200" w:rsidP="000F0CEA">
      <w:pPr>
        <w:pStyle w:val="Nadpis3"/>
        <w:rPr>
          <w:rFonts w:ascii="Arial" w:hAnsi="Arial" w:cs="Arial"/>
          <w:color w:val="auto"/>
        </w:rPr>
      </w:pPr>
      <w:bookmarkStart w:id="257" w:name="_Toc6386456"/>
      <w:bookmarkStart w:id="258" w:name="_Toc130805841"/>
      <w:r w:rsidRPr="00D41CE6">
        <w:rPr>
          <w:rFonts w:ascii="Arial" w:hAnsi="Arial" w:cs="Arial"/>
          <w:color w:val="auto"/>
        </w:rPr>
        <w:t>Operativní záloha</w:t>
      </w:r>
      <w:bookmarkEnd w:id="257"/>
      <w:bookmarkEnd w:id="258"/>
    </w:p>
    <w:p w14:paraId="293F4C73" w14:textId="65AFD364"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t xml:space="preserve">Operativní zálohou se rozumí vozidlo, které je v souladu s požadavkem objednatele připraveno </w:t>
      </w:r>
      <w:r w:rsidR="00626D3F">
        <w:rPr>
          <w:rFonts w:ascii="Arial" w:hAnsi="Arial" w:cs="Arial"/>
        </w:rPr>
        <w:t>bez zbytečného odkladu</w:t>
      </w:r>
      <w:r w:rsidR="00565185">
        <w:rPr>
          <w:rFonts w:ascii="Arial" w:hAnsi="Arial" w:cs="Arial"/>
        </w:rPr>
        <w:t xml:space="preserve"> po ohlášení výpadku a</w:t>
      </w:r>
      <w:r w:rsidR="00391396">
        <w:rPr>
          <w:rFonts w:ascii="Arial" w:hAnsi="Arial" w:cs="Arial"/>
        </w:rPr>
        <w:t xml:space="preserve"> </w:t>
      </w:r>
      <w:r w:rsidRPr="00456A0D">
        <w:rPr>
          <w:rFonts w:ascii="Arial" w:hAnsi="Arial" w:cs="Arial"/>
        </w:rPr>
        <w:t xml:space="preserve">na vyžádání Centrálního dispečinku </w:t>
      </w:r>
      <w:r w:rsidR="00E46393">
        <w:rPr>
          <w:rFonts w:ascii="Arial" w:hAnsi="Arial" w:cs="Arial"/>
        </w:rPr>
        <w:t xml:space="preserve">IDS </w:t>
      </w:r>
      <w:r w:rsidRPr="00456A0D">
        <w:rPr>
          <w:rFonts w:ascii="Arial" w:hAnsi="Arial" w:cs="Arial"/>
        </w:rPr>
        <w:t xml:space="preserve">VDV </w:t>
      </w:r>
      <w:r w:rsidR="001C4355" w:rsidRPr="0025411E">
        <w:rPr>
          <w:rFonts w:ascii="Arial" w:hAnsi="Arial" w:cs="Arial"/>
        </w:rPr>
        <w:t>vyjet z místa operativní zálohy na trasu spoje linky</w:t>
      </w:r>
      <w:r w:rsidRPr="00456A0D">
        <w:rPr>
          <w:rFonts w:ascii="Arial" w:hAnsi="Arial" w:cs="Arial"/>
        </w:rPr>
        <w:t>, a to buď z provozních důvodů, nebo k zajištění mimořádných spojů</w:t>
      </w:r>
      <w:r w:rsidRPr="00456A0D">
        <w:rPr>
          <w:rStyle w:val="Znakapoznpodarou"/>
          <w:rFonts w:ascii="Arial" w:hAnsi="Arial" w:cs="Arial"/>
        </w:rPr>
        <w:footnoteReference w:id="30"/>
      </w:r>
      <w:r w:rsidRPr="00456A0D">
        <w:rPr>
          <w:rFonts w:ascii="Arial" w:hAnsi="Arial" w:cs="Arial"/>
        </w:rPr>
        <w:t xml:space="preserve">. Ke každému vozidlu operativní zálohy musí být přidělen konkrétní řidič. Vozidla zařazená mezi vozidla operativní zálohy nemohou být současně vozidly provozní zálohy dopravce. Počty vozidel operativní zálohy jsou stanoveny dle výsledných oblastí a počtu vozidel v nich. </w:t>
      </w:r>
      <w:r w:rsidR="004C08E6">
        <w:rPr>
          <w:rFonts w:ascii="Arial" w:hAnsi="Arial" w:cs="Arial"/>
        </w:rPr>
        <w:t>Vozidla operativní zálohy mohou být použita pouze na nezbytně nutnou dobu.</w:t>
      </w:r>
    </w:p>
    <w:p w14:paraId="7C6495AA" w14:textId="722E8367" w:rsidR="00EA7200" w:rsidRDefault="00EA7200" w:rsidP="000F0CEA">
      <w:pPr>
        <w:spacing w:before="120" w:after="120" w:line="360" w:lineRule="auto"/>
        <w:ind w:firstLine="284"/>
        <w:jc w:val="both"/>
        <w:rPr>
          <w:rFonts w:ascii="Arial" w:hAnsi="Arial" w:cs="Arial"/>
        </w:rPr>
      </w:pPr>
      <w:r w:rsidRPr="00456A0D">
        <w:rPr>
          <w:rFonts w:ascii="Arial" w:hAnsi="Arial" w:cs="Arial"/>
        </w:rPr>
        <w:t xml:space="preserve">Objednatel může určit výjimky z povinné výbavy vozidel operativní zálohy. Vozidlo musí být u předních dveří vždy označena </w:t>
      </w:r>
      <w:r w:rsidR="00073B76" w:rsidRPr="00710052">
        <w:rPr>
          <w:rFonts w:ascii="Arial" w:hAnsi="Arial" w:cs="Arial"/>
        </w:rPr>
        <w:t>základním</w:t>
      </w:r>
      <w:r w:rsidR="00073B76">
        <w:rPr>
          <w:rFonts w:ascii="Arial" w:hAnsi="Arial" w:cs="Arial"/>
        </w:rPr>
        <w:t xml:space="preserve"> </w:t>
      </w:r>
      <w:r w:rsidRPr="00456A0D">
        <w:rPr>
          <w:rFonts w:ascii="Arial" w:hAnsi="Arial" w:cs="Arial"/>
        </w:rPr>
        <w:t xml:space="preserve">logem </w:t>
      </w:r>
      <w:r w:rsidR="00E46393">
        <w:rPr>
          <w:rFonts w:ascii="Arial" w:hAnsi="Arial" w:cs="Arial"/>
        </w:rPr>
        <w:t xml:space="preserve">IDS </w:t>
      </w:r>
      <w:r w:rsidRPr="00456A0D">
        <w:rPr>
          <w:rFonts w:ascii="Arial" w:hAnsi="Arial" w:cs="Arial"/>
        </w:rPr>
        <w:t xml:space="preserve">VDV dle Grafického manuálu </w:t>
      </w:r>
      <w:r w:rsidR="00E46393">
        <w:rPr>
          <w:rFonts w:ascii="Arial" w:hAnsi="Arial" w:cs="Arial"/>
        </w:rPr>
        <w:t xml:space="preserve">Integrovaného dopravního systému </w:t>
      </w:r>
      <w:r w:rsidRPr="00456A0D">
        <w:rPr>
          <w:rFonts w:ascii="Arial" w:hAnsi="Arial" w:cs="Arial"/>
        </w:rPr>
        <w:t>Veřejn</w:t>
      </w:r>
      <w:r w:rsidR="00E46393">
        <w:rPr>
          <w:rFonts w:ascii="Arial" w:hAnsi="Arial" w:cs="Arial"/>
        </w:rPr>
        <w:t>á</w:t>
      </w:r>
      <w:r w:rsidRPr="00456A0D">
        <w:rPr>
          <w:rFonts w:ascii="Arial" w:hAnsi="Arial" w:cs="Arial"/>
        </w:rPr>
        <w:t xml:space="preserve"> doprav</w:t>
      </w:r>
      <w:r w:rsidR="0025411E">
        <w:rPr>
          <w:rFonts w:ascii="Arial" w:hAnsi="Arial" w:cs="Arial"/>
        </w:rPr>
        <w:t>a</w:t>
      </w:r>
      <w:r w:rsidRPr="00456A0D">
        <w:rPr>
          <w:rFonts w:ascii="Arial" w:hAnsi="Arial" w:cs="Arial"/>
        </w:rPr>
        <w:t xml:space="preserve"> Vysočiny.</w:t>
      </w:r>
    </w:p>
    <w:p w14:paraId="16C851EC" w14:textId="77777777" w:rsidR="0038744D" w:rsidRDefault="0038744D" w:rsidP="000F0CEA">
      <w:pPr>
        <w:spacing w:before="120" w:after="120" w:line="360" w:lineRule="auto"/>
        <w:ind w:firstLine="284"/>
        <w:jc w:val="both"/>
      </w:pPr>
      <w:r w:rsidRPr="0038744D">
        <w:rPr>
          <w:rFonts w:ascii="Arial" w:hAnsi="Arial" w:cs="Arial"/>
        </w:rPr>
        <w:t>Operativní záloha (= autobus s řidičem připravený k vyjetí), kategorie V</w:t>
      </w:r>
    </w:p>
    <w:p w14:paraId="1DFB9298" w14:textId="3824553B" w:rsidR="0038744D" w:rsidRDefault="009D1B6F" w:rsidP="000F0CEA">
      <w:pPr>
        <w:pStyle w:val="Odstavecseseznamem"/>
        <w:numPr>
          <w:ilvl w:val="0"/>
          <w:numId w:val="32"/>
        </w:numPr>
        <w:jc w:val="both"/>
      </w:pPr>
      <w:ins w:id="259" w:author="Němec Lukáš Bc." w:date="2023-05-19T12:24:00Z">
        <w:r>
          <w:lastRenderedPageBreak/>
          <w:t>Žďár nad Sázavou</w:t>
        </w:r>
      </w:ins>
      <w:del w:id="260" w:author="Němec Lukáš Bc." w:date="2023-05-19T12:24:00Z">
        <w:r w:rsidR="0038744D" w:rsidDel="009D1B6F">
          <w:delText>Bystřice nad Pernštejnem</w:delText>
        </w:r>
      </w:del>
    </w:p>
    <w:p w14:paraId="57338C1C" w14:textId="300C4DE3" w:rsidR="0038744D" w:rsidRDefault="0038744D" w:rsidP="000F0CEA">
      <w:pPr>
        <w:pStyle w:val="Odstavecseseznamem"/>
        <w:numPr>
          <w:ilvl w:val="1"/>
          <w:numId w:val="32"/>
        </w:numPr>
        <w:jc w:val="both"/>
      </w:pPr>
      <w:r>
        <w:t>Pracovní dny 5:00 – 21:30</w:t>
      </w:r>
    </w:p>
    <w:p w14:paraId="6F930588" w14:textId="006986A7" w:rsidR="0038744D" w:rsidRDefault="009D1B6F" w:rsidP="000F0CEA">
      <w:pPr>
        <w:pStyle w:val="Odstavecseseznamem"/>
        <w:numPr>
          <w:ilvl w:val="0"/>
          <w:numId w:val="32"/>
        </w:numPr>
        <w:jc w:val="both"/>
      </w:pPr>
      <w:ins w:id="261" w:author="Němec Lukáš Bc." w:date="2023-05-19T12:24:00Z">
        <w:r>
          <w:t>Nové Město na Moravě</w:t>
        </w:r>
      </w:ins>
      <w:del w:id="262" w:author="Němec Lukáš Bc." w:date="2023-05-19T12:24:00Z">
        <w:r w:rsidR="0038744D" w:rsidDel="009D1B6F">
          <w:delText>Velké Meziříčí</w:delText>
        </w:r>
      </w:del>
    </w:p>
    <w:p w14:paraId="66F17F9F" w14:textId="30F3389A" w:rsidR="00BB0BDE" w:rsidRPr="00456A0D" w:rsidRDefault="0038744D" w:rsidP="000F0CEA">
      <w:pPr>
        <w:pStyle w:val="Odstavecseseznamem"/>
        <w:numPr>
          <w:ilvl w:val="1"/>
          <w:numId w:val="32"/>
        </w:numPr>
        <w:jc w:val="both"/>
        <w:rPr>
          <w:rFonts w:cs="Arial"/>
        </w:rPr>
      </w:pPr>
      <w:r>
        <w:t>Pracovní dny 5:00 – 21:30</w:t>
      </w:r>
    </w:p>
    <w:p w14:paraId="7281E691" w14:textId="1750546F" w:rsidR="00494712" w:rsidRPr="00D41CE6" w:rsidRDefault="00494712" w:rsidP="000F0CEA">
      <w:pPr>
        <w:pStyle w:val="Nadpis2"/>
        <w:rPr>
          <w:rFonts w:ascii="Arial" w:hAnsi="Arial" w:cs="Arial"/>
          <w:color w:val="auto"/>
        </w:rPr>
      </w:pPr>
      <w:bookmarkStart w:id="263" w:name="_Ref459031527"/>
      <w:bookmarkStart w:id="264" w:name="_Toc460335159"/>
      <w:bookmarkStart w:id="265" w:name="_Toc6386457"/>
      <w:bookmarkStart w:id="266" w:name="_Toc130805842"/>
      <w:r w:rsidRPr="00D41CE6">
        <w:rPr>
          <w:rFonts w:ascii="Arial" w:hAnsi="Arial" w:cs="Arial"/>
          <w:color w:val="auto"/>
        </w:rPr>
        <w:t>Stanovení požadavků na zaměstnance dopravců přicházející do styku s cestující veřejností</w:t>
      </w:r>
      <w:bookmarkEnd w:id="263"/>
      <w:bookmarkEnd w:id="264"/>
      <w:bookmarkEnd w:id="265"/>
      <w:bookmarkEnd w:id="266"/>
    </w:p>
    <w:p w14:paraId="7C774A26"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Mezi servisní personál patří osoby dopravce, které přicházejí do styku s cestujícími, tedy především:</w:t>
      </w:r>
    </w:p>
    <w:p w14:paraId="07648F37" w14:textId="77777777" w:rsidR="00494712" w:rsidRPr="00456A0D" w:rsidRDefault="00494712" w:rsidP="000F0CEA">
      <w:pPr>
        <w:pStyle w:val="Odstavecseseznamem"/>
        <w:numPr>
          <w:ilvl w:val="0"/>
          <w:numId w:val="23"/>
        </w:numPr>
        <w:spacing w:before="60" w:after="60" w:line="360" w:lineRule="auto"/>
        <w:contextualSpacing w:val="0"/>
        <w:jc w:val="both"/>
        <w:rPr>
          <w:rFonts w:cs="Arial"/>
          <w:b/>
        </w:rPr>
      </w:pPr>
      <w:r w:rsidRPr="00456A0D">
        <w:rPr>
          <w:rFonts w:cs="Arial"/>
        </w:rPr>
        <w:t>Řidiči</w:t>
      </w:r>
    </w:p>
    <w:p w14:paraId="37D6EAC0" w14:textId="77777777" w:rsidR="00494712" w:rsidRPr="00456A0D" w:rsidRDefault="00494712" w:rsidP="000F0CEA">
      <w:pPr>
        <w:pStyle w:val="Odstavecseseznamem"/>
        <w:numPr>
          <w:ilvl w:val="0"/>
          <w:numId w:val="23"/>
        </w:numPr>
        <w:spacing w:before="60" w:after="60" w:line="360" w:lineRule="auto"/>
        <w:contextualSpacing w:val="0"/>
        <w:jc w:val="both"/>
        <w:rPr>
          <w:rFonts w:cs="Arial"/>
          <w:b/>
        </w:rPr>
      </w:pPr>
      <w:r w:rsidRPr="00456A0D">
        <w:rPr>
          <w:rFonts w:cs="Arial"/>
        </w:rPr>
        <w:t>Pracovníci předprodejů a informačních kanceláří</w:t>
      </w:r>
    </w:p>
    <w:p w14:paraId="4AF8A350" w14:textId="309C6300" w:rsidR="00494712" w:rsidRPr="00D41CE6" w:rsidRDefault="00494712" w:rsidP="000F0CEA">
      <w:pPr>
        <w:pStyle w:val="Nadpis3"/>
        <w:rPr>
          <w:rFonts w:ascii="Arial" w:hAnsi="Arial" w:cs="Arial"/>
          <w:color w:val="auto"/>
        </w:rPr>
      </w:pPr>
      <w:bookmarkStart w:id="267" w:name="_Toc6386458"/>
      <w:bookmarkStart w:id="268" w:name="_Toc130805843"/>
      <w:r w:rsidRPr="00D41CE6">
        <w:rPr>
          <w:rFonts w:ascii="Arial" w:hAnsi="Arial" w:cs="Arial"/>
          <w:color w:val="auto"/>
        </w:rPr>
        <w:t>Požadavky na servisní personál dopravců</w:t>
      </w:r>
      <w:bookmarkEnd w:id="267"/>
      <w:bookmarkEnd w:id="268"/>
    </w:p>
    <w:p w14:paraId="3F9E0C8E" w14:textId="77777777" w:rsidR="00494712" w:rsidRPr="00456A0D" w:rsidRDefault="00494712" w:rsidP="000F0CEA">
      <w:pPr>
        <w:spacing w:before="120" w:after="120" w:line="360" w:lineRule="auto"/>
        <w:ind w:firstLine="284"/>
        <w:jc w:val="both"/>
        <w:rPr>
          <w:rFonts w:ascii="Arial" w:hAnsi="Arial" w:cs="Arial"/>
          <w:snapToGrid w:val="0"/>
        </w:rPr>
      </w:pPr>
      <w:r w:rsidRPr="00456A0D">
        <w:rPr>
          <w:rFonts w:ascii="Arial" w:hAnsi="Arial" w:cs="Arial"/>
          <w:snapToGrid w:val="0"/>
        </w:rPr>
        <w:t>Na servisní personál jsou kladeny následující požadavky:</w:t>
      </w:r>
    </w:p>
    <w:p w14:paraId="2D546AEB" w14:textId="47E50F68" w:rsidR="00494712" w:rsidRPr="00456A0D" w:rsidRDefault="00494712" w:rsidP="000F0CEA">
      <w:pPr>
        <w:pStyle w:val="Odstavecseseznamem"/>
        <w:numPr>
          <w:ilvl w:val="0"/>
          <w:numId w:val="24"/>
        </w:numPr>
        <w:spacing w:after="0" w:line="360" w:lineRule="auto"/>
        <w:contextualSpacing w:val="0"/>
        <w:jc w:val="both"/>
        <w:rPr>
          <w:rFonts w:cs="Arial"/>
        </w:rPr>
      </w:pPr>
      <w:r w:rsidRPr="00456A0D">
        <w:rPr>
          <w:rFonts w:cs="Arial"/>
        </w:rPr>
        <w:t xml:space="preserve">Je odborně připraven. Mimo jiné má znalosti o systému </w:t>
      </w:r>
      <w:r w:rsidR="00E46393">
        <w:rPr>
          <w:rFonts w:cs="Arial"/>
        </w:rPr>
        <w:t xml:space="preserve">IDS </w:t>
      </w:r>
      <w:r w:rsidRPr="00456A0D">
        <w:rPr>
          <w:rFonts w:cs="Arial"/>
        </w:rPr>
        <w:t>VDV, zejména o:</w:t>
      </w:r>
    </w:p>
    <w:p w14:paraId="1A969037" w14:textId="77777777" w:rsidR="00494712" w:rsidRPr="00456A0D" w:rsidRDefault="00494712" w:rsidP="000F0CEA">
      <w:pPr>
        <w:pStyle w:val="Odstavecseseznamem"/>
        <w:numPr>
          <w:ilvl w:val="1"/>
          <w:numId w:val="16"/>
        </w:numPr>
        <w:spacing w:after="0" w:line="360" w:lineRule="auto"/>
        <w:contextualSpacing w:val="0"/>
        <w:jc w:val="both"/>
        <w:rPr>
          <w:rFonts w:cs="Arial"/>
        </w:rPr>
      </w:pPr>
      <w:r w:rsidRPr="00456A0D">
        <w:rPr>
          <w:rFonts w:cs="Arial"/>
        </w:rPr>
        <w:t>tarifu,</w:t>
      </w:r>
    </w:p>
    <w:p w14:paraId="1D275577" w14:textId="77777777" w:rsidR="00494712" w:rsidRPr="00456A0D" w:rsidRDefault="00494712" w:rsidP="000F0CEA">
      <w:pPr>
        <w:pStyle w:val="Odstavecseseznamem"/>
        <w:numPr>
          <w:ilvl w:val="1"/>
          <w:numId w:val="16"/>
        </w:numPr>
        <w:spacing w:after="0" w:line="360" w:lineRule="auto"/>
        <w:contextualSpacing w:val="0"/>
        <w:jc w:val="both"/>
        <w:rPr>
          <w:rFonts w:cs="Arial"/>
        </w:rPr>
      </w:pPr>
      <w:r w:rsidRPr="00456A0D">
        <w:rPr>
          <w:rFonts w:cs="Arial"/>
        </w:rPr>
        <w:t xml:space="preserve">odbavování cestujících, </w:t>
      </w:r>
    </w:p>
    <w:p w14:paraId="090674A6" w14:textId="77777777" w:rsidR="00494712" w:rsidRPr="00456A0D" w:rsidRDefault="00494712" w:rsidP="000F0CEA">
      <w:pPr>
        <w:pStyle w:val="Odstavecseseznamem"/>
        <w:numPr>
          <w:ilvl w:val="1"/>
          <w:numId w:val="16"/>
        </w:numPr>
        <w:spacing w:after="0" w:line="360" w:lineRule="auto"/>
        <w:contextualSpacing w:val="0"/>
        <w:jc w:val="both"/>
        <w:rPr>
          <w:rFonts w:cs="Arial"/>
        </w:rPr>
      </w:pPr>
      <w:r w:rsidRPr="00456A0D">
        <w:rPr>
          <w:rFonts w:cs="Arial"/>
        </w:rPr>
        <w:t xml:space="preserve">jízdním řádu a přepravních vztahů navazujících spojů v autobusové </w:t>
      </w:r>
      <w:r w:rsidRPr="00456A0D">
        <w:rPr>
          <w:rFonts w:cs="Arial"/>
        </w:rPr>
        <w:br/>
        <w:t>i návazné železniční dopravě</w:t>
      </w:r>
    </w:p>
    <w:p w14:paraId="57B5C38B" w14:textId="77777777" w:rsidR="00494712" w:rsidRPr="00456A0D" w:rsidRDefault="00494712" w:rsidP="000F0CEA">
      <w:pPr>
        <w:pStyle w:val="Odstavecseseznamem"/>
        <w:numPr>
          <w:ilvl w:val="0"/>
          <w:numId w:val="24"/>
        </w:numPr>
        <w:spacing w:after="0" w:line="360" w:lineRule="auto"/>
        <w:contextualSpacing w:val="0"/>
        <w:jc w:val="both"/>
        <w:rPr>
          <w:rFonts w:cs="Arial"/>
        </w:rPr>
      </w:pPr>
      <w:r w:rsidRPr="00456A0D">
        <w:rPr>
          <w:rFonts w:cs="Arial"/>
        </w:rPr>
        <w:t>Vyznačuje se rozvážným způsobem jednání orientovaným na zákazníka</w:t>
      </w:r>
    </w:p>
    <w:p w14:paraId="731B9105" w14:textId="77777777" w:rsidR="00494712" w:rsidRPr="00456A0D" w:rsidRDefault="00494712" w:rsidP="000F0CEA">
      <w:pPr>
        <w:pStyle w:val="Odstavecseseznamem"/>
        <w:numPr>
          <w:ilvl w:val="0"/>
          <w:numId w:val="24"/>
        </w:numPr>
        <w:spacing w:after="0" w:line="360" w:lineRule="auto"/>
        <w:contextualSpacing w:val="0"/>
        <w:jc w:val="both"/>
        <w:rPr>
          <w:rFonts w:cs="Arial"/>
        </w:rPr>
      </w:pPr>
      <w:r w:rsidRPr="00456A0D">
        <w:rPr>
          <w:rFonts w:cs="Arial"/>
        </w:rPr>
        <w:t>Ovládá český, případně slovenský jazyk</w:t>
      </w:r>
    </w:p>
    <w:p w14:paraId="039771BE" w14:textId="77777777" w:rsidR="00494712" w:rsidRPr="00456A0D" w:rsidRDefault="00494712" w:rsidP="000F0CEA">
      <w:pPr>
        <w:pStyle w:val="Odstavecseseznamem"/>
        <w:numPr>
          <w:ilvl w:val="0"/>
          <w:numId w:val="24"/>
        </w:numPr>
        <w:spacing w:after="0" w:line="360" w:lineRule="auto"/>
        <w:contextualSpacing w:val="0"/>
        <w:jc w:val="both"/>
        <w:rPr>
          <w:rFonts w:cs="Arial"/>
        </w:rPr>
      </w:pPr>
      <w:r w:rsidRPr="00456A0D">
        <w:rPr>
          <w:rFonts w:cs="Arial"/>
        </w:rPr>
        <w:t>Disponuje základními dopravně – geografickými znalostmi o oblasti nasazení vozidel dopravcem a zvládá nutné komunikační techniky a asertivní techniky jednání pro konfliktní situace</w:t>
      </w:r>
    </w:p>
    <w:p w14:paraId="63F3427D" w14:textId="77777777" w:rsidR="00494712" w:rsidRPr="00456A0D" w:rsidRDefault="00494712" w:rsidP="000F0CEA">
      <w:pPr>
        <w:pStyle w:val="Odstavecseseznamem"/>
        <w:numPr>
          <w:ilvl w:val="0"/>
          <w:numId w:val="24"/>
        </w:numPr>
        <w:spacing w:after="0" w:line="360" w:lineRule="auto"/>
        <w:contextualSpacing w:val="0"/>
        <w:jc w:val="both"/>
        <w:rPr>
          <w:rFonts w:cs="Arial"/>
        </w:rPr>
      </w:pPr>
      <w:r w:rsidRPr="00456A0D">
        <w:rPr>
          <w:rFonts w:cs="Arial"/>
        </w:rPr>
        <w:t>Identifikuje se s vlastní činností a důsledně realizuje požadavky stanovené dopravcem</w:t>
      </w:r>
    </w:p>
    <w:p w14:paraId="064AA5A8"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Vybavení </w:t>
      </w:r>
      <w:r w:rsidRPr="00456A0D">
        <w:rPr>
          <w:rFonts w:ascii="Arial" w:hAnsi="Arial" w:cs="Arial"/>
          <w:snapToGrid w:val="0"/>
        </w:rPr>
        <w:t>servisního</w:t>
      </w:r>
      <w:r w:rsidRPr="00456A0D">
        <w:rPr>
          <w:rFonts w:ascii="Arial" w:hAnsi="Arial" w:cs="Arial"/>
        </w:rPr>
        <w:t xml:space="preserve"> personálu musí zajistit, že personál v plném rozsahu může plnit provozní úkoly a zaručit zákaznickou péči o cestující. Zvláštní důraz je kladen na následující:</w:t>
      </w:r>
    </w:p>
    <w:p w14:paraId="78C1D540" w14:textId="77777777" w:rsidR="00494712" w:rsidRPr="00456A0D" w:rsidRDefault="00494712" w:rsidP="000F0CEA">
      <w:pPr>
        <w:numPr>
          <w:ilvl w:val="0"/>
          <w:numId w:val="25"/>
        </w:numPr>
        <w:tabs>
          <w:tab w:val="clear" w:pos="425"/>
        </w:tabs>
        <w:spacing w:after="0" w:line="360" w:lineRule="auto"/>
        <w:ind w:left="709"/>
        <w:jc w:val="both"/>
        <w:rPr>
          <w:rFonts w:ascii="Arial" w:hAnsi="Arial" w:cs="Arial"/>
        </w:rPr>
      </w:pPr>
      <w:r w:rsidRPr="00456A0D">
        <w:rPr>
          <w:rFonts w:ascii="Arial" w:hAnsi="Arial" w:cs="Arial"/>
        </w:rPr>
        <w:t>Personál nosí stejnokroj odpovídající výkonu služby, jmenovku nebo služební číslo, a to viditelně pro cestujícího při odbavení. Standardy stejnokroje pro konkrétní výkon služby stanovuje dopravce</w:t>
      </w:r>
    </w:p>
    <w:p w14:paraId="3F1EF36F" w14:textId="79164573" w:rsidR="00494712" w:rsidRPr="00456A0D" w:rsidRDefault="00494712" w:rsidP="000F0CEA">
      <w:pPr>
        <w:numPr>
          <w:ilvl w:val="0"/>
          <w:numId w:val="25"/>
        </w:numPr>
        <w:tabs>
          <w:tab w:val="clear" w:pos="425"/>
        </w:tabs>
        <w:spacing w:after="0" w:line="360" w:lineRule="auto"/>
        <w:ind w:left="709"/>
        <w:jc w:val="both"/>
        <w:rPr>
          <w:rFonts w:ascii="Arial" w:hAnsi="Arial" w:cs="Arial"/>
        </w:rPr>
      </w:pPr>
      <w:r w:rsidRPr="00456A0D">
        <w:rPr>
          <w:rFonts w:ascii="Arial" w:hAnsi="Arial" w:cs="Arial"/>
        </w:rPr>
        <w:t xml:space="preserve">Je vybaven podklady pro informace cestujícím, jako jsou </w:t>
      </w:r>
      <w:r w:rsidR="00A437F8">
        <w:rPr>
          <w:rFonts w:ascii="Arial" w:hAnsi="Arial" w:cs="Arial"/>
        </w:rPr>
        <w:t>zejména</w:t>
      </w:r>
      <w:r w:rsidRPr="00456A0D">
        <w:rPr>
          <w:rFonts w:ascii="Arial" w:hAnsi="Arial" w:cs="Arial"/>
        </w:rPr>
        <w:t>:</w:t>
      </w:r>
    </w:p>
    <w:p w14:paraId="216DB47B" w14:textId="77777777" w:rsidR="00494712" w:rsidRPr="00456A0D" w:rsidRDefault="00494712" w:rsidP="000F0CEA">
      <w:pPr>
        <w:pStyle w:val="Odstavecseseznamem"/>
        <w:numPr>
          <w:ilvl w:val="1"/>
          <w:numId w:val="25"/>
        </w:numPr>
        <w:spacing w:after="0" w:line="360" w:lineRule="auto"/>
        <w:jc w:val="both"/>
        <w:rPr>
          <w:rFonts w:cs="Arial"/>
        </w:rPr>
      </w:pPr>
      <w:r w:rsidRPr="00456A0D">
        <w:rPr>
          <w:rFonts w:cs="Arial"/>
        </w:rPr>
        <w:t xml:space="preserve">jízdní řád, </w:t>
      </w:r>
    </w:p>
    <w:p w14:paraId="08B18D48" w14:textId="3054FA49" w:rsidR="00494712" w:rsidRPr="00456A0D" w:rsidRDefault="00494712" w:rsidP="000F0CEA">
      <w:pPr>
        <w:pStyle w:val="Odstavecseseznamem"/>
        <w:numPr>
          <w:ilvl w:val="1"/>
          <w:numId w:val="25"/>
        </w:numPr>
        <w:spacing w:after="0" w:line="360" w:lineRule="auto"/>
        <w:jc w:val="both"/>
        <w:rPr>
          <w:rFonts w:cs="Arial"/>
        </w:rPr>
      </w:pPr>
      <w:r w:rsidRPr="00456A0D">
        <w:rPr>
          <w:rFonts w:cs="Arial"/>
        </w:rPr>
        <w:t xml:space="preserve">tarifní mapy systému </w:t>
      </w:r>
      <w:r w:rsidR="00E46393">
        <w:rPr>
          <w:rFonts w:cs="Arial"/>
        </w:rPr>
        <w:t xml:space="preserve">IDS </w:t>
      </w:r>
      <w:r w:rsidRPr="00456A0D">
        <w:rPr>
          <w:rFonts w:cs="Arial"/>
        </w:rPr>
        <w:t xml:space="preserve">VDV, </w:t>
      </w:r>
    </w:p>
    <w:p w14:paraId="1E85B848" w14:textId="77777777" w:rsidR="00494712" w:rsidRPr="00456A0D" w:rsidRDefault="00494712" w:rsidP="000F0CEA">
      <w:pPr>
        <w:pStyle w:val="Odstavecseseznamem"/>
        <w:numPr>
          <w:ilvl w:val="1"/>
          <w:numId w:val="25"/>
        </w:numPr>
        <w:spacing w:after="0" w:line="360" w:lineRule="auto"/>
        <w:jc w:val="both"/>
        <w:rPr>
          <w:rFonts w:cs="Arial"/>
        </w:rPr>
      </w:pPr>
      <w:r w:rsidRPr="00456A0D">
        <w:rPr>
          <w:rFonts w:cs="Arial"/>
        </w:rPr>
        <w:t xml:space="preserve">tarifní a přepravní podmínky, </w:t>
      </w:r>
    </w:p>
    <w:p w14:paraId="0AFB73AF" w14:textId="6BE199D8" w:rsidR="00494712" w:rsidRPr="00456A0D" w:rsidRDefault="00494712" w:rsidP="000F0CEA">
      <w:pPr>
        <w:pStyle w:val="Odstavecseseznamem"/>
        <w:numPr>
          <w:ilvl w:val="1"/>
          <w:numId w:val="25"/>
        </w:numPr>
        <w:spacing w:after="0" w:line="360" w:lineRule="auto"/>
        <w:jc w:val="both"/>
        <w:rPr>
          <w:rFonts w:cs="Arial"/>
        </w:rPr>
      </w:pPr>
      <w:r w:rsidRPr="00456A0D">
        <w:rPr>
          <w:rFonts w:cs="Arial"/>
        </w:rPr>
        <w:t>tarifní tabulky</w:t>
      </w:r>
      <w:r w:rsidR="00002E2B">
        <w:rPr>
          <w:rFonts w:cs="Arial"/>
        </w:rPr>
        <w:t>.</w:t>
      </w:r>
    </w:p>
    <w:p w14:paraId="4D8D4139" w14:textId="72C44BA2" w:rsidR="00494712" w:rsidRPr="00456A0D" w:rsidRDefault="00494712" w:rsidP="000F0CEA">
      <w:pPr>
        <w:numPr>
          <w:ilvl w:val="0"/>
          <w:numId w:val="25"/>
        </w:numPr>
        <w:tabs>
          <w:tab w:val="clear" w:pos="425"/>
        </w:tabs>
        <w:spacing w:after="0" w:line="360" w:lineRule="auto"/>
        <w:ind w:left="709"/>
        <w:jc w:val="both"/>
        <w:rPr>
          <w:rFonts w:ascii="Arial" w:hAnsi="Arial" w:cs="Arial"/>
        </w:rPr>
      </w:pPr>
      <w:r w:rsidRPr="00456A0D">
        <w:rPr>
          <w:rFonts w:ascii="Arial" w:hAnsi="Arial" w:cs="Arial"/>
        </w:rPr>
        <w:t>Je schopen poskytnout informaci o přesném čase</w:t>
      </w:r>
    </w:p>
    <w:p w14:paraId="3F0C1939" w14:textId="77777777" w:rsidR="00494712" w:rsidRPr="00456A0D" w:rsidRDefault="00494712" w:rsidP="000F0CEA">
      <w:pPr>
        <w:numPr>
          <w:ilvl w:val="0"/>
          <w:numId w:val="26"/>
        </w:numPr>
        <w:tabs>
          <w:tab w:val="clear" w:pos="425"/>
        </w:tabs>
        <w:spacing w:after="0" w:line="360" w:lineRule="auto"/>
        <w:ind w:left="709"/>
        <w:jc w:val="both"/>
        <w:rPr>
          <w:rFonts w:ascii="Arial" w:hAnsi="Arial" w:cs="Arial"/>
        </w:rPr>
      </w:pPr>
      <w:r w:rsidRPr="00456A0D">
        <w:rPr>
          <w:rFonts w:ascii="Arial" w:hAnsi="Arial" w:cs="Arial"/>
        </w:rPr>
        <w:t>Má trvalou možnost spojení s dispečinkem</w:t>
      </w:r>
    </w:p>
    <w:p w14:paraId="051E9A70" w14:textId="77777777" w:rsidR="009D1B6F" w:rsidRPr="009D1B6F" w:rsidRDefault="009D1B6F" w:rsidP="009D1B6F">
      <w:pPr>
        <w:pStyle w:val="Odstavecseseznamem"/>
        <w:numPr>
          <w:ilvl w:val="0"/>
          <w:numId w:val="26"/>
        </w:numPr>
        <w:spacing w:before="120" w:after="120" w:line="360" w:lineRule="auto"/>
        <w:jc w:val="both"/>
        <w:rPr>
          <w:ins w:id="269" w:author="Němec Lukáš Bc." w:date="2023-05-19T12:26:00Z"/>
          <w:rFonts w:cs="Arial"/>
        </w:rPr>
      </w:pPr>
      <w:ins w:id="270" w:author="Němec Lukáš Bc." w:date="2023-05-19T12:26:00Z">
        <w:r w:rsidRPr="009D1B6F">
          <w:rPr>
            <w:rFonts w:cs="Arial"/>
          </w:rPr>
          <w:lastRenderedPageBreak/>
          <w:t>Ze strany objednatele bude poskytnut vzor dokumentů vycházejících z činnosti objednatele, jako jsou tarifní mapy systému VDV a tarifní tabulky. Dopravce zajistí vytištění a distribuci v organizaci dopravce.</w:t>
        </w:r>
      </w:ins>
    </w:p>
    <w:p w14:paraId="4E3080AA" w14:textId="59056ED0"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Servisní personál dopravce se chová k cestujícím dle zásad slušného chování.</w:t>
      </w:r>
    </w:p>
    <w:p w14:paraId="35C4D53F" w14:textId="7BC6458C"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Při zastavování na zastávkách je řidič povinen zastavit čelem vozidla u dopravní značky</w:t>
      </w:r>
      <w:r w:rsidR="00B60080">
        <w:rPr>
          <w:rFonts w:ascii="Arial" w:hAnsi="Arial" w:cs="Arial"/>
        </w:rPr>
        <w:t>, pokud je to možné,</w:t>
      </w:r>
      <w:r w:rsidRPr="00456A0D">
        <w:rPr>
          <w:rFonts w:ascii="Arial" w:hAnsi="Arial" w:cs="Arial"/>
        </w:rPr>
        <w:t xml:space="preserve"> a najet vozidlem co nejtěsněji k hraně nástupiště, pokud je jím zastávka vybavena. Na požádání cestujících je personál dopravce povinen asistovat s nástupem, výstupem a pohybem osob přepravujících dětský kočárek, či osob s omezenou schopností pohybu a orientace ve vozidle, zejména obsloužit cestující s invalidním vozíkem plošinou pro nástup, resp. výstup, pokud takovou asistenci umožňují místní poměry příslušné zastávky.</w:t>
      </w:r>
    </w:p>
    <w:p w14:paraId="5B35A368"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Dopravce (případně jím určená osoba) je povinen odbavit cestujícího v souladu s jeho požadavky a v souladu s Přepravním řádem, Smluvními přepravními podmínkami, Tarifem a s pokyny pro obsluhu odbavovacího systému, které obdrží od objednatele.</w:t>
      </w:r>
    </w:p>
    <w:p w14:paraId="33CABE99"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Dopravce (případně jím určená osoba) je povinen vyloučit cestujícího z přepravy, pokud cestující přes upozornění nedodržuje Přepravní řád, Smluvní přepravní podmínky nebo Tarif, anebo nerespektuje pokyny a příkazy pověřené osoby. </w:t>
      </w:r>
    </w:p>
    <w:p w14:paraId="03FECA0E"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Řidič nesmí během pobytu ve vozidle a ani v jeho bezprostřední blízkosti (např. ve dveřích, u oken, v prostoru, kde se zdržují cestující) kouřit, tj. ani pokud je vozidlo v klidu.</w:t>
      </w:r>
    </w:p>
    <w:p w14:paraId="609A1FB9" w14:textId="5FDBF2B3" w:rsidR="00494712" w:rsidRPr="00D41CE6" w:rsidRDefault="00494712" w:rsidP="000F0CEA">
      <w:pPr>
        <w:pStyle w:val="Nadpis2"/>
        <w:rPr>
          <w:rFonts w:ascii="Arial" w:hAnsi="Arial" w:cs="Arial"/>
          <w:color w:val="auto"/>
        </w:rPr>
      </w:pPr>
      <w:bookmarkStart w:id="271" w:name="_Toc6386459"/>
      <w:bookmarkStart w:id="272" w:name="_Toc130805844"/>
      <w:r w:rsidRPr="00D41CE6">
        <w:rPr>
          <w:rFonts w:ascii="Arial" w:hAnsi="Arial" w:cs="Arial"/>
          <w:color w:val="auto"/>
        </w:rPr>
        <w:t>Informační povinnosti dopravců</w:t>
      </w:r>
      <w:bookmarkEnd w:id="271"/>
      <w:bookmarkEnd w:id="272"/>
    </w:p>
    <w:p w14:paraId="13BFF598"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Dopravce (případně jím určená osoba) je povinen informovat cestující o všech nestandardních situacích, které během přepravy nastanou. Zejména se jedná </w:t>
      </w:r>
      <w:r w:rsidRPr="00456A0D">
        <w:rPr>
          <w:rFonts w:ascii="Arial" w:hAnsi="Arial" w:cs="Arial"/>
        </w:rPr>
        <w:br/>
        <w:t>o mimořádnosti v dopravě. V takovém případě je řidič povinen co nejdříve poskytnout cestujícím informaci o přibližné délce čekání, případně o způsobu, jakým se situace bude řešit.</w:t>
      </w:r>
    </w:p>
    <w:p w14:paraId="463D8596" w14:textId="637D6E8B"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Dopravce je povinen zajistit, aby byly ve vozidle funkční reproduktory, kterými může být cestujícím sdělena jakákoli informace, týkající se zejména mimořádností, buď od řidiče, nebo z Centrálního dispečinku</w:t>
      </w:r>
      <w:r w:rsidR="0032535A">
        <w:rPr>
          <w:rFonts w:ascii="Arial" w:hAnsi="Arial" w:cs="Arial"/>
        </w:rPr>
        <w:t xml:space="preserve"> IDS VDV</w:t>
      </w:r>
      <w:r w:rsidRPr="00456A0D">
        <w:rPr>
          <w:rFonts w:ascii="Arial" w:hAnsi="Arial" w:cs="Arial"/>
        </w:rPr>
        <w:t>.</w:t>
      </w:r>
    </w:p>
    <w:p w14:paraId="413A9C44" w14:textId="2686F223" w:rsidR="00494712" w:rsidRPr="00D41CE6" w:rsidRDefault="00494712" w:rsidP="000F0CEA">
      <w:pPr>
        <w:pStyle w:val="Nadpis2"/>
        <w:rPr>
          <w:rFonts w:ascii="Arial" w:hAnsi="Arial" w:cs="Arial"/>
          <w:color w:val="auto"/>
        </w:rPr>
      </w:pPr>
      <w:bookmarkStart w:id="273" w:name="_Toc6386460"/>
      <w:bookmarkStart w:id="274" w:name="_Toc130805845"/>
      <w:r w:rsidRPr="00D41CE6">
        <w:rPr>
          <w:rFonts w:ascii="Arial" w:hAnsi="Arial" w:cs="Arial"/>
          <w:color w:val="auto"/>
        </w:rPr>
        <w:t>Školení zaměstnanců dopravce</w:t>
      </w:r>
      <w:bookmarkEnd w:id="273"/>
      <w:bookmarkEnd w:id="274"/>
    </w:p>
    <w:p w14:paraId="0089AF34" w14:textId="01C139D2"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Všichni provozní zaměstnanci dopravce přicházející do styku s cestujícími musí být alespoň jedenkrát ročně proškoleni a prozkoušeni ze znalostí systému </w:t>
      </w:r>
      <w:r w:rsidR="00E46393">
        <w:rPr>
          <w:rFonts w:ascii="Arial" w:hAnsi="Arial" w:cs="Arial"/>
        </w:rPr>
        <w:t xml:space="preserve">IDS </w:t>
      </w:r>
      <w:r w:rsidRPr="00456A0D">
        <w:rPr>
          <w:rFonts w:ascii="Arial" w:hAnsi="Arial" w:cs="Arial"/>
        </w:rPr>
        <w:t>VDV. Proškolení je povinen dopravce na vyžádání ze strany objednatele doložit. Záznamy o proškolení zaměstnanců a ověření jejich znalostí je dopravce povinen archivovat nejméně dva roky a na vyžádání je poskytnout objednateli.</w:t>
      </w:r>
    </w:p>
    <w:p w14:paraId="138A9614" w14:textId="0FF08897" w:rsidR="00494712" w:rsidRPr="00D41CE6" w:rsidRDefault="00494712" w:rsidP="000F0CEA">
      <w:pPr>
        <w:pStyle w:val="Nadpis1"/>
        <w:rPr>
          <w:rFonts w:ascii="Arial" w:hAnsi="Arial" w:cs="Arial"/>
          <w:color w:val="auto"/>
        </w:rPr>
      </w:pPr>
      <w:bookmarkStart w:id="275" w:name="_Toc6386461"/>
      <w:bookmarkStart w:id="276" w:name="_Toc130805846"/>
      <w:r w:rsidRPr="00D41CE6">
        <w:rPr>
          <w:rFonts w:ascii="Arial" w:hAnsi="Arial" w:cs="Arial"/>
          <w:color w:val="auto"/>
        </w:rPr>
        <w:lastRenderedPageBreak/>
        <w:t>STANDARD VÝLUK A OMEZENÍ DOPRAVY</w:t>
      </w:r>
      <w:bookmarkEnd w:id="275"/>
      <w:bookmarkEnd w:id="276"/>
    </w:p>
    <w:p w14:paraId="46AC3A55"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Z hlediska druhu výluk, omezení dopravy a z hlediska způsobu projednávání jsou tyto kategorizovány následujícím způsobem.</w:t>
      </w:r>
    </w:p>
    <w:p w14:paraId="5846AA24" w14:textId="4609A430" w:rsidR="00494712" w:rsidRPr="00D41CE6" w:rsidRDefault="00494712" w:rsidP="000F0CEA">
      <w:pPr>
        <w:pStyle w:val="Nadpis2"/>
        <w:rPr>
          <w:rFonts w:ascii="Arial" w:hAnsi="Arial" w:cs="Arial"/>
          <w:color w:val="auto"/>
        </w:rPr>
      </w:pPr>
      <w:bookmarkStart w:id="277" w:name="_Toc6386462"/>
      <w:bookmarkStart w:id="278" w:name="_Toc130805847"/>
      <w:r w:rsidRPr="00D41CE6">
        <w:rPr>
          <w:rFonts w:ascii="Arial" w:hAnsi="Arial" w:cs="Arial"/>
          <w:color w:val="auto"/>
        </w:rPr>
        <w:t>Výluky na železnici</w:t>
      </w:r>
      <w:bookmarkEnd w:id="277"/>
      <w:bookmarkEnd w:id="278"/>
    </w:p>
    <w:p w14:paraId="29FA0A0F" w14:textId="7332078E" w:rsidR="00494712" w:rsidRPr="00D41CE6" w:rsidRDefault="00494712" w:rsidP="000F0CEA">
      <w:pPr>
        <w:pStyle w:val="Nadpis3"/>
        <w:rPr>
          <w:rFonts w:ascii="Arial" w:hAnsi="Arial" w:cs="Arial"/>
          <w:color w:val="auto"/>
        </w:rPr>
      </w:pPr>
      <w:bookmarkStart w:id="279" w:name="_Toc6386463"/>
      <w:bookmarkStart w:id="280" w:name="_Toc130805848"/>
      <w:r w:rsidRPr="00D41CE6">
        <w:rPr>
          <w:rFonts w:ascii="Arial" w:hAnsi="Arial" w:cs="Arial"/>
          <w:color w:val="auto"/>
        </w:rPr>
        <w:t>Plánované výluky</w:t>
      </w:r>
      <w:bookmarkEnd w:id="279"/>
      <w:bookmarkEnd w:id="280"/>
    </w:p>
    <w:p w14:paraId="7860B943"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Železniční dopravce má povinnost zaslat objednateli regionální osobní dopravy</w:t>
      </w:r>
      <w:r w:rsidRPr="00456A0D">
        <w:rPr>
          <w:rStyle w:val="Znakapoznpodarou"/>
          <w:rFonts w:ascii="Arial" w:hAnsi="Arial" w:cs="Arial"/>
        </w:rPr>
        <w:footnoteReference w:id="31"/>
      </w:r>
      <w:r w:rsidRPr="00456A0D">
        <w:rPr>
          <w:rFonts w:ascii="Arial" w:hAnsi="Arial" w:cs="Arial"/>
        </w:rPr>
        <w:t xml:space="preserve"> v předstihu všechny plány výluk: roční, měsíční i týdenní. Týdenní plán výluk musí železniční dopravce zaslat minimálně s týdenním předstihem.</w:t>
      </w:r>
    </w:p>
    <w:p w14:paraId="31B03B0C" w14:textId="7165CA16"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V případech plánovaných výluk vydává objednatel po projednání s železničním dopravcem a všemi výlukou dotčenými dopravci </w:t>
      </w:r>
      <w:r w:rsidRPr="00456A0D">
        <w:rPr>
          <w:rFonts w:ascii="Arial" w:hAnsi="Arial" w:cs="Arial"/>
          <w:b/>
        </w:rPr>
        <w:t xml:space="preserve">Výlukový pokyn </w:t>
      </w:r>
      <w:r w:rsidRPr="00456A0D">
        <w:rPr>
          <w:rFonts w:ascii="Arial" w:hAnsi="Arial" w:cs="Arial"/>
        </w:rPr>
        <w:t xml:space="preserve">a předá jej všem dotčeným dopravcům. Železniční dopravce za účelem zpracování opatření zašle objednateli koncept příslušné části rozkazu o výluce (ROV), tj. opatření v osobní dopravě včetně konceptu organizace ND a VJŘ. Dopravci podle potřeby </w:t>
      </w:r>
      <w:r w:rsidRPr="00456A0D">
        <w:rPr>
          <w:rFonts w:ascii="Arial" w:hAnsi="Arial" w:cs="Arial"/>
          <w:b/>
        </w:rPr>
        <w:t xml:space="preserve">Výlukový pokyn </w:t>
      </w:r>
      <w:r w:rsidRPr="00456A0D">
        <w:rPr>
          <w:rFonts w:ascii="Arial" w:hAnsi="Arial" w:cs="Arial"/>
        </w:rPr>
        <w:t>dále rozpracují pro své pracovníky nebo minimálně své pracovníky o výluce informují.</w:t>
      </w:r>
      <w:r w:rsidR="00580BBE" w:rsidRPr="00456A0D" w:rsidDel="00580BBE">
        <w:rPr>
          <w:rFonts w:ascii="Arial" w:hAnsi="Arial" w:cs="Arial"/>
        </w:rPr>
        <w:t xml:space="preserve"> </w:t>
      </w:r>
    </w:p>
    <w:p w14:paraId="50D61100" w14:textId="1A874D03"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V den výluky řeší zpoždění vyvolaná výlukou operativní dispečink železničního dopravce ve spolupráci s </w:t>
      </w:r>
      <w:r w:rsidR="00A437F8" w:rsidRPr="00456A0D">
        <w:rPr>
          <w:rFonts w:ascii="Arial" w:hAnsi="Arial" w:cs="Arial"/>
          <w:shd w:val="clear" w:color="auto" w:fill="FFFFFF"/>
        </w:rPr>
        <w:t>Centrální</w:t>
      </w:r>
      <w:r w:rsidR="00A437F8">
        <w:rPr>
          <w:rFonts w:ascii="Arial" w:hAnsi="Arial" w:cs="Arial"/>
          <w:shd w:val="clear" w:color="auto" w:fill="FFFFFF"/>
        </w:rPr>
        <w:t>m</w:t>
      </w:r>
      <w:r w:rsidR="00A437F8" w:rsidRPr="00456A0D">
        <w:rPr>
          <w:rFonts w:ascii="Arial" w:hAnsi="Arial" w:cs="Arial"/>
          <w:shd w:val="clear" w:color="auto" w:fill="FFFFFF"/>
        </w:rPr>
        <w:t xml:space="preserve"> dispečink</w:t>
      </w:r>
      <w:r w:rsidR="00A437F8">
        <w:rPr>
          <w:rFonts w:ascii="Arial" w:hAnsi="Arial" w:cs="Arial"/>
          <w:shd w:val="clear" w:color="auto" w:fill="FFFFFF"/>
        </w:rPr>
        <w:t>em</w:t>
      </w:r>
      <w:r w:rsidR="00A437F8" w:rsidRPr="00456A0D">
        <w:rPr>
          <w:rFonts w:ascii="Arial" w:hAnsi="Arial" w:cs="Arial"/>
          <w:shd w:val="clear" w:color="auto" w:fill="FFFFFF"/>
        </w:rPr>
        <w:t xml:space="preserve"> </w:t>
      </w:r>
      <w:r w:rsidR="00A71C97">
        <w:rPr>
          <w:rFonts w:ascii="Arial" w:hAnsi="Arial" w:cs="Arial"/>
          <w:shd w:val="clear" w:color="auto" w:fill="FFFFFF"/>
        </w:rPr>
        <w:t xml:space="preserve">IDS </w:t>
      </w:r>
      <w:r w:rsidR="00A437F8" w:rsidRPr="00456A0D">
        <w:rPr>
          <w:rFonts w:ascii="Arial" w:hAnsi="Arial" w:cs="Arial"/>
          <w:shd w:val="clear" w:color="auto" w:fill="FFFFFF"/>
        </w:rPr>
        <w:t>VDV</w:t>
      </w:r>
      <w:r w:rsidRPr="00456A0D">
        <w:rPr>
          <w:rFonts w:ascii="Arial" w:hAnsi="Arial" w:cs="Arial"/>
        </w:rPr>
        <w:t>. V odůvodněných případech může výpravčí v přestupní stanici po dohodě s </w:t>
      </w:r>
      <w:r w:rsidR="00A437F8" w:rsidRPr="00456A0D">
        <w:rPr>
          <w:rFonts w:ascii="Arial" w:hAnsi="Arial" w:cs="Arial"/>
          <w:shd w:val="clear" w:color="auto" w:fill="FFFFFF"/>
        </w:rPr>
        <w:t>Centrální</w:t>
      </w:r>
      <w:r w:rsidR="00A437F8">
        <w:rPr>
          <w:rFonts w:ascii="Arial" w:hAnsi="Arial" w:cs="Arial"/>
          <w:shd w:val="clear" w:color="auto" w:fill="FFFFFF"/>
        </w:rPr>
        <w:t>m</w:t>
      </w:r>
      <w:r w:rsidR="00A437F8" w:rsidRPr="00456A0D">
        <w:rPr>
          <w:rFonts w:ascii="Arial" w:hAnsi="Arial" w:cs="Arial"/>
          <w:shd w:val="clear" w:color="auto" w:fill="FFFFFF"/>
        </w:rPr>
        <w:t xml:space="preserve"> dispečink</w:t>
      </w:r>
      <w:r w:rsidR="00A437F8">
        <w:rPr>
          <w:rFonts w:ascii="Arial" w:hAnsi="Arial" w:cs="Arial"/>
          <w:shd w:val="clear" w:color="auto" w:fill="FFFFFF"/>
        </w:rPr>
        <w:t>em</w:t>
      </w:r>
      <w:r w:rsidR="00A437F8" w:rsidRPr="00456A0D">
        <w:rPr>
          <w:rFonts w:ascii="Arial" w:hAnsi="Arial" w:cs="Arial"/>
          <w:shd w:val="clear" w:color="auto" w:fill="FFFFFF"/>
        </w:rPr>
        <w:t xml:space="preserve"> </w:t>
      </w:r>
      <w:r w:rsidR="00A71C97">
        <w:rPr>
          <w:rFonts w:ascii="Arial" w:hAnsi="Arial" w:cs="Arial"/>
          <w:shd w:val="clear" w:color="auto" w:fill="FFFFFF"/>
        </w:rPr>
        <w:t xml:space="preserve">IDS </w:t>
      </w:r>
      <w:r w:rsidR="00A437F8" w:rsidRPr="00456A0D">
        <w:rPr>
          <w:rFonts w:ascii="Arial" w:hAnsi="Arial" w:cs="Arial"/>
          <w:shd w:val="clear" w:color="auto" w:fill="FFFFFF"/>
        </w:rPr>
        <w:t>VDV</w:t>
      </w:r>
      <w:r w:rsidR="00A94E79">
        <w:rPr>
          <w:rFonts w:ascii="Arial" w:hAnsi="Arial" w:cs="Arial"/>
          <w:shd w:val="clear" w:color="auto" w:fill="FFFFFF"/>
        </w:rPr>
        <w:t xml:space="preserve"> </w:t>
      </w:r>
      <w:r w:rsidRPr="00456A0D">
        <w:rPr>
          <w:rFonts w:ascii="Arial" w:hAnsi="Arial" w:cs="Arial"/>
        </w:rPr>
        <w:t>postupovat odchylně od pomůcky „</w:t>
      </w:r>
      <w:r w:rsidR="00797C18">
        <w:rPr>
          <w:rFonts w:ascii="Arial" w:hAnsi="Arial" w:cs="Arial"/>
        </w:rPr>
        <w:t xml:space="preserve">Garance návazností </w:t>
      </w:r>
      <w:r w:rsidR="00A71C97">
        <w:rPr>
          <w:rFonts w:ascii="Arial" w:hAnsi="Arial" w:cs="Arial"/>
        </w:rPr>
        <w:t xml:space="preserve">IDS </w:t>
      </w:r>
      <w:r w:rsidR="00797C18">
        <w:rPr>
          <w:rFonts w:ascii="Arial" w:hAnsi="Arial" w:cs="Arial"/>
        </w:rPr>
        <w:t>VDV</w:t>
      </w:r>
      <w:r w:rsidRPr="00456A0D">
        <w:rPr>
          <w:rFonts w:ascii="Arial" w:hAnsi="Arial" w:cs="Arial"/>
        </w:rPr>
        <w:t xml:space="preserve">“. </w:t>
      </w:r>
    </w:p>
    <w:p w14:paraId="3F571E71" w14:textId="79A460D8" w:rsidR="00494712" w:rsidRPr="00D41CE6" w:rsidRDefault="00494712" w:rsidP="000F0CEA">
      <w:pPr>
        <w:pStyle w:val="Nadpis3"/>
        <w:rPr>
          <w:rFonts w:ascii="Arial" w:hAnsi="Arial" w:cs="Arial"/>
          <w:color w:val="auto"/>
        </w:rPr>
      </w:pPr>
      <w:bookmarkStart w:id="281" w:name="_Toc6386464"/>
      <w:bookmarkStart w:id="282" w:name="_Toc130805849"/>
      <w:r w:rsidRPr="00D41CE6">
        <w:rPr>
          <w:rFonts w:ascii="Arial" w:hAnsi="Arial" w:cs="Arial"/>
          <w:color w:val="auto"/>
        </w:rPr>
        <w:t>Neplánované výluky a jiná omezení dopravy</w:t>
      </w:r>
      <w:bookmarkEnd w:id="281"/>
      <w:bookmarkEnd w:id="282"/>
    </w:p>
    <w:p w14:paraId="0C37AF0B" w14:textId="476CA5CB"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V případě neplánovaných výluk a jiných omezení dopravy se postupuje v souladu s pomůckou </w:t>
      </w:r>
      <w:r w:rsidRPr="002F7046">
        <w:rPr>
          <w:rFonts w:ascii="Arial" w:hAnsi="Arial" w:cs="Arial"/>
        </w:rPr>
        <w:t>„</w:t>
      </w:r>
      <w:r w:rsidR="00797C18" w:rsidRPr="00F36D29">
        <w:rPr>
          <w:rFonts w:ascii="Arial" w:hAnsi="Arial" w:cs="Arial"/>
        </w:rPr>
        <w:t xml:space="preserve">Garance návazností </w:t>
      </w:r>
      <w:r w:rsidR="00A71C97">
        <w:rPr>
          <w:rFonts w:ascii="Arial" w:hAnsi="Arial" w:cs="Arial"/>
        </w:rPr>
        <w:t xml:space="preserve">IDS </w:t>
      </w:r>
      <w:r w:rsidR="00797C18" w:rsidRPr="00F36D29">
        <w:rPr>
          <w:rFonts w:ascii="Arial" w:hAnsi="Arial" w:cs="Arial"/>
        </w:rPr>
        <w:t>VDV</w:t>
      </w:r>
      <w:r w:rsidRPr="00F36D29">
        <w:rPr>
          <w:rFonts w:ascii="Arial" w:hAnsi="Arial" w:cs="Arial"/>
        </w:rPr>
        <w:t>“, která je uvedena v příloze č.</w:t>
      </w:r>
      <w:r w:rsidR="002751B4" w:rsidRPr="00F36D29">
        <w:rPr>
          <w:rFonts w:ascii="Arial" w:hAnsi="Arial" w:cs="Arial"/>
        </w:rPr>
        <w:t xml:space="preserve"> 6</w:t>
      </w:r>
      <w:r w:rsidR="00BF17A7" w:rsidRPr="00F36D29">
        <w:rPr>
          <w:rFonts w:ascii="Arial" w:hAnsi="Arial" w:cs="Arial"/>
        </w:rPr>
        <w:t xml:space="preserve"> Smlouvy</w:t>
      </w:r>
      <w:r w:rsidRPr="00F36D29">
        <w:rPr>
          <w:rFonts w:ascii="Arial" w:hAnsi="Arial" w:cs="Arial"/>
        </w:rPr>
        <w:t>.</w:t>
      </w:r>
      <w:r w:rsidRPr="00456A0D">
        <w:rPr>
          <w:rFonts w:ascii="Arial" w:hAnsi="Arial" w:cs="Arial"/>
        </w:rPr>
        <w:t xml:space="preserve"> </w:t>
      </w:r>
    </w:p>
    <w:p w14:paraId="4F42F23E"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V případě neplánovaných výluk nebo omezení dopravy je železniční dopravce povinen učinit operativní opatření v obězích souprav tak, aby byl pokud možno maximálně snížen dopad na pravidelnost dopravy.</w:t>
      </w:r>
    </w:p>
    <w:p w14:paraId="565405AB" w14:textId="3D65E074" w:rsidR="00494712" w:rsidRPr="007A2A7C" w:rsidRDefault="00494712" w:rsidP="000F0CEA">
      <w:pPr>
        <w:pStyle w:val="Nadpis2"/>
        <w:rPr>
          <w:rFonts w:ascii="Arial" w:hAnsi="Arial" w:cs="Arial"/>
        </w:rPr>
      </w:pPr>
      <w:bookmarkStart w:id="283" w:name="_Toc6386465"/>
      <w:bookmarkStart w:id="284" w:name="_Toc130805850"/>
      <w:r w:rsidRPr="007A2A7C">
        <w:rPr>
          <w:rFonts w:ascii="Arial" w:hAnsi="Arial" w:cs="Arial"/>
          <w:color w:val="auto"/>
        </w:rPr>
        <w:t>Výluky na silničních komunikacích</w:t>
      </w:r>
      <w:bookmarkEnd w:id="283"/>
      <w:bookmarkEnd w:id="284"/>
    </w:p>
    <w:p w14:paraId="706A6675" w14:textId="480FE7A5" w:rsidR="00494712" w:rsidRPr="007A2A7C" w:rsidRDefault="00494712" w:rsidP="000F0CEA">
      <w:pPr>
        <w:pStyle w:val="Nadpis3"/>
        <w:rPr>
          <w:rFonts w:ascii="Arial" w:hAnsi="Arial" w:cs="Arial"/>
          <w:color w:val="auto"/>
        </w:rPr>
      </w:pPr>
      <w:bookmarkStart w:id="285" w:name="_Toc6386466"/>
      <w:bookmarkStart w:id="286" w:name="_Toc130805851"/>
      <w:r w:rsidRPr="007A2A7C">
        <w:rPr>
          <w:rFonts w:ascii="Arial" w:hAnsi="Arial" w:cs="Arial"/>
          <w:color w:val="auto"/>
        </w:rPr>
        <w:t>Rozsáhlé výluky se značným dopadem na dopravu</w:t>
      </w:r>
      <w:bookmarkEnd w:id="285"/>
      <w:bookmarkEnd w:id="286"/>
    </w:p>
    <w:p w14:paraId="3CE98194" w14:textId="37082425"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Autobusoví dopravci vyhodnotí předpokládané dopady dopravních omezení nahlášených jim silničním správním </w:t>
      </w:r>
      <w:r w:rsidR="003145B5" w:rsidRPr="00456A0D">
        <w:rPr>
          <w:rFonts w:ascii="Arial" w:hAnsi="Arial" w:cs="Arial"/>
        </w:rPr>
        <w:t>úřadem,</w:t>
      </w:r>
      <w:r w:rsidRPr="00456A0D">
        <w:rPr>
          <w:rFonts w:ascii="Arial" w:hAnsi="Arial" w:cs="Arial"/>
        </w:rPr>
        <w:t xml:space="preserve"> popřípadě správcem komunikace. Přesahují-li dopady možnosti řešení dané pomůckou „</w:t>
      </w:r>
      <w:r w:rsidR="00C75D63">
        <w:rPr>
          <w:rFonts w:ascii="Arial" w:hAnsi="Arial" w:cs="Arial"/>
        </w:rPr>
        <w:t xml:space="preserve">Garance návazností </w:t>
      </w:r>
      <w:r w:rsidR="00A71C97">
        <w:rPr>
          <w:rFonts w:ascii="Arial" w:hAnsi="Arial" w:cs="Arial"/>
        </w:rPr>
        <w:t xml:space="preserve">IDS </w:t>
      </w:r>
      <w:r w:rsidR="00C75D63">
        <w:rPr>
          <w:rFonts w:ascii="Arial" w:hAnsi="Arial" w:cs="Arial"/>
        </w:rPr>
        <w:t>VDV</w:t>
      </w:r>
      <w:r w:rsidRPr="00456A0D">
        <w:rPr>
          <w:rFonts w:ascii="Arial" w:hAnsi="Arial" w:cs="Arial"/>
        </w:rPr>
        <w:t>“ eventuálně dílčími časově omezenými změnami této pomůcky, informují bez prodlení objednatele.</w:t>
      </w:r>
    </w:p>
    <w:p w14:paraId="651CD3F8" w14:textId="4A6B9C86" w:rsidR="00494712" w:rsidRPr="00456A0D" w:rsidRDefault="00494712" w:rsidP="000F0CEA">
      <w:pPr>
        <w:tabs>
          <w:tab w:val="left" w:pos="5387"/>
        </w:tabs>
        <w:spacing w:before="120" w:after="120" w:line="360" w:lineRule="auto"/>
        <w:ind w:firstLine="284"/>
        <w:jc w:val="both"/>
        <w:rPr>
          <w:rFonts w:ascii="Arial" w:hAnsi="Arial" w:cs="Arial"/>
        </w:rPr>
      </w:pPr>
      <w:r w:rsidRPr="00456A0D">
        <w:rPr>
          <w:rFonts w:ascii="Arial" w:hAnsi="Arial" w:cs="Arial"/>
        </w:rPr>
        <w:lastRenderedPageBreak/>
        <w:t>Objednatel v tomto případě ve spolupráci s autobusovými a železničními dopravci řeší podobu výlukového jízdního řádu. Zpracuje tzv. „Výlukový pokyn“, který předá všem dotčeným dopravcům. Dopravci tento dokument dle potřeby rozpracují pro své pracovníky nebo minimálně své pracovníky informují.</w:t>
      </w:r>
    </w:p>
    <w:p w14:paraId="1DFCBCB1" w14:textId="6BADAABB" w:rsidR="00494712" w:rsidRPr="007A2A7C" w:rsidRDefault="00494712" w:rsidP="000F0CEA">
      <w:pPr>
        <w:pStyle w:val="Nadpis3"/>
        <w:rPr>
          <w:rFonts w:ascii="Arial" w:hAnsi="Arial" w:cs="Arial"/>
          <w:color w:val="auto"/>
        </w:rPr>
      </w:pPr>
      <w:bookmarkStart w:id="287" w:name="_Toc6386467"/>
      <w:bookmarkStart w:id="288" w:name="_Toc130805852"/>
      <w:r w:rsidRPr="007A2A7C">
        <w:rPr>
          <w:rFonts w:ascii="Arial" w:hAnsi="Arial" w:cs="Arial"/>
          <w:color w:val="auto"/>
        </w:rPr>
        <w:t>Drobné výluky s omezeným dopadem na dopravu</w:t>
      </w:r>
      <w:bookmarkEnd w:id="287"/>
      <w:bookmarkEnd w:id="288"/>
    </w:p>
    <w:p w14:paraId="03DFA5DA" w14:textId="12E6B5F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Pokud jsou dopady výluky řešitelné prostřednictvím pomůcky „</w:t>
      </w:r>
      <w:r w:rsidR="00C75D63">
        <w:rPr>
          <w:rFonts w:ascii="Arial" w:hAnsi="Arial" w:cs="Arial"/>
        </w:rPr>
        <w:t xml:space="preserve">Garance návazností </w:t>
      </w:r>
      <w:r w:rsidR="00A71C97">
        <w:rPr>
          <w:rFonts w:ascii="Arial" w:hAnsi="Arial" w:cs="Arial"/>
        </w:rPr>
        <w:t xml:space="preserve">IDS </w:t>
      </w:r>
      <w:r w:rsidR="00C75D63">
        <w:rPr>
          <w:rFonts w:ascii="Arial" w:hAnsi="Arial" w:cs="Arial"/>
        </w:rPr>
        <w:t>VDV</w:t>
      </w:r>
      <w:r w:rsidRPr="00456A0D">
        <w:rPr>
          <w:rFonts w:ascii="Arial" w:hAnsi="Arial" w:cs="Arial"/>
        </w:rPr>
        <w:t>“, popřípadě jejími dílčími a časově omezenými úpravami a výluka se týká pouze jednoho dopravce, autobusový dopravce sdělí informaci o výluce objednateli. Případné opatření pak zpracuje výlukou dotčený autobusový dopravce ve spolupráci s objednatelem. Dále se postupuje v souladu s pomůckou „</w:t>
      </w:r>
      <w:r w:rsidR="00C75D63">
        <w:rPr>
          <w:rFonts w:ascii="Arial" w:hAnsi="Arial" w:cs="Arial"/>
        </w:rPr>
        <w:t xml:space="preserve">Garance návazností </w:t>
      </w:r>
      <w:r w:rsidR="00A71C97">
        <w:rPr>
          <w:rFonts w:ascii="Arial" w:hAnsi="Arial" w:cs="Arial"/>
        </w:rPr>
        <w:t xml:space="preserve">IDS </w:t>
      </w:r>
      <w:r w:rsidR="00C75D63">
        <w:rPr>
          <w:rFonts w:ascii="Arial" w:hAnsi="Arial" w:cs="Arial"/>
        </w:rPr>
        <w:t>VDV</w:t>
      </w:r>
      <w:r w:rsidRPr="00456A0D">
        <w:rPr>
          <w:rFonts w:ascii="Arial" w:hAnsi="Arial" w:cs="Arial"/>
        </w:rPr>
        <w:t>“, případně s jejím dočasně upraveným zněním.</w:t>
      </w:r>
    </w:p>
    <w:p w14:paraId="35EA3D9D"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V případě drobné výluky, kdy dojde k nárůstu výkonů, je dopravce povinen informovat bez prodlení objednatele.</w:t>
      </w:r>
    </w:p>
    <w:p w14:paraId="764A8A52" w14:textId="7AF99BBC" w:rsidR="00494712" w:rsidRPr="007A2A7C" w:rsidRDefault="00494712" w:rsidP="000F0CEA">
      <w:pPr>
        <w:pStyle w:val="Nadpis2"/>
        <w:rPr>
          <w:rFonts w:ascii="Arial" w:hAnsi="Arial" w:cs="Arial"/>
          <w:color w:val="auto"/>
        </w:rPr>
      </w:pPr>
      <w:bookmarkStart w:id="289" w:name="_Toc6386468"/>
      <w:bookmarkStart w:id="290" w:name="_Toc130805853"/>
      <w:r w:rsidRPr="007A2A7C">
        <w:rPr>
          <w:rFonts w:ascii="Arial" w:hAnsi="Arial" w:cs="Arial"/>
          <w:color w:val="auto"/>
        </w:rPr>
        <w:t>Informování cestujících o výluce – uzavírce, objížďce</w:t>
      </w:r>
      <w:bookmarkEnd w:id="289"/>
      <w:bookmarkEnd w:id="290"/>
    </w:p>
    <w:p w14:paraId="24A96746"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Dopravce je povinen s dostatečným časovým předstihem informovat cestující o způsobu organizace veřejné dopravy po dobu trvání objížďky, či uzavírky. Informace o objížďce, uzavírce zveřejní ve všech vozidlech a na všech zastávkách dotčených linek, a to neprodleně po získání informace. Dopravce je také v souladu s těmito standardy</w:t>
      </w:r>
      <w:r w:rsidRPr="00456A0D">
        <w:rPr>
          <w:rStyle w:val="Znakapoznpodarou"/>
          <w:rFonts w:ascii="Arial" w:hAnsi="Arial" w:cs="Arial"/>
        </w:rPr>
        <w:footnoteReference w:id="32"/>
      </w:r>
      <w:r w:rsidRPr="00456A0D">
        <w:rPr>
          <w:rFonts w:ascii="Arial" w:hAnsi="Arial" w:cs="Arial"/>
        </w:rPr>
        <w:t xml:space="preserve"> povinen zveřejnit výlukový jízdní řád. Po dobu uzavírky musí být rovněž odstraněn stávající jízdní řád.</w:t>
      </w:r>
    </w:p>
    <w:p w14:paraId="11EBA919" w14:textId="0D977C1C"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V případě dočasného zrušení nebo přemístění zastávky je dopravce povinen neplatnost původního označení zastávky označit dle článku </w:t>
      </w:r>
      <w:r w:rsidR="00490BC2">
        <w:rPr>
          <w:rFonts w:ascii="Arial" w:hAnsi="Arial" w:cs="Arial"/>
        </w:rPr>
        <w:fldChar w:fldCharType="begin"/>
      </w:r>
      <w:r w:rsidR="00490BC2">
        <w:rPr>
          <w:rFonts w:ascii="Arial" w:hAnsi="Arial" w:cs="Arial"/>
        </w:rPr>
        <w:instrText xml:space="preserve"> REF _Ref61339328 \r \h </w:instrText>
      </w:r>
      <w:r w:rsidR="000F0CEA">
        <w:rPr>
          <w:rFonts w:ascii="Arial" w:hAnsi="Arial" w:cs="Arial"/>
        </w:rPr>
        <w:instrText xml:space="preserve"> \* MERGEFORMAT </w:instrText>
      </w:r>
      <w:r w:rsidR="00490BC2">
        <w:rPr>
          <w:rFonts w:ascii="Arial" w:hAnsi="Arial" w:cs="Arial"/>
        </w:rPr>
      </w:r>
      <w:r w:rsidR="00490BC2">
        <w:rPr>
          <w:rFonts w:ascii="Arial" w:hAnsi="Arial" w:cs="Arial"/>
        </w:rPr>
        <w:fldChar w:fldCharType="separate"/>
      </w:r>
      <w:r w:rsidR="00490BC2">
        <w:rPr>
          <w:rFonts w:ascii="Arial" w:hAnsi="Arial" w:cs="Arial"/>
        </w:rPr>
        <w:t>4.6</w:t>
      </w:r>
      <w:r w:rsidR="00490BC2">
        <w:rPr>
          <w:rFonts w:ascii="Arial" w:hAnsi="Arial" w:cs="Arial"/>
        </w:rPr>
        <w:fldChar w:fldCharType="end"/>
      </w:r>
      <w:r w:rsidRPr="00456A0D">
        <w:rPr>
          <w:rFonts w:ascii="Arial" w:hAnsi="Arial" w:cs="Arial"/>
        </w:rPr>
        <w:t>.</w:t>
      </w:r>
    </w:p>
    <w:p w14:paraId="18C2CE32" w14:textId="77777777" w:rsidR="00494712" w:rsidRPr="007A2A7C" w:rsidRDefault="00494712" w:rsidP="000F0CEA">
      <w:pPr>
        <w:pStyle w:val="Nadpis1"/>
        <w:rPr>
          <w:rFonts w:ascii="Arial" w:hAnsi="Arial" w:cs="Arial"/>
        </w:rPr>
      </w:pPr>
      <w:bookmarkStart w:id="291" w:name="_KONTROLA_DODRŽOVÁNÍ_PŘEDEPSANÝCH"/>
      <w:bookmarkStart w:id="292" w:name="_Toc6386469"/>
      <w:bookmarkStart w:id="293" w:name="_Toc130805854"/>
      <w:bookmarkEnd w:id="291"/>
      <w:r w:rsidRPr="007A2A7C">
        <w:rPr>
          <w:rFonts w:ascii="Arial" w:hAnsi="Arial" w:cs="Arial"/>
          <w:color w:val="auto"/>
        </w:rPr>
        <w:t>KONTROLA DODRŽOVÁNÍ PŘEDEPSANÝCH STANDARDŮ A ÚHRADA SANKCÍ</w:t>
      </w:r>
      <w:bookmarkEnd w:id="292"/>
      <w:bookmarkEnd w:id="293"/>
      <w:r w:rsidRPr="007A2A7C">
        <w:rPr>
          <w:rFonts w:ascii="Arial" w:hAnsi="Arial" w:cs="Arial"/>
          <w:color w:val="auto"/>
        </w:rPr>
        <w:t xml:space="preserve"> </w:t>
      </w:r>
    </w:p>
    <w:p w14:paraId="046D0ACA" w14:textId="6A7D607B"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Standard provádění kontrol a úhrady sankcí stanovuje postup objednatele nebo jím pověřené osoby a autobusového dopravce při periodických kontrolách stanovených standardů, nebo při podezření na porušení některého z článku Technických a provozních standardů </w:t>
      </w:r>
      <w:r w:rsidR="00A71C97">
        <w:rPr>
          <w:rFonts w:ascii="Arial" w:hAnsi="Arial" w:cs="Arial"/>
        </w:rPr>
        <w:t xml:space="preserve">IDS </w:t>
      </w:r>
      <w:r w:rsidRPr="00456A0D">
        <w:rPr>
          <w:rFonts w:ascii="Arial" w:hAnsi="Arial" w:cs="Arial"/>
        </w:rPr>
        <w:t>VDV.</w:t>
      </w:r>
    </w:p>
    <w:p w14:paraId="6643AAD1"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Standard platí rovněž pro provádění kontrol a ukládání sankcí drážnímu dopravci. Stanovuje postup objednatele nebo jím pověřené osoby při periodických kontrolách ve smlouvě stanovených standardů a podmínek, nebo při podezření na jejich porušení.</w:t>
      </w:r>
    </w:p>
    <w:p w14:paraId="4CFD000C" w14:textId="668619A7" w:rsidR="00494712" w:rsidRPr="007A2A7C" w:rsidRDefault="00494712" w:rsidP="000F0CEA">
      <w:pPr>
        <w:pStyle w:val="Nadpis2"/>
        <w:rPr>
          <w:rFonts w:ascii="Arial" w:hAnsi="Arial" w:cs="Arial"/>
          <w:color w:val="auto"/>
        </w:rPr>
      </w:pPr>
      <w:bookmarkStart w:id="294" w:name="_Toc535324013"/>
      <w:bookmarkStart w:id="295" w:name="_Toc6386470"/>
      <w:bookmarkStart w:id="296" w:name="_Ref61249587"/>
      <w:bookmarkStart w:id="297" w:name="_Toc130805855"/>
      <w:bookmarkEnd w:id="294"/>
      <w:r w:rsidRPr="007A2A7C">
        <w:rPr>
          <w:rFonts w:ascii="Arial" w:hAnsi="Arial" w:cs="Arial"/>
          <w:color w:val="auto"/>
        </w:rPr>
        <w:lastRenderedPageBreak/>
        <w:t>Způsob provádění kontrol</w:t>
      </w:r>
      <w:bookmarkEnd w:id="295"/>
      <w:bookmarkEnd w:id="296"/>
      <w:bookmarkEnd w:id="297"/>
    </w:p>
    <w:p w14:paraId="20F7AA52" w14:textId="6C604A48"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Kontrola dodržování standardů </w:t>
      </w:r>
      <w:r w:rsidR="00810B84">
        <w:rPr>
          <w:rFonts w:ascii="Arial" w:hAnsi="Arial" w:cs="Arial"/>
        </w:rPr>
        <w:t xml:space="preserve">Integrovaného dopravního systému </w:t>
      </w:r>
      <w:r w:rsidRPr="00456A0D">
        <w:rPr>
          <w:rFonts w:ascii="Arial" w:hAnsi="Arial" w:cs="Arial"/>
        </w:rPr>
        <w:t>Veřejn</w:t>
      </w:r>
      <w:r w:rsidR="00810B84">
        <w:rPr>
          <w:rFonts w:ascii="Arial" w:hAnsi="Arial" w:cs="Arial"/>
        </w:rPr>
        <w:t>á</w:t>
      </w:r>
      <w:r w:rsidRPr="00456A0D">
        <w:rPr>
          <w:rFonts w:ascii="Arial" w:hAnsi="Arial" w:cs="Arial"/>
        </w:rPr>
        <w:t xml:space="preserve"> doprav</w:t>
      </w:r>
      <w:r w:rsidR="00810B84">
        <w:rPr>
          <w:rFonts w:ascii="Arial" w:hAnsi="Arial" w:cs="Arial"/>
        </w:rPr>
        <w:t>a</w:t>
      </w:r>
      <w:r w:rsidRPr="00456A0D">
        <w:rPr>
          <w:rFonts w:ascii="Arial" w:hAnsi="Arial" w:cs="Arial"/>
        </w:rPr>
        <w:t xml:space="preserve"> Vysočiny je prováděna dvěma způsoby, a to metodou přímé a nepřímé kontroly.</w:t>
      </w:r>
    </w:p>
    <w:p w14:paraId="584DDD16" w14:textId="34054DB5" w:rsidR="00494712" w:rsidRPr="007A2A7C" w:rsidRDefault="00494712" w:rsidP="000F0CEA">
      <w:pPr>
        <w:pStyle w:val="Nadpis3"/>
        <w:rPr>
          <w:rFonts w:ascii="Arial" w:hAnsi="Arial" w:cs="Arial"/>
          <w:color w:val="auto"/>
        </w:rPr>
      </w:pPr>
      <w:bookmarkStart w:id="298" w:name="_Toc6386471"/>
      <w:bookmarkStart w:id="299" w:name="_Toc130805856"/>
      <w:r w:rsidRPr="007A2A7C">
        <w:rPr>
          <w:rFonts w:ascii="Arial" w:hAnsi="Arial" w:cs="Arial"/>
          <w:color w:val="auto"/>
        </w:rPr>
        <w:t>Přímá kontrola</w:t>
      </w:r>
      <w:bookmarkEnd w:id="298"/>
      <w:bookmarkEnd w:id="299"/>
    </w:p>
    <w:p w14:paraId="3E2771E7" w14:textId="70E762FC"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Přímá kontrola je prováděna objednatelem nebo jím pověřenou osobou. O nedostatcích zjištěných v rámci prováděné kontroly je vyhotoven záznam. Vyhotovený záznam je předán dopravci k vyjádření. Dopravce je povinen podezření na nedodržení standardů </w:t>
      </w:r>
      <w:r w:rsidR="00AB3BF0">
        <w:rPr>
          <w:rFonts w:ascii="Arial" w:hAnsi="Arial" w:cs="Arial"/>
        </w:rPr>
        <w:t xml:space="preserve">Integrovaného dopravního systému </w:t>
      </w:r>
      <w:r w:rsidRPr="00456A0D">
        <w:rPr>
          <w:rFonts w:ascii="Arial" w:hAnsi="Arial" w:cs="Arial"/>
        </w:rPr>
        <w:t>Veřejn</w:t>
      </w:r>
      <w:r w:rsidR="00AB3BF0">
        <w:rPr>
          <w:rFonts w:ascii="Arial" w:hAnsi="Arial" w:cs="Arial"/>
        </w:rPr>
        <w:t>á</w:t>
      </w:r>
      <w:r w:rsidRPr="00456A0D">
        <w:rPr>
          <w:rFonts w:ascii="Arial" w:hAnsi="Arial" w:cs="Arial"/>
        </w:rPr>
        <w:t xml:space="preserve"> doprav</w:t>
      </w:r>
      <w:r w:rsidR="00AB3BF0">
        <w:rPr>
          <w:rFonts w:ascii="Arial" w:hAnsi="Arial" w:cs="Arial"/>
        </w:rPr>
        <w:t>a</w:t>
      </w:r>
      <w:r w:rsidRPr="00456A0D">
        <w:rPr>
          <w:rFonts w:ascii="Arial" w:hAnsi="Arial" w:cs="Arial"/>
        </w:rPr>
        <w:t xml:space="preserve"> Vysočiny prověřit a zaslat objednateli vyjádření a případně i požadované podklady, a to do 15 pracovních dnů. V případě, že se potvrdí pochybení zaviněné dopravcem, objednatel bude postupovat dle smluvních ujednání. Za neplnění smluvních povinnosti v závazku veřejné služby je objednatel oprávněn uložit dopravci smluvní pokutu ve výši stanovené v sazebníku smluvních pokut.</w:t>
      </w:r>
    </w:p>
    <w:p w14:paraId="0A498DC1" w14:textId="32771620" w:rsidR="00494712" w:rsidRPr="007A2A7C" w:rsidRDefault="00494712" w:rsidP="000F0CEA">
      <w:pPr>
        <w:pStyle w:val="Nadpis3"/>
        <w:rPr>
          <w:rFonts w:ascii="Arial" w:hAnsi="Arial" w:cs="Arial"/>
          <w:color w:val="auto"/>
        </w:rPr>
      </w:pPr>
      <w:bookmarkStart w:id="300" w:name="_Toc6386472"/>
      <w:bookmarkStart w:id="301" w:name="_Toc130805857"/>
      <w:r w:rsidRPr="007A2A7C">
        <w:rPr>
          <w:rFonts w:ascii="Arial" w:hAnsi="Arial" w:cs="Arial"/>
          <w:color w:val="auto"/>
        </w:rPr>
        <w:t>Nepřímá kontrola</w:t>
      </w:r>
      <w:bookmarkEnd w:id="300"/>
      <w:bookmarkEnd w:id="301"/>
    </w:p>
    <w:p w14:paraId="42CFC8A1"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Nepřímá kontrola je prováděna objednatelem v případě písemné nebo telefonicky získané informace od cestujícího o porušení některého standardu. Na základě podnětu osob, si objednatel vyžádá od dopravce podklady nutné k prověření podnětu. Dopravce je povinen požadované podklady zaslat objednateli do 15 pracovních dnů. Objednatel prověřuje tuto skutečnost na základě údajů z tachografu (jen v autobusech), času prodané jízdenky, výstupů dispečerského systému, sledování polohy pomocí GPS nebo vyjádření řidiče / vlakvedoucího. V případě, že není možné zjistit porušení z podkladů od dopravce, objednatel zajistí v nejbližší možné době kontrolu standardů u dopravce. V případě, že bude zjištěno pochybení zaviněné dopravcem, objednatel bude postupovat dle smluvních ujednání. Za neplnění smluvních povinnosti v závazku veřejné služby je objednatel oprávněn uložit dopravci smluvní pokutu ve výši stanovené v sazebníku smluvních pokut. </w:t>
      </w:r>
    </w:p>
    <w:p w14:paraId="3850A613" w14:textId="5A99A612" w:rsidR="00494712" w:rsidRPr="007A2A7C" w:rsidRDefault="00494712" w:rsidP="000F0CEA">
      <w:pPr>
        <w:pStyle w:val="Nadpis2"/>
        <w:rPr>
          <w:rFonts w:ascii="Arial" w:hAnsi="Arial" w:cs="Arial"/>
          <w:color w:val="auto"/>
        </w:rPr>
      </w:pPr>
      <w:bookmarkStart w:id="302" w:name="_Toc6386473"/>
      <w:bookmarkStart w:id="303" w:name="_Toc130805858"/>
      <w:r w:rsidRPr="007A2A7C">
        <w:rPr>
          <w:rFonts w:ascii="Arial" w:hAnsi="Arial" w:cs="Arial"/>
          <w:color w:val="auto"/>
        </w:rPr>
        <w:t>Kontroly v provozu vozidel</w:t>
      </w:r>
      <w:bookmarkEnd w:id="302"/>
      <w:bookmarkEnd w:id="303"/>
    </w:p>
    <w:p w14:paraId="08FFFBBA"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Dopravce musí dodržovat předepsané standardy ve vztahu k provozování vozidel, provozování vozidel na linkách a související infrastruktuře a stanovené hodnoty ukazatelů standardů kvality a bezpečnosti v souvislosti s poskytováním veřejných služeb v přepravě cestujících.</w:t>
      </w:r>
    </w:p>
    <w:p w14:paraId="5F68B35C" w14:textId="740376E7" w:rsidR="00494712" w:rsidRPr="007A2A7C" w:rsidRDefault="00494712" w:rsidP="000F0CEA">
      <w:pPr>
        <w:pStyle w:val="Nadpis3"/>
        <w:rPr>
          <w:rFonts w:ascii="Arial" w:hAnsi="Arial" w:cs="Arial"/>
        </w:rPr>
      </w:pPr>
      <w:bookmarkStart w:id="304" w:name="_Toc6386474"/>
      <w:bookmarkStart w:id="305" w:name="_Toc130805859"/>
      <w:r w:rsidRPr="007A2A7C">
        <w:rPr>
          <w:rFonts w:ascii="Arial" w:hAnsi="Arial" w:cs="Arial"/>
          <w:color w:val="auto"/>
        </w:rPr>
        <w:t>Provádění kontrol ve vozidlech</w:t>
      </w:r>
      <w:bookmarkEnd w:id="304"/>
      <w:bookmarkEnd w:id="305"/>
    </w:p>
    <w:p w14:paraId="4EB5B161"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Kontrola se provádí přímo ve vozidlech a na předem určených místech (přestupních uzlech a zastávkách) v souladu s předepsaným jízdním řádem a sjednanými podmínkami garantujícími návaznost spojů v systému</w:t>
      </w:r>
      <w:r w:rsidRPr="00456A0D">
        <w:rPr>
          <w:rStyle w:val="Znakapoznpodarou"/>
          <w:rFonts w:ascii="Arial" w:hAnsi="Arial" w:cs="Arial"/>
        </w:rPr>
        <w:footnoteReference w:id="33"/>
      </w:r>
      <w:r w:rsidRPr="00456A0D">
        <w:rPr>
          <w:rFonts w:ascii="Arial" w:hAnsi="Arial" w:cs="Arial"/>
        </w:rPr>
        <w:t xml:space="preserve">. Objednatel nebo pověřená osoba může, po </w:t>
      </w:r>
      <w:r w:rsidRPr="00456A0D">
        <w:rPr>
          <w:rFonts w:ascii="Arial" w:hAnsi="Arial" w:cs="Arial"/>
        </w:rPr>
        <w:lastRenderedPageBreak/>
        <w:t>prokázání se dokladem k oprávnění provedení kontroly, požádat řidiče / vlakvedoucího o denní záznam provozu vozidla (dále DZPV) k provedení kontroly předepsaných záznamů.</w:t>
      </w:r>
    </w:p>
    <w:p w14:paraId="2B62B1BA"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Osoba provádějící kontrolu sepíše záznam o provedené kontrole. V případě zjištění nedodržení některého ze standardů bude proveden záznam o zjištěném nedostatku, včetně zajištění důkazní dokumentace a řidič / vlakvedoucí bude vyzván k vyjádření ke kontrolnímu záznamu. Následně bude vyhotovený záznam předán dopravci. Na základě záznamu pak bude udělena sankce ve smyslu sazebníku smluvních pokut. </w:t>
      </w:r>
    </w:p>
    <w:p w14:paraId="0448FE19" w14:textId="0BBD40AE" w:rsidR="00494712" w:rsidRPr="007A2A7C" w:rsidRDefault="00494712" w:rsidP="000F0CEA">
      <w:pPr>
        <w:pStyle w:val="Nadpis3"/>
        <w:rPr>
          <w:rFonts w:ascii="Arial" w:hAnsi="Arial" w:cs="Arial"/>
          <w:color w:val="auto"/>
        </w:rPr>
      </w:pPr>
      <w:bookmarkStart w:id="306" w:name="_Toc6386475"/>
      <w:bookmarkStart w:id="307" w:name="_Toc130805860"/>
      <w:r w:rsidRPr="007A2A7C">
        <w:rPr>
          <w:rFonts w:ascii="Arial" w:hAnsi="Arial" w:cs="Arial"/>
          <w:color w:val="auto"/>
        </w:rPr>
        <w:t>Přepravní a tarifní kontrola ve vozidlech</w:t>
      </w:r>
      <w:bookmarkEnd w:id="306"/>
      <w:bookmarkEnd w:id="307"/>
    </w:p>
    <w:p w14:paraId="7F48AA2B" w14:textId="5928F496"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Přepravní a tarifní kontrola ve vozidlech může být obecně spojena s kontrolami dodržování stanovených standardů systému </w:t>
      </w:r>
      <w:r w:rsidR="000106F9">
        <w:rPr>
          <w:rFonts w:ascii="Arial" w:hAnsi="Arial" w:cs="Arial"/>
        </w:rPr>
        <w:t xml:space="preserve">IDS </w:t>
      </w:r>
      <w:r w:rsidRPr="00456A0D">
        <w:rPr>
          <w:rFonts w:ascii="Arial" w:hAnsi="Arial" w:cs="Arial"/>
        </w:rPr>
        <w:t>VDV.</w:t>
      </w:r>
    </w:p>
    <w:p w14:paraId="21B53074" w14:textId="062BF693"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Dopravce je povinen důsledně zajišťovat kontrolu platnosti jízdenek a důsledně dbát na přepravní kázeň cestujících a dodržování tarifu </w:t>
      </w:r>
      <w:r w:rsidR="000106F9">
        <w:rPr>
          <w:rFonts w:ascii="Arial" w:hAnsi="Arial" w:cs="Arial"/>
        </w:rPr>
        <w:t xml:space="preserve">IDS </w:t>
      </w:r>
      <w:r w:rsidRPr="00456A0D">
        <w:rPr>
          <w:rFonts w:ascii="Arial" w:hAnsi="Arial" w:cs="Arial"/>
        </w:rPr>
        <w:t xml:space="preserve">VDV. Kromě povinné kontroly dopravcem si objednatel vyhrazuje právo provádět (popřípadě prostřednictvím pověřené osoby) přepravní a tarifní kontrolu. Objednatel nebo jím pověřená osoba se při přepravní a tarifní kontrole prokazuje řidiči / vlakvedoucímu a cestujícím služebním průkazem (karta revizora). Průkaz opravňuje pověřenou osobu k bezplatné přepravě na všech spojích </w:t>
      </w:r>
      <w:r w:rsidR="000106F9">
        <w:rPr>
          <w:rFonts w:ascii="Arial" w:hAnsi="Arial" w:cs="Arial"/>
        </w:rPr>
        <w:t xml:space="preserve">IDS </w:t>
      </w:r>
      <w:r w:rsidRPr="00456A0D">
        <w:rPr>
          <w:rFonts w:ascii="Arial" w:hAnsi="Arial" w:cs="Arial"/>
        </w:rPr>
        <w:t xml:space="preserve">VDV. </w:t>
      </w:r>
    </w:p>
    <w:p w14:paraId="3F109D4B"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O výsledku přepravní a tarifní kontroly bude proveden záznam. Záznamy se zjištěnými nedostatky v rámci provedené přepravní a tarifní kontroly budou předány dopravci. V případech prokazatelných pochybení na straně dopravce pak bude udělena sankce ve smyslu sazebníku smluvních pokut.</w:t>
      </w:r>
    </w:p>
    <w:p w14:paraId="7B6F2733" w14:textId="7ADCBA4F" w:rsidR="00494712" w:rsidRPr="00B00187" w:rsidRDefault="00494712" w:rsidP="000F0CEA">
      <w:pPr>
        <w:pStyle w:val="Nadpis2"/>
        <w:rPr>
          <w:rFonts w:ascii="Arial" w:hAnsi="Arial" w:cs="Arial"/>
          <w:color w:val="auto"/>
        </w:rPr>
      </w:pPr>
      <w:bookmarkStart w:id="308" w:name="_Toc6386476"/>
      <w:bookmarkStart w:id="309" w:name="_Toc130805861"/>
      <w:r w:rsidRPr="00B00187">
        <w:rPr>
          <w:rFonts w:ascii="Arial" w:hAnsi="Arial" w:cs="Arial"/>
          <w:color w:val="auto"/>
        </w:rPr>
        <w:t>Kontroly vybavení zastávek a stanic</w:t>
      </w:r>
      <w:bookmarkEnd w:id="308"/>
      <w:bookmarkEnd w:id="309"/>
    </w:p>
    <w:p w14:paraId="723FD160" w14:textId="0780F0E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Vlastník vybavení zastávky nebo stanice zabezpečuje na své náklady údržbu, aktualizaci a obnovu vybavení zastávky. Způsob a postup prováděných kontrol, včetně uplatnění sankcí je uveden v </w:t>
      </w:r>
      <w:r w:rsidR="00D55D44">
        <w:rPr>
          <w:rFonts w:ascii="Arial" w:hAnsi="Arial" w:cs="Arial"/>
        </w:rPr>
        <w:t xml:space="preserve">článku </w:t>
      </w:r>
      <w:r w:rsidR="00D55D44">
        <w:rPr>
          <w:rFonts w:ascii="Arial" w:hAnsi="Arial" w:cs="Arial"/>
        </w:rPr>
        <w:fldChar w:fldCharType="begin"/>
      </w:r>
      <w:r w:rsidR="00D55D44">
        <w:rPr>
          <w:rFonts w:ascii="Arial" w:hAnsi="Arial" w:cs="Arial"/>
        </w:rPr>
        <w:instrText xml:space="preserve"> REF _Ref61249587 \r \h </w:instrText>
      </w:r>
      <w:r w:rsidR="000F0CEA">
        <w:rPr>
          <w:rFonts w:ascii="Arial" w:hAnsi="Arial" w:cs="Arial"/>
        </w:rPr>
        <w:instrText xml:space="preserve"> \* MERGEFORMAT </w:instrText>
      </w:r>
      <w:r w:rsidR="00D55D44">
        <w:rPr>
          <w:rFonts w:ascii="Arial" w:hAnsi="Arial" w:cs="Arial"/>
        </w:rPr>
      </w:r>
      <w:r w:rsidR="00D55D44">
        <w:rPr>
          <w:rFonts w:ascii="Arial" w:hAnsi="Arial" w:cs="Arial"/>
        </w:rPr>
        <w:fldChar w:fldCharType="separate"/>
      </w:r>
      <w:r w:rsidR="00D55D44">
        <w:rPr>
          <w:rFonts w:ascii="Arial" w:hAnsi="Arial" w:cs="Arial"/>
        </w:rPr>
        <w:t>9.1</w:t>
      </w:r>
      <w:r w:rsidR="00D55D44">
        <w:rPr>
          <w:rFonts w:ascii="Arial" w:hAnsi="Arial" w:cs="Arial"/>
        </w:rPr>
        <w:fldChar w:fldCharType="end"/>
      </w:r>
      <w:r w:rsidRPr="00456A0D">
        <w:rPr>
          <w:rFonts w:ascii="Arial" w:hAnsi="Arial" w:cs="Arial"/>
        </w:rPr>
        <w:t>.</w:t>
      </w:r>
    </w:p>
    <w:p w14:paraId="155047D7" w14:textId="26636FB7" w:rsidR="00494712" w:rsidRPr="00B00187" w:rsidRDefault="00494712" w:rsidP="000F0CEA">
      <w:pPr>
        <w:pStyle w:val="Nadpis2"/>
        <w:rPr>
          <w:rFonts w:ascii="Arial" w:hAnsi="Arial" w:cs="Arial"/>
          <w:color w:val="auto"/>
        </w:rPr>
      </w:pPr>
      <w:bookmarkStart w:id="310" w:name="_Toc6386477"/>
      <w:bookmarkStart w:id="311" w:name="_Toc130805862"/>
      <w:r w:rsidRPr="00B00187">
        <w:rPr>
          <w:rFonts w:ascii="Arial" w:hAnsi="Arial" w:cs="Arial"/>
          <w:color w:val="auto"/>
        </w:rPr>
        <w:t>Kontroly předprodejních a informačních kanceláří</w:t>
      </w:r>
      <w:bookmarkEnd w:id="310"/>
      <w:bookmarkEnd w:id="311"/>
    </w:p>
    <w:p w14:paraId="43E0AF3D" w14:textId="6BCB4966" w:rsidR="00494712" w:rsidRPr="00073B76" w:rsidRDefault="00494712" w:rsidP="000F0CEA">
      <w:pPr>
        <w:spacing w:before="120" w:after="120" w:line="360" w:lineRule="auto"/>
        <w:ind w:firstLine="284"/>
        <w:jc w:val="both"/>
        <w:rPr>
          <w:rFonts w:ascii="Arial" w:hAnsi="Arial" w:cs="Arial"/>
        </w:rPr>
      </w:pPr>
      <w:r w:rsidRPr="00073B76">
        <w:rPr>
          <w:rFonts w:ascii="Arial" w:hAnsi="Arial" w:cs="Arial"/>
        </w:rPr>
        <w:t xml:space="preserve">Dopravce, který na základě výsledků soutěže bude zajišťovat dopravní obslužnost v příslušné oblasti, je povinen zajistit v předem určených sídlech provoz předprodejních </w:t>
      </w:r>
      <w:r w:rsidRPr="00073B76">
        <w:rPr>
          <w:rFonts w:ascii="Arial" w:hAnsi="Arial" w:cs="Arial"/>
        </w:rPr>
        <w:br/>
        <w:t>a informačních kanceláří. Specifikace požadavků na předprodejní a informační kanceláře a rozsah požadovaných služeb je uveden v</w:t>
      </w:r>
      <w:r w:rsidR="00A35458">
        <w:rPr>
          <w:rFonts w:ascii="Arial" w:hAnsi="Arial" w:cs="Arial"/>
        </w:rPr>
        <w:t xml:space="preserve"> příloze č. </w:t>
      </w:r>
      <w:ins w:id="312" w:author="Němec Lukáš Bc." w:date="2023-05-19T12:27:00Z">
        <w:r w:rsidR="0006570A">
          <w:rPr>
            <w:rFonts w:ascii="Arial" w:hAnsi="Arial" w:cs="Arial"/>
          </w:rPr>
          <w:t xml:space="preserve">9 </w:t>
        </w:r>
      </w:ins>
      <w:del w:id="313" w:author="Němec Lukáš Bc." w:date="2023-05-19T12:27:00Z">
        <w:r w:rsidR="00A35458" w:rsidDel="0006570A">
          <w:rPr>
            <w:rFonts w:ascii="Arial" w:hAnsi="Arial" w:cs="Arial"/>
          </w:rPr>
          <w:delText>4</w:delText>
        </w:r>
      </w:del>
      <w:r w:rsidR="00A35458">
        <w:rPr>
          <w:rFonts w:ascii="Arial" w:hAnsi="Arial" w:cs="Arial"/>
        </w:rPr>
        <w:t xml:space="preserve"> – Obchodní místa</w:t>
      </w:r>
      <w:r w:rsidRPr="00073B76">
        <w:rPr>
          <w:rFonts w:ascii="Arial" w:hAnsi="Arial" w:cs="Arial"/>
        </w:rPr>
        <w:t xml:space="preserve"> Způsob a postup prováděných kontrol, včetně uplatnění sankcí je uveden v kapitole </w:t>
      </w:r>
      <w:hyperlink w:anchor="_KONTROLA_DODRŽOVÁNÍ_PŘEDEPSANÝCH" w:history="1">
        <w:r w:rsidRPr="00073B76">
          <w:rPr>
            <w:rStyle w:val="Hypertextovodkaz"/>
            <w:rFonts w:ascii="Arial" w:hAnsi="Arial" w:cs="Arial"/>
          </w:rPr>
          <w:t>KONTROLA DODRŽOVÁNÍ PŘEDEPSANÝCH STANDARDŮ A ÚHRADA SANKCÍ</w:t>
        </w:r>
      </w:hyperlink>
      <w:r w:rsidRPr="00073B76">
        <w:rPr>
          <w:rFonts w:ascii="Arial" w:hAnsi="Arial" w:cs="Arial"/>
        </w:rPr>
        <w:t>.</w:t>
      </w:r>
    </w:p>
    <w:p w14:paraId="1DAF907A" w14:textId="04BAB280" w:rsidR="00494712" w:rsidRPr="00B00187" w:rsidRDefault="00494712" w:rsidP="000F0CEA">
      <w:pPr>
        <w:pStyle w:val="Nadpis2"/>
        <w:rPr>
          <w:rFonts w:ascii="Arial" w:hAnsi="Arial" w:cs="Arial"/>
          <w:color w:val="auto"/>
        </w:rPr>
      </w:pPr>
      <w:bookmarkStart w:id="314" w:name="_Toc6386478"/>
      <w:bookmarkStart w:id="315" w:name="_Toc130805863"/>
      <w:r w:rsidRPr="00B00187">
        <w:rPr>
          <w:rFonts w:ascii="Arial" w:hAnsi="Arial" w:cs="Arial"/>
          <w:color w:val="auto"/>
        </w:rPr>
        <w:lastRenderedPageBreak/>
        <w:t>Úhrada sankcí</w:t>
      </w:r>
      <w:bookmarkEnd w:id="314"/>
      <w:bookmarkEnd w:id="315"/>
    </w:p>
    <w:p w14:paraId="73465F93" w14:textId="2DCED05B" w:rsidR="006A7FBD" w:rsidRDefault="00494712" w:rsidP="000F0CEA">
      <w:pPr>
        <w:spacing w:before="120" w:after="120" w:line="360" w:lineRule="auto"/>
        <w:ind w:firstLine="284"/>
        <w:jc w:val="both"/>
        <w:rPr>
          <w:rFonts w:ascii="Arial" w:hAnsi="Arial" w:cs="Arial"/>
        </w:rPr>
      </w:pPr>
      <w:r w:rsidRPr="00456A0D">
        <w:rPr>
          <w:rFonts w:ascii="Arial" w:hAnsi="Arial" w:cs="Arial"/>
        </w:rPr>
        <w:t>Dopravce je povinen uhradit objednateli smluvní pokuty dle sazebníku smluvních pokut, uložené na základě prokazatelných pochybení na straně dopravce, a to nejpozději do konce následujícího měsíčního zúčtovacího období od data vystavení kontrolního záznamu, pokud nebude objednatelem stanoven pozdější datum úhrady.</w:t>
      </w:r>
    </w:p>
    <w:p w14:paraId="721BF55E" w14:textId="77777777" w:rsidR="006A7FBD" w:rsidRDefault="006A7FBD" w:rsidP="000F0CEA">
      <w:pPr>
        <w:jc w:val="both"/>
        <w:rPr>
          <w:rFonts w:ascii="Arial" w:hAnsi="Arial" w:cs="Arial"/>
        </w:rPr>
      </w:pPr>
      <w:r>
        <w:rPr>
          <w:rFonts w:ascii="Arial" w:hAnsi="Arial" w:cs="Arial"/>
        </w:rPr>
        <w:br w:type="page"/>
      </w:r>
    </w:p>
    <w:p w14:paraId="6DCD80A3" w14:textId="4F5AFAB9" w:rsidR="00494712" w:rsidRPr="00F36D29" w:rsidRDefault="00494712" w:rsidP="000F0CEA">
      <w:pPr>
        <w:pStyle w:val="Nadpis1"/>
        <w:rPr>
          <w:rFonts w:ascii="Arial" w:hAnsi="Arial" w:cs="Arial"/>
          <w:color w:val="auto"/>
        </w:rPr>
      </w:pPr>
      <w:bookmarkStart w:id="316" w:name="_Toc6386479"/>
      <w:bookmarkStart w:id="317" w:name="_Toc130805864"/>
      <w:r w:rsidRPr="00F36D29">
        <w:rPr>
          <w:rFonts w:ascii="Arial" w:hAnsi="Arial" w:cs="Arial"/>
          <w:color w:val="auto"/>
        </w:rPr>
        <w:lastRenderedPageBreak/>
        <w:t>Seznam příloh</w:t>
      </w:r>
      <w:bookmarkEnd w:id="316"/>
      <w:bookmarkEnd w:id="317"/>
    </w:p>
    <w:p w14:paraId="7FCCDF54" w14:textId="3708151E" w:rsidR="00494712" w:rsidRPr="00456A0D" w:rsidRDefault="00494712" w:rsidP="000F0CEA">
      <w:pPr>
        <w:jc w:val="both"/>
        <w:rPr>
          <w:rFonts w:ascii="Arial" w:hAnsi="Arial" w:cs="Arial"/>
        </w:rPr>
      </w:pPr>
      <w:r w:rsidRPr="00456A0D">
        <w:rPr>
          <w:rFonts w:ascii="Arial" w:hAnsi="Arial" w:cs="Arial"/>
        </w:rPr>
        <w:t xml:space="preserve">Příloha č. </w:t>
      </w:r>
      <w:r w:rsidR="00FE078E">
        <w:rPr>
          <w:rFonts w:ascii="Arial" w:hAnsi="Arial" w:cs="Arial"/>
        </w:rPr>
        <w:t xml:space="preserve">1 Grafický manuál </w:t>
      </w:r>
      <w:r w:rsidR="000106F9">
        <w:rPr>
          <w:rFonts w:ascii="Arial" w:hAnsi="Arial" w:cs="Arial"/>
        </w:rPr>
        <w:t xml:space="preserve">IDS </w:t>
      </w:r>
      <w:r w:rsidR="00FE078E">
        <w:rPr>
          <w:rFonts w:ascii="Arial" w:hAnsi="Arial" w:cs="Arial"/>
        </w:rPr>
        <w:t>VDV</w:t>
      </w:r>
      <w:r w:rsidRPr="00456A0D">
        <w:rPr>
          <w:rFonts w:ascii="Arial" w:hAnsi="Arial" w:cs="Arial"/>
        </w:rPr>
        <w:t xml:space="preserve">, </w:t>
      </w:r>
    </w:p>
    <w:p w14:paraId="71A08BEE" w14:textId="1FE257E6" w:rsidR="00494712" w:rsidRPr="00456A0D" w:rsidRDefault="003D659E" w:rsidP="000F0CEA">
      <w:pPr>
        <w:jc w:val="both"/>
        <w:rPr>
          <w:rFonts w:ascii="Arial" w:hAnsi="Arial" w:cs="Arial"/>
        </w:rPr>
      </w:pPr>
      <w:r>
        <w:rPr>
          <w:rFonts w:ascii="Arial" w:hAnsi="Arial" w:cs="Arial"/>
        </w:rPr>
        <w:t xml:space="preserve">Příloha </w:t>
      </w:r>
      <w:r w:rsidR="00FE078E">
        <w:rPr>
          <w:rFonts w:ascii="Arial" w:hAnsi="Arial" w:cs="Arial"/>
        </w:rPr>
        <w:t xml:space="preserve">č. 2 </w:t>
      </w:r>
      <w:r w:rsidR="000A304B">
        <w:rPr>
          <w:rFonts w:ascii="Arial" w:hAnsi="Arial" w:cs="Arial"/>
        </w:rPr>
        <w:t>Požadavky na odbavovací zařízení dopravců</w:t>
      </w:r>
    </w:p>
    <w:p w14:paraId="37251163" w14:textId="6223281D" w:rsidR="00494712" w:rsidRPr="00456A0D" w:rsidRDefault="00494712" w:rsidP="000F0CEA">
      <w:pPr>
        <w:jc w:val="both"/>
        <w:rPr>
          <w:rFonts w:ascii="Arial" w:hAnsi="Arial" w:cs="Arial"/>
        </w:rPr>
      </w:pPr>
      <w:r w:rsidRPr="00456A0D">
        <w:rPr>
          <w:rFonts w:ascii="Arial" w:hAnsi="Arial" w:cs="Arial"/>
        </w:rPr>
        <w:t xml:space="preserve">Příloha č. 3 </w:t>
      </w:r>
      <w:r w:rsidR="00B85023">
        <w:rPr>
          <w:rFonts w:ascii="Arial" w:hAnsi="Arial" w:cs="Arial"/>
        </w:rPr>
        <w:t xml:space="preserve">Vzor JŘ </w:t>
      </w:r>
    </w:p>
    <w:p w14:paraId="2418DA68" w14:textId="12E8A3CB" w:rsidR="00494712" w:rsidRDefault="00494712" w:rsidP="000F0CEA">
      <w:pPr>
        <w:jc w:val="both"/>
        <w:rPr>
          <w:rFonts w:ascii="Arial" w:hAnsi="Arial" w:cs="Arial"/>
        </w:rPr>
      </w:pPr>
      <w:r w:rsidRPr="00456A0D">
        <w:rPr>
          <w:rFonts w:ascii="Arial" w:hAnsi="Arial" w:cs="Arial"/>
        </w:rPr>
        <w:t xml:space="preserve">Příloha č. 4 </w:t>
      </w:r>
      <w:r w:rsidR="004C5800">
        <w:rPr>
          <w:rFonts w:ascii="Arial" w:hAnsi="Arial" w:cs="Arial"/>
        </w:rPr>
        <w:t>Sazebník</w:t>
      </w:r>
      <w:r w:rsidR="00B85023">
        <w:rPr>
          <w:rFonts w:ascii="Arial" w:hAnsi="Arial" w:cs="Arial"/>
        </w:rPr>
        <w:t xml:space="preserve"> </w:t>
      </w:r>
      <w:r w:rsidR="004C5800">
        <w:rPr>
          <w:rFonts w:ascii="Arial" w:hAnsi="Arial" w:cs="Arial"/>
        </w:rPr>
        <w:t>smluvních pokut za porušení technických a provozních standardu VDV</w:t>
      </w:r>
    </w:p>
    <w:p w14:paraId="3561B1AB" w14:textId="5BF11208" w:rsidR="006A7FBD" w:rsidRDefault="006A7FBD" w:rsidP="000F0CEA">
      <w:pPr>
        <w:jc w:val="both"/>
        <w:rPr>
          <w:rFonts w:ascii="Arial" w:hAnsi="Arial" w:cs="Arial"/>
        </w:rPr>
      </w:pPr>
      <w:r>
        <w:rPr>
          <w:rFonts w:ascii="Arial" w:hAnsi="Arial" w:cs="Arial"/>
        </w:rPr>
        <w:t>Příloha č. 5 Zastávky I. Třídy</w:t>
      </w:r>
    </w:p>
    <w:p w14:paraId="56A063D8" w14:textId="7FB45189" w:rsidR="002A03E0" w:rsidRDefault="002A03E0" w:rsidP="000F0CEA">
      <w:pPr>
        <w:jc w:val="both"/>
        <w:rPr>
          <w:rFonts w:ascii="Arial" w:hAnsi="Arial" w:cs="Arial"/>
        </w:rPr>
      </w:pPr>
      <w:r>
        <w:rPr>
          <w:rFonts w:ascii="Arial" w:hAnsi="Arial" w:cs="Arial"/>
        </w:rPr>
        <w:t xml:space="preserve">Příloha č. </w:t>
      </w:r>
      <w:r w:rsidR="00376A0B">
        <w:rPr>
          <w:rFonts w:ascii="Arial" w:hAnsi="Arial" w:cs="Arial"/>
        </w:rPr>
        <w:t xml:space="preserve">6 </w:t>
      </w:r>
      <w:r w:rsidR="000A304B">
        <w:rPr>
          <w:rFonts w:ascii="Arial" w:hAnsi="Arial" w:cs="Arial"/>
        </w:rPr>
        <w:t>Popis protokolu pro komunikaci mezi Centrálním systémem dispečinku Kraje Vysočina a vozidlem</w:t>
      </w:r>
    </w:p>
    <w:p w14:paraId="39E6F2ED" w14:textId="4587AA0F" w:rsidR="00B803CD" w:rsidRDefault="00B803CD" w:rsidP="000F0CEA">
      <w:pPr>
        <w:jc w:val="both"/>
        <w:rPr>
          <w:rFonts w:ascii="Arial" w:hAnsi="Arial" w:cs="Arial"/>
        </w:rPr>
      </w:pPr>
      <w:bookmarkStart w:id="318" w:name="_Hlk61339926"/>
      <w:r>
        <w:rPr>
          <w:rFonts w:ascii="Arial" w:hAnsi="Arial" w:cs="Arial"/>
        </w:rPr>
        <w:t xml:space="preserve">Příloha č. 7 </w:t>
      </w:r>
      <w:r w:rsidRPr="00B803CD">
        <w:rPr>
          <w:rFonts w:ascii="Arial" w:hAnsi="Arial" w:cs="Arial"/>
        </w:rPr>
        <w:t>Přesahy na mezikrajských linkách</w:t>
      </w:r>
    </w:p>
    <w:p w14:paraId="4717AE29" w14:textId="229032CB" w:rsidR="00C4443D" w:rsidRDefault="00B803CD" w:rsidP="000F0CEA">
      <w:pPr>
        <w:jc w:val="both"/>
        <w:rPr>
          <w:rFonts w:ascii="Arial" w:hAnsi="Arial" w:cs="Arial"/>
        </w:rPr>
      </w:pPr>
      <w:r>
        <w:rPr>
          <w:rFonts w:ascii="Arial" w:hAnsi="Arial" w:cs="Arial"/>
        </w:rPr>
        <w:t xml:space="preserve">Příloha č. 8 </w:t>
      </w:r>
      <w:r w:rsidRPr="00B803CD">
        <w:rPr>
          <w:rFonts w:ascii="Arial" w:hAnsi="Arial" w:cs="Arial"/>
        </w:rPr>
        <w:t xml:space="preserve">Ekonomika </w:t>
      </w:r>
      <w:r w:rsidR="000106F9">
        <w:rPr>
          <w:rFonts w:ascii="Arial" w:hAnsi="Arial" w:cs="Arial"/>
        </w:rPr>
        <w:t xml:space="preserve">IDS </w:t>
      </w:r>
      <w:r w:rsidRPr="00B803CD">
        <w:rPr>
          <w:rFonts w:ascii="Arial" w:hAnsi="Arial" w:cs="Arial"/>
        </w:rPr>
        <w:t>VDV</w:t>
      </w:r>
    </w:p>
    <w:p w14:paraId="10F96C24" w14:textId="746B7123" w:rsidR="004C5800" w:rsidRDefault="004C5800" w:rsidP="000F0CEA">
      <w:pPr>
        <w:jc w:val="both"/>
        <w:rPr>
          <w:ins w:id="319" w:author="Němec Lukáš Bc." w:date="2023-05-19T12:27:00Z"/>
          <w:rFonts w:ascii="Arial" w:hAnsi="Arial" w:cs="Arial"/>
        </w:rPr>
      </w:pPr>
      <w:r>
        <w:rPr>
          <w:rFonts w:ascii="Arial" w:hAnsi="Arial" w:cs="Arial"/>
        </w:rPr>
        <w:t>Příloha č. 9 Standard prodeje jízdních dokladů a informačních a předprodejních kanceláří</w:t>
      </w:r>
    </w:p>
    <w:p w14:paraId="58E048EB" w14:textId="78A58878" w:rsidR="0006570A" w:rsidRDefault="0006570A" w:rsidP="000F0CEA">
      <w:pPr>
        <w:jc w:val="both"/>
        <w:rPr>
          <w:rFonts w:ascii="Arial" w:hAnsi="Arial" w:cs="Arial"/>
        </w:rPr>
      </w:pPr>
      <w:ins w:id="320" w:author="Němec Lukáš Bc." w:date="2023-05-19T12:27:00Z">
        <w:r>
          <w:rPr>
            <w:rFonts w:ascii="Arial" w:hAnsi="Arial" w:cs="Arial"/>
          </w:rPr>
          <w:t xml:space="preserve">Příloha č. 10 Souhrnný seznam zastávek za oblast 2 </w:t>
        </w:r>
      </w:ins>
      <w:ins w:id="321" w:author="Němec Lukáš Bc." w:date="2023-05-19T12:28:00Z">
        <w:r>
          <w:rPr>
            <w:rFonts w:ascii="Arial" w:hAnsi="Arial" w:cs="Arial"/>
          </w:rPr>
          <w:t>–</w:t>
        </w:r>
      </w:ins>
      <w:ins w:id="322" w:author="Němec Lukáš Bc." w:date="2023-05-19T12:27:00Z">
        <w:r>
          <w:rPr>
            <w:rFonts w:ascii="Arial" w:hAnsi="Arial" w:cs="Arial"/>
          </w:rPr>
          <w:t xml:space="preserve"> </w:t>
        </w:r>
      </w:ins>
      <w:ins w:id="323" w:author="Němec Lukáš Bc." w:date="2023-05-19T12:28:00Z">
        <w:r>
          <w:rPr>
            <w:rFonts w:ascii="Arial" w:hAnsi="Arial" w:cs="Arial"/>
          </w:rPr>
          <w:t>Žďárské vrchy</w:t>
        </w:r>
      </w:ins>
    </w:p>
    <w:bookmarkEnd w:id="318"/>
    <w:p w14:paraId="00DD4909" w14:textId="0D98E5DE" w:rsidR="002A03E0" w:rsidRPr="00456A0D" w:rsidRDefault="002A03E0" w:rsidP="000F0CEA">
      <w:pPr>
        <w:jc w:val="both"/>
        <w:rPr>
          <w:rFonts w:ascii="Arial" w:hAnsi="Arial" w:cs="Arial"/>
        </w:rPr>
      </w:pPr>
    </w:p>
    <w:p w14:paraId="4434BFFC" w14:textId="098D9AF9" w:rsidR="0025090D" w:rsidRPr="00456A0D" w:rsidRDefault="0025090D" w:rsidP="000F0CEA">
      <w:pPr>
        <w:jc w:val="both"/>
        <w:rPr>
          <w:rFonts w:ascii="Arial" w:hAnsi="Arial" w:cs="Arial"/>
        </w:rPr>
      </w:pPr>
    </w:p>
    <w:sectPr w:rsidR="0025090D" w:rsidRPr="00456A0D" w:rsidSect="00343C78">
      <w:footerReference w:type="default" r:id="rId18"/>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82573D" w14:textId="77777777" w:rsidR="00D219D4" w:rsidRDefault="00D219D4" w:rsidP="0025090D">
      <w:pPr>
        <w:spacing w:after="0" w:line="240" w:lineRule="auto"/>
      </w:pPr>
      <w:r>
        <w:separator/>
      </w:r>
    </w:p>
  </w:endnote>
  <w:endnote w:type="continuationSeparator" w:id="0">
    <w:p w14:paraId="307A2DB7" w14:textId="77777777" w:rsidR="00D219D4" w:rsidRDefault="00D219D4" w:rsidP="0025090D">
      <w:pPr>
        <w:spacing w:after="0" w:line="240" w:lineRule="auto"/>
      </w:pPr>
      <w:r>
        <w:continuationSeparator/>
      </w:r>
    </w:p>
  </w:endnote>
  <w:endnote w:type="continuationNotice" w:id="1">
    <w:p w14:paraId="44FDAFBC" w14:textId="77777777" w:rsidR="00D219D4" w:rsidRDefault="00D219D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4116644"/>
      <w:docPartObj>
        <w:docPartGallery w:val="Page Numbers (Bottom of Page)"/>
        <w:docPartUnique/>
      </w:docPartObj>
    </w:sdtPr>
    <w:sdtContent>
      <w:p w14:paraId="2E97C3A9" w14:textId="15319131" w:rsidR="00773914" w:rsidRDefault="00773914">
        <w:pPr>
          <w:pStyle w:val="Zpat"/>
          <w:jc w:val="center"/>
        </w:pPr>
        <w:r>
          <w:fldChar w:fldCharType="begin"/>
        </w:r>
        <w:r>
          <w:instrText>PAGE   \* MERGEFORMAT</w:instrText>
        </w:r>
        <w:r>
          <w:fldChar w:fldCharType="separate"/>
        </w:r>
        <w:r w:rsidR="00142718">
          <w:rPr>
            <w:noProof/>
          </w:rPr>
          <w:t>40</w:t>
        </w:r>
        <w:r>
          <w:fldChar w:fldCharType="end"/>
        </w:r>
      </w:p>
    </w:sdtContent>
  </w:sdt>
  <w:p w14:paraId="379D489F" w14:textId="77777777" w:rsidR="00773914" w:rsidRDefault="0077391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AE66F4" w14:textId="77777777" w:rsidR="00D219D4" w:rsidRDefault="00D219D4" w:rsidP="0025090D">
      <w:pPr>
        <w:spacing w:after="0" w:line="240" w:lineRule="auto"/>
      </w:pPr>
      <w:r>
        <w:separator/>
      </w:r>
    </w:p>
  </w:footnote>
  <w:footnote w:type="continuationSeparator" w:id="0">
    <w:p w14:paraId="19E0BF5C" w14:textId="77777777" w:rsidR="00D219D4" w:rsidRDefault="00D219D4" w:rsidP="0025090D">
      <w:pPr>
        <w:spacing w:after="0" w:line="240" w:lineRule="auto"/>
      </w:pPr>
      <w:r>
        <w:continuationSeparator/>
      </w:r>
    </w:p>
  </w:footnote>
  <w:footnote w:type="continuationNotice" w:id="1">
    <w:p w14:paraId="2178AEB0" w14:textId="77777777" w:rsidR="00D219D4" w:rsidRDefault="00D219D4">
      <w:pPr>
        <w:spacing w:after="0" w:line="240" w:lineRule="auto"/>
      </w:pPr>
    </w:p>
  </w:footnote>
  <w:footnote w:id="2">
    <w:p w14:paraId="526F8C58" w14:textId="77777777" w:rsidR="00773914" w:rsidRDefault="00773914" w:rsidP="0025090D">
      <w:pPr>
        <w:pStyle w:val="Textpoznpodarou"/>
        <w:jc w:val="both"/>
      </w:pPr>
      <w:r>
        <w:rPr>
          <w:rStyle w:val="Znakapoznpodarou"/>
        </w:rPr>
        <w:footnoteRef/>
      </w:r>
      <w:r>
        <w:t xml:space="preserve"> Vozidlo umožňující přepravu osob s omezenou schopností pohybu a orientace (vazba na Nařízení vlády č. 63/2011 Sb.). Tato vozidla musí být označena mezinárodním symbolem přístupnosti.</w:t>
      </w:r>
    </w:p>
  </w:footnote>
  <w:footnote w:id="3">
    <w:p w14:paraId="0B7245B6" w14:textId="590A0EE7" w:rsidR="00773914" w:rsidRDefault="00773914">
      <w:pPr>
        <w:pStyle w:val="Textpoznpodarou"/>
      </w:pPr>
      <w:r>
        <w:rPr>
          <w:rStyle w:val="Znakapoznpodarou"/>
        </w:rPr>
        <w:footnoteRef/>
      </w:r>
      <w:r>
        <w:t xml:space="preserve"> Standardní provedení vozidel se týká pouze starších vozidel uvedených do systému IDS VDV</w:t>
      </w:r>
    </w:p>
  </w:footnote>
  <w:footnote w:id="4">
    <w:p w14:paraId="0A502B6A" w14:textId="0D156419" w:rsidR="00773914" w:rsidRDefault="00773914">
      <w:pPr>
        <w:pStyle w:val="Textpoznpodarou"/>
      </w:pPr>
      <w:r w:rsidRPr="007339C5">
        <w:rPr>
          <w:rStyle w:val="Znakapoznpodarou"/>
        </w:rPr>
        <w:footnoteRef/>
      </w:r>
      <w:r w:rsidRPr="007339C5">
        <w:t xml:space="preserve"> Neplatí pro záložní vozidla při vstupu do systému </w:t>
      </w:r>
      <w:r>
        <w:t xml:space="preserve">IDS </w:t>
      </w:r>
      <w:r w:rsidRPr="007339C5">
        <w:t>VDV</w:t>
      </w:r>
    </w:p>
  </w:footnote>
  <w:footnote w:id="5">
    <w:p w14:paraId="7EB45ECC" w14:textId="77777777" w:rsidR="00773914" w:rsidRDefault="00773914" w:rsidP="00FA4C03">
      <w:pPr>
        <w:pStyle w:val="Textpoznpodarou"/>
      </w:pPr>
      <w:r>
        <w:rPr>
          <w:rStyle w:val="Znakapoznpodarou"/>
        </w:rPr>
        <w:footnoteRef/>
      </w:r>
      <w:r>
        <w:t xml:space="preserve"> Nová i starší.</w:t>
      </w:r>
    </w:p>
  </w:footnote>
  <w:footnote w:id="6">
    <w:p w14:paraId="54AA12E3" w14:textId="77777777" w:rsidR="00773914" w:rsidRDefault="00773914" w:rsidP="00F0212A">
      <w:pPr>
        <w:pStyle w:val="Textpoznpodarou"/>
      </w:pPr>
      <w:r>
        <w:rPr>
          <w:rStyle w:val="Znakapoznpodarou"/>
        </w:rPr>
        <w:footnoteRef/>
      </w:r>
      <w:r>
        <w:t xml:space="preserve"> Určených pro nástup a výstup s jízdním kolem.</w:t>
      </w:r>
    </w:p>
  </w:footnote>
  <w:footnote w:id="7">
    <w:p w14:paraId="1BA37186" w14:textId="77777777" w:rsidR="00773914" w:rsidRDefault="00773914" w:rsidP="00F0212A">
      <w:pPr>
        <w:pStyle w:val="Textpoznpodarou"/>
      </w:pPr>
      <w:r>
        <w:rPr>
          <w:rStyle w:val="Znakapoznpodarou"/>
        </w:rPr>
        <w:footnoteRef/>
      </w:r>
      <w:r>
        <w:t xml:space="preserve"> Nová i starší.</w:t>
      </w:r>
    </w:p>
  </w:footnote>
  <w:footnote w:id="8">
    <w:p w14:paraId="3FCFBE10" w14:textId="77777777" w:rsidR="00773914" w:rsidRDefault="00773914" w:rsidP="00F71280">
      <w:pPr>
        <w:pStyle w:val="Textpoznpodarou"/>
      </w:pPr>
      <w:r>
        <w:rPr>
          <w:rStyle w:val="Znakapoznpodarou"/>
        </w:rPr>
        <w:footnoteRef/>
      </w:r>
      <w:r>
        <w:t xml:space="preserve"> Ve směru jízdy vozidla.</w:t>
      </w:r>
    </w:p>
  </w:footnote>
  <w:footnote w:id="9">
    <w:p w14:paraId="20BDB714" w14:textId="77777777" w:rsidR="00773914" w:rsidRDefault="00773914" w:rsidP="00C54FA2">
      <w:pPr>
        <w:pStyle w:val="Textpoznpodarou"/>
      </w:pPr>
      <w:r>
        <w:rPr>
          <w:rStyle w:val="Znakapoznpodarou"/>
        </w:rPr>
        <w:footnoteRef/>
      </w:r>
      <w:r>
        <w:t xml:space="preserve"> Vozidla, která vstupují do systému jako starší v době zahájení plnění závazku veřejné služby příslušné obsluhované oblasti.</w:t>
      </w:r>
    </w:p>
  </w:footnote>
  <w:footnote w:id="10">
    <w:p w14:paraId="6CD7B73A" w14:textId="4910459B" w:rsidR="00773914" w:rsidRDefault="00773914">
      <w:pPr>
        <w:pStyle w:val="Textpoznpodarou"/>
      </w:pPr>
      <w:r>
        <w:rPr>
          <w:rStyle w:val="Znakapoznpodarou"/>
        </w:rPr>
        <w:footnoteRef/>
      </w:r>
      <w:r>
        <w:t xml:space="preserve"> Grafický manuál VDV je přílohou č. 1 TPS IDS VDV</w:t>
      </w:r>
    </w:p>
  </w:footnote>
  <w:footnote w:id="11">
    <w:p w14:paraId="5D1D0610" w14:textId="294F5125" w:rsidR="00773914" w:rsidRDefault="00773914">
      <w:pPr>
        <w:pStyle w:val="Textpoznpodarou"/>
      </w:pPr>
      <w:r>
        <w:rPr>
          <w:rStyle w:val="Znakapoznpodarou"/>
        </w:rPr>
        <w:footnoteRef/>
      </w:r>
      <w:r>
        <w:t xml:space="preserve"> Grafický manuál je přílohou č. 1 TPS IDS VDV</w:t>
      </w:r>
    </w:p>
  </w:footnote>
  <w:footnote w:id="12">
    <w:p w14:paraId="07E5B370" w14:textId="7BD45596" w:rsidR="00773914" w:rsidRDefault="00773914">
      <w:pPr>
        <w:pStyle w:val="Textpoznpodarou"/>
      </w:pPr>
      <w:r>
        <w:rPr>
          <w:rStyle w:val="Znakapoznpodarou"/>
        </w:rPr>
        <w:footnoteRef/>
      </w:r>
      <w:r>
        <w:t xml:space="preserve"> Dále specifikováno v odstavci 3.2 TPS IDS VDV a v Grafickém manuálu IDS VDV</w:t>
      </w:r>
    </w:p>
  </w:footnote>
  <w:footnote w:id="13">
    <w:p w14:paraId="495212BC" w14:textId="2ED6985D" w:rsidR="00773914" w:rsidRDefault="00773914" w:rsidP="00267E3D">
      <w:pPr>
        <w:pStyle w:val="Textpoznpodarou"/>
      </w:pPr>
      <w:r>
        <w:rPr>
          <w:rStyle w:val="Znakapoznpodarou"/>
        </w:rPr>
        <w:footnoteRef/>
      </w:r>
      <w:r>
        <w:t xml:space="preserve"> Samostatný dokument.</w:t>
      </w:r>
    </w:p>
  </w:footnote>
  <w:footnote w:id="14">
    <w:p w14:paraId="29773F48" w14:textId="7738E3C5" w:rsidR="00773914" w:rsidRDefault="00773914" w:rsidP="00267E3D">
      <w:pPr>
        <w:pStyle w:val="Textpoznpodarou"/>
      </w:pPr>
      <w:r>
        <w:rPr>
          <w:rStyle w:val="Znakapoznpodarou"/>
        </w:rPr>
        <w:footnoteRef/>
      </w:r>
      <w:r>
        <w:t xml:space="preserve"> Ve smyslu zákona č. 111/1994 Sb., § 18 odst. 1 písm. e).</w:t>
      </w:r>
    </w:p>
  </w:footnote>
  <w:footnote w:id="15">
    <w:p w14:paraId="5EC37383" w14:textId="77777777" w:rsidR="00773914" w:rsidRDefault="00773914" w:rsidP="00267E3D">
      <w:pPr>
        <w:pStyle w:val="Textpoznpodarou"/>
      </w:pPr>
      <w:r>
        <w:rPr>
          <w:rStyle w:val="Znakapoznpodarou"/>
        </w:rPr>
        <w:footnoteRef/>
      </w:r>
      <w:r>
        <w:t xml:space="preserve"> Stanoveno ve směru jízdy vozidla.</w:t>
      </w:r>
    </w:p>
  </w:footnote>
  <w:footnote w:id="16">
    <w:p w14:paraId="24D5365A" w14:textId="6B623931" w:rsidR="00773914" w:rsidRDefault="00773914" w:rsidP="000977CD">
      <w:pPr>
        <w:pStyle w:val="Textpoznpodarou"/>
      </w:pPr>
      <w:r>
        <w:rPr>
          <w:rStyle w:val="Znakapoznpodarou"/>
        </w:rPr>
        <w:footnoteRef/>
      </w:r>
      <w:r>
        <w:t xml:space="preserve"> Vymezený prostor, který nezakrývá informační panel – prostor, na který je možno umisťovat reklamu. Pozn: umístění reklamních ploch na vozidlech stanovuje Grafický manuál Integrovaného dopravního systému Veřejná doprava Vysočiny.</w:t>
      </w:r>
    </w:p>
  </w:footnote>
  <w:footnote w:id="17">
    <w:p w14:paraId="6E187A80" w14:textId="34AD7677" w:rsidR="00773914" w:rsidRDefault="00773914">
      <w:pPr>
        <w:pStyle w:val="Textpoznpodarou"/>
      </w:pPr>
      <w:r>
        <w:rPr>
          <w:rStyle w:val="Znakapoznpodarou"/>
        </w:rPr>
        <w:footnoteRef/>
      </w:r>
      <w:r>
        <w:t xml:space="preserve"> Všechny hodnoty se vztahují k datu první registrace daného vozidla.</w:t>
      </w:r>
    </w:p>
  </w:footnote>
  <w:footnote w:id="18">
    <w:p w14:paraId="34993177" w14:textId="77777777" w:rsidR="00773914" w:rsidDel="00510EBC" w:rsidRDefault="00773914" w:rsidP="00D82402">
      <w:pPr>
        <w:pStyle w:val="Textpoznpodarou"/>
        <w:rPr>
          <w:del w:id="140" w:author="Němec Lukáš Bc." w:date="2023-05-19T11:54:00Z"/>
        </w:rPr>
      </w:pPr>
      <w:del w:id="141" w:author="Němec Lukáš Bc." w:date="2023-05-19T11:54:00Z">
        <w:r w:rsidDel="00510EBC">
          <w:rPr>
            <w:rStyle w:val="Znakapoznpodarou"/>
          </w:rPr>
          <w:footnoteRef/>
        </w:r>
        <w:r w:rsidDel="00510EBC">
          <w:delText xml:space="preserve"> Vyhláška, kterou se provádějí pravidla provozu na pozemních komunikacích.</w:delText>
        </w:r>
      </w:del>
    </w:p>
  </w:footnote>
  <w:footnote w:id="19">
    <w:p w14:paraId="740B80F0" w14:textId="77777777" w:rsidR="00773914" w:rsidDel="00510EBC" w:rsidRDefault="00773914" w:rsidP="00D82402">
      <w:pPr>
        <w:pStyle w:val="Textpoznpodarou"/>
        <w:rPr>
          <w:del w:id="142" w:author="Němec Lukáš Bc." w:date="2023-05-19T11:54:00Z"/>
        </w:rPr>
      </w:pPr>
      <w:del w:id="143" w:author="Němec Lukáš Bc." w:date="2023-05-19T11:54:00Z">
        <w:r w:rsidDel="00510EBC">
          <w:rPr>
            <w:rStyle w:val="Znakapoznpodarou"/>
          </w:rPr>
          <w:footnoteRef/>
        </w:r>
        <w:r w:rsidDel="00510EBC">
          <w:delText xml:space="preserve"> Vyhláška o obecných technických požadavcích zabezpečujících bezbariérové užívání staveb. </w:delText>
        </w:r>
      </w:del>
    </w:p>
  </w:footnote>
  <w:footnote w:id="20">
    <w:p w14:paraId="785E67CD" w14:textId="77777777" w:rsidR="00773914" w:rsidRDefault="00773914" w:rsidP="00D82402">
      <w:pPr>
        <w:pStyle w:val="Textpoznpodarou"/>
      </w:pPr>
      <w:r>
        <w:rPr>
          <w:rStyle w:val="Znakapoznpodarou"/>
        </w:rPr>
        <w:footnoteRef/>
      </w:r>
      <w:r>
        <w:t xml:space="preserve"> V podobě, kterou dodá objednatel.</w:t>
      </w:r>
    </w:p>
  </w:footnote>
  <w:footnote w:id="21">
    <w:p w14:paraId="58C123F9" w14:textId="77777777" w:rsidR="00773914" w:rsidRDefault="00773914" w:rsidP="00D82402">
      <w:pPr>
        <w:pStyle w:val="Textpoznpodarou"/>
      </w:pPr>
      <w:r>
        <w:rPr>
          <w:rStyle w:val="Znakapoznpodarou"/>
        </w:rPr>
        <w:footnoteRef/>
      </w:r>
      <w:r>
        <w:t xml:space="preserve"> Tabulka standardizovaných rozměrů i vzhledu.</w:t>
      </w:r>
    </w:p>
  </w:footnote>
  <w:footnote w:id="22">
    <w:p w14:paraId="048DF515" w14:textId="00E56073" w:rsidR="00773914" w:rsidRDefault="00773914" w:rsidP="00D82402">
      <w:pPr>
        <w:pStyle w:val="Textpoznpodarou"/>
      </w:pPr>
      <w:r>
        <w:rPr>
          <w:rStyle w:val="Znakapoznpodarou"/>
        </w:rPr>
        <w:footnoteRef/>
      </w:r>
      <w:r>
        <w:t xml:space="preserve"> Grafický manuál IDS VDV je přílohou č. 1 TPS IDS VDV.</w:t>
      </w:r>
    </w:p>
  </w:footnote>
  <w:footnote w:id="23">
    <w:p w14:paraId="74E0C0AE" w14:textId="77777777" w:rsidR="00773914" w:rsidRDefault="00773914" w:rsidP="00D82402">
      <w:pPr>
        <w:pStyle w:val="Textpoznpodarou"/>
      </w:pPr>
      <w:r>
        <w:rPr>
          <w:rStyle w:val="Znakapoznpodarou"/>
        </w:rPr>
        <w:footnoteRef/>
      </w:r>
      <w:r>
        <w:t xml:space="preserve"> VLD a MHD.</w:t>
      </w:r>
    </w:p>
  </w:footnote>
  <w:footnote w:id="24">
    <w:p w14:paraId="6D4CB79D" w14:textId="371E1B4C" w:rsidR="00773914" w:rsidRDefault="00773914" w:rsidP="00D82402">
      <w:pPr>
        <w:pStyle w:val="Textpoznpodarou"/>
      </w:pPr>
      <w:r>
        <w:rPr>
          <w:rStyle w:val="Znakapoznpodarou"/>
        </w:rPr>
        <w:footnoteRef/>
      </w:r>
      <w:r>
        <w:t xml:space="preserve"> Grafický manuál VDV je přílohou č. 1 TPS VDV.</w:t>
      </w:r>
    </w:p>
  </w:footnote>
  <w:footnote w:id="25">
    <w:p w14:paraId="332CEB29" w14:textId="77777777" w:rsidR="00773914" w:rsidRDefault="00773914" w:rsidP="00D82402">
      <w:pPr>
        <w:pStyle w:val="Textpoznpodarou"/>
      </w:pPr>
      <w:r>
        <w:rPr>
          <w:rStyle w:val="Znakapoznpodarou"/>
        </w:rPr>
        <w:footnoteRef/>
      </w:r>
      <w:r>
        <w:t xml:space="preserve"> Např. v případě zrušení zastávky, či vybudování nové v průběhu trvání kontraktu.</w:t>
      </w:r>
    </w:p>
  </w:footnote>
  <w:footnote w:id="26">
    <w:p w14:paraId="4BB70894" w14:textId="77777777" w:rsidR="00773914" w:rsidRDefault="00773914" w:rsidP="005F60CE">
      <w:pPr>
        <w:pStyle w:val="Textpoznpodarou"/>
      </w:pPr>
      <w:r>
        <w:rPr>
          <w:rStyle w:val="Znakapoznpodarou"/>
        </w:rPr>
        <w:footnoteRef/>
      </w:r>
      <w:r>
        <w:t xml:space="preserve"> Vyhláška o jízdních řádech veřejné linkové dopravy.</w:t>
      </w:r>
    </w:p>
  </w:footnote>
  <w:footnote w:id="27">
    <w:p w14:paraId="464F5EC9" w14:textId="422BE693" w:rsidR="00773914" w:rsidRDefault="00773914" w:rsidP="00EA7200">
      <w:pPr>
        <w:pStyle w:val="Textpoznpodarou"/>
      </w:pPr>
      <w:r>
        <w:rPr>
          <w:rStyle w:val="Znakapoznpodarou"/>
        </w:rPr>
        <w:footnoteRef/>
      </w:r>
      <w:r>
        <w:t xml:space="preserve"> </w:t>
      </w:r>
      <w:r w:rsidRPr="0094424D">
        <w:t xml:space="preserve">V dokumentu je pro příslušný jízdní řád každého spoje předem zadáno, jak dlouho je řidič povinen vyčkat na konkrétní případně zpožděné spoje. Řidič musí vyčkat do příjezdu konkrétního zpožděného spoje tak dlouho, pokud neuběhne nastavený čas a nesmí odjet dříve, popřípadě vykonává pokyny předané dispečinkem </w:t>
      </w:r>
      <w:r>
        <w:t xml:space="preserve">IDS </w:t>
      </w:r>
      <w:r w:rsidRPr="0094424D">
        <w:t>VDV.</w:t>
      </w:r>
    </w:p>
  </w:footnote>
  <w:footnote w:id="28">
    <w:p w14:paraId="6DF427EC" w14:textId="77777777" w:rsidR="00773914" w:rsidRDefault="00773914" w:rsidP="00EA7200">
      <w:pPr>
        <w:pStyle w:val="Textpoznpodarou"/>
      </w:pPr>
      <w:r>
        <w:rPr>
          <w:rStyle w:val="Znakapoznpodarou"/>
        </w:rPr>
        <w:footnoteRef/>
      </w:r>
      <w:r>
        <w:t xml:space="preserve"> Například porucha, nehoda, která znemožňuje pokračování dalšího výkonu vozidla.</w:t>
      </w:r>
    </w:p>
  </w:footnote>
  <w:footnote w:id="29">
    <w:p w14:paraId="4AAC7FF2" w14:textId="53EC50EB" w:rsidR="00773914" w:rsidRDefault="00773914" w:rsidP="00EA7200">
      <w:pPr>
        <w:pStyle w:val="Textpoznpodarou"/>
      </w:pPr>
      <w:r>
        <w:rPr>
          <w:rStyle w:val="Znakapoznpodarou"/>
        </w:rPr>
        <w:footnoteRef/>
      </w:r>
      <w:r>
        <w:t xml:space="preserve"> </w:t>
      </w:r>
      <w:r w:rsidRPr="002A03E0">
        <w:t xml:space="preserve">Viz též </w:t>
      </w:r>
      <w:r>
        <w:t>7.</w:t>
      </w:r>
      <w:r w:rsidRPr="002A03E0">
        <w:t>6.2 (Operativní záloha).</w:t>
      </w:r>
    </w:p>
  </w:footnote>
  <w:footnote w:id="30">
    <w:p w14:paraId="56B54074" w14:textId="77777777" w:rsidR="00773914" w:rsidRDefault="00773914" w:rsidP="00EA7200">
      <w:pPr>
        <w:pStyle w:val="Textpoznpodarou"/>
      </w:pPr>
      <w:r>
        <w:rPr>
          <w:rStyle w:val="Znakapoznpodarou"/>
        </w:rPr>
        <w:footnoteRef/>
      </w:r>
      <w:r>
        <w:t xml:space="preserve"> Posily.</w:t>
      </w:r>
    </w:p>
  </w:footnote>
  <w:footnote w:id="31">
    <w:p w14:paraId="3D5F7A5B" w14:textId="77777777" w:rsidR="00773914" w:rsidRDefault="00773914" w:rsidP="00494712">
      <w:pPr>
        <w:pStyle w:val="Textpoznpodarou"/>
      </w:pPr>
      <w:r>
        <w:rPr>
          <w:rStyle w:val="Znakapoznpodarou"/>
        </w:rPr>
        <w:footnoteRef/>
      </w:r>
      <w:r>
        <w:t xml:space="preserve"> Příslušné regionální oblasti – krajský objednatel</w:t>
      </w:r>
    </w:p>
  </w:footnote>
  <w:footnote w:id="32">
    <w:p w14:paraId="12E5C8AF" w14:textId="0AD8F078" w:rsidR="00773914" w:rsidRDefault="00773914" w:rsidP="00494712">
      <w:pPr>
        <w:pStyle w:val="Textpoznpodarou"/>
      </w:pPr>
      <w:r>
        <w:rPr>
          <w:rStyle w:val="Znakapoznpodarou"/>
        </w:rPr>
        <w:footnoteRef/>
      </w:r>
      <w:r>
        <w:t xml:space="preserve"> V souladu s článkem </w:t>
      </w:r>
      <w:r>
        <w:fldChar w:fldCharType="begin"/>
      </w:r>
      <w:r>
        <w:instrText xml:space="preserve"> REF _Ref61249500 \r \h </w:instrText>
      </w:r>
      <w:r>
        <w:fldChar w:fldCharType="separate"/>
      </w:r>
      <w:r>
        <w:t>4.2</w:t>
      </w:r>
      <w:r>
        <w:fldChar w:fldCharType="end"/>
      </w:r>
    </w:p>
  </w:footnote>
  <w:footnote w:id="33">
    <w:p w14:paraId="145089F7" w14:textId="03EA0825" w:rsidR="00773914" w:rsidRDefault="00773914" w:rsidP="00494712">
      <w:pPr>
        <w:pStyle w:val="Textpoznpodarou"/>
      </w:pPr>
      <w:r>
        <w:rPr>
          <w:rStyle w:val="Znakapoznpodarou"/>
        </w:rPr>
        <w:footnoteRef/>
      </w:r>
      <w:r>
        <w:t xml:space="preserve"> </w:t>
      </w:r>
      <w:r w:rsidRPr="0094424D">
        <w:t xml:space="preserve">„Garance návazností </w:t>
      </w:r>
      <w:r>
        <w:t xml:space="preserve">IDS </w:t>
      </w:r>
      <w:r w:rsidRPr="0094424D">
        <w:t>VDV“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82838"/>
    <w:multiLevelType w:val="multilevel"/>
    <w:tmpl w:val="EE0CCEB6"/>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720"/>
        </w:tabs>
        <w:ind w:left="720" w:hanging="360"/>
      </w:pPr>
      <w:rPr>
        <w:rFonts w:ascii="Courier New" w:hAnsi="Courier New" w:cs="Courier New"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Wingdings" w:hAnsi="Wingdings"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6675031"/>
    <w:multiLevelType w:val="hybridMultilevel"/>
    <w:tmpl w:val="41B2C63E"/>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 w15:restartNumberingAfterBreak="0">
    <w:nsid w:val="07DD5EFA"/>
    <w:multiLevelType w:val="hybridMultilevel"/>
    <w:tmpl w:val="F2705304"/>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 w15:restartNumberingAfterBreak="0">
    <w:nsid w:val="12A91E4B"/>
    <w:multiLevelType w:val="hybridMultilevel"/>
    <w:tmpl w:val="710E99B0"/>
    <w:lvl w:ilvl="0" w:tplc="04090001">
      <w:start w:val="1"/>
      <w:numFmt w:val="bullet"/>
      <w:lvlText w:val=""/>
      <w:lvlJc w:val="left"/>
      <w:pPr>
        <w:tabs>
          <w:tab w:val="num" w:pos="1815"/>
        </w:tabs>
        <w:ind w:left="1815" w:hanging="360"/>
      </w:pPr>
      <w:rPr>
        <w:rFonts w:ascii="Symbol" w:hAnsi="Symbol" w:hint="default"/>
      </w:rPr>
    </w:lvl>
    <w:lvl w:ilvl="1" w:tplc="04090003">
      <w:start w:val="1"/>
      <w:numFmt w:val="bullet"/>
      <w:lvlText w:val="o"/>
      <w:lvlJc w:val="left"/>
      <w:pPr>
        <w:tabs>
          <w:tab w:val="num" w:pos="2535"/>
        </w:tabs>
        <w:ind w:left="2535" w:hanging="360"/>
      </w:pPr>
      <w:rPr>
        <w:rFonts w:ascii="Courier New" w:hAnsi="Courier New" w:cs="Courier New" w:hint="default"/>
      </w:rPr>
    </w:lvl>
    <w:lvl w:ilvl="2" w:tplc="04050003">
      <w:start w:val="1"/>
      <w:numFmt w:val="bullet"/>
      <w:lvlText w:val="o"/>
      <w:lvlJc w:val="left"/>
      <w:pPr>
        <w:tabs>
          <w:tab w:val="num" w:pos="3255"/>
        </w:tabs>
        <w:ind w:left="3255" w:hanging="360"/>
      </w:pPr>
      <w:rPr>
        <w:rFonts w:ascii="Courier New" w:hAnsi="Courier New" w:cs="Courier New" w:hint="default"/>
      </w:rPr>
    </w:lvl>
    <w:lvl w:ilvl="3" w:tplc="04090001" w:tentative="1">
      <w:start w:val="1"/>
      <w:numFmt w:val="bullet"/>
      <w:lvlText w:val=""/>
      <w:lvlJc w:val="left"/>
      <w:pPr>
        <w:tabs>
          <w:tab w:val="num" w:pos="3975"/>
        </w:tabs>
        <w:ind w:left="3975" w:hanging="360"/>
      </w:pPr>
      <w:rPr>
        <w:rFonts w:ascii="Symbol" w:hAnsi="Symbol" w:hint="default"/>
      </w:rPr>
    </w:lvl>
    <w:lvl w:ilvl="4" w:tplc="04090003" w:tentative="1">
      <w:start w:val="1"/>
      <w:numFmt w:val="bullet"/>
      <w:lvlText w:val="o"/>
      <w:lvlJc w:val="left"/>
      <w:pPr>
        <w:tabs>
          <w:tab w:val="num" w:pos="4695"/>
        </w:tabs>
        <w:ind w:left="4695" w:hanging="360"/>
      </w:pPr>
      <w:rPr>
        <w:rFonts w:ascii="Courier New" w:hAnsi="Courier New" w:cs="Courier New" w:hint="default"/>
      </w:rPr>
    </w:lvl>
    <w:lvl w:ilvl="5" w:tplc="04090005" w:tentative="1">
      <w:start w:val="1"/>
      <w:numFmt w:val="bullet"/>
      <w:lvlText w:val=""/>
      <w:lvlJc w:val="left"/>
      <w:pPr>
        <w:tabs>
          <w:tab w:val="num" w:pos="5415"/>
        </w:tabs>
        <w:ind w:left="5415" w:hanging="360"/>
      </w:pPr>
      <w:rPr>
        <w:rFonts w:ascii="Wingdings" w:hAnsi="Wingdings" w:hint="default"/>
      </w:rPr>
    </w:lvl>
    <w:lvl w:ilvl="6" w:tplc="04090001" w:tentative="1">
      <w:start w:val="1"/>
      <w:numFmt w:val="bullet"/>
      <w:lvlText w:val=""/>
      <w:lvlJc w:val="left"/>
      <w:pPr>
        <w:tabs>
          <w:tab w:val="num" w:pos="6135"/>
        </w:tabs>
        <w:ind w:left="6135" w:hanging="360"/>
      </w:pPr>
      <w:rPr>
        <w:rFonts w:ascii="Symbol" w:hAnsi="Symbol" w:hint="default"/>
      </w:rPr>
    </w:lvl>
    <w:lvl w:ilvl="7" w:tplc="04090003" w:tentative="1">
      <w:start w:val="1"/>
      <w:numFmt w:val="bullet"/>
      <w:lvlText w:val="o"/>
      <w:lvlJc w:val="left"/>
      <w:pPr>
        <w:tabs>
          <w:tab w:val="num" w:pos="6855"/>
        </w:tabs>
        <w:ind w:left="6855" w:hanging="360"/>
      </w:pPr>
      <w:rPr>
        <w:rFonts w:ascii="Courier New" w:hAnsi="Courier New" w:cs="Courier New" w:hint="default"/>
      </w:rPr>
    </w:lvl>
    <w:lvl w:ilvl="8" w:tplc="04090005" w:tentative="1">
      <w:start w:val="1"/>
      <w:numFmt w:val="bullet"/>
      <w:lvlText w:val=""/>
      <w:lvlJc w:val="left"/>
      <w:pPr>
        <w:tabs>
          <w:tab w:val="num" w:pos="7575"/>
        </w:tabs>
        <w:ind w:left="7575" w:hanging="360"/>
      </w:pPr>
      <w:rPr>
        <w:rFonts w:ascii="Wingdings" w:hAnsi="Wingdings" w:hint="default"/>
      </w:rPr>
    </w:lvl>
  </w:abstractNum>
  <w:abstractNum w:abstractNumId="4" w15:restartNumberingAfterBreak="0">
    <w:nsid w:val="14F76D42"/>
    <w:multiLevelType w:val="multilevel"/>
    <w:tmpl w:val="A61E7BE6"/>
    <w:lvl w:ilvl="0">
      <w:start w:val="1"/>
      <w:numFmt w:val="decimal"/>
      <w:pStyle w:val="Nadpis1"/>
      <w:lvlText w:val="%1"/>
      <w:lvlJc w:val="left"/>
      <w:pPr>
        <w:ind w:left="43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left"/>
      <w:pPr>
        <w:ind w:left="576" w:hanging="576"/>
      </w:pPr>
      <w:rPr>
        <w:rFonts w:hint="default"/>
        <w:color w:val="auto"/>
      </w:rPr>
    </w:lvl>
    <w:lvl w:ilvl="2">
      <w:start w:val="1"/>
      <w:numFmt w:val="decimal"/>
      <w:pStyle w:val="Nadpis3"/>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5" w15:restartNumberingAfterBreak="0">
    <w:nsid w:val="16F14F7F"/>
    <w:multiLevelType w:val="hybridMultilevel"/>
    <w:tmpl w:val="1B2E1520"/>
    <w:lvl w:ilvl="0" w:tplc="0405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6" w15:restartNumberingAfterBreak="0">
    <w:nsid w:val="19ED3E5A"/>
    <w:multiLevelType w:val="hybridMultilevel"/>
    <w:tmpl w:val="763EBDDC"/>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7" w15:restartNumberingAfterBreak="0">
    <w:nsid w:val="1BCC09B5"/>
    <w:multiLevelType w:val="hybridMultilevel"/>
    <w:tmpl w:val="C8726892"/>
    <w:lvl w:ilvl="0" w:tplc="F89C37D4">
      <w:start w:val="1"/>
      <w:numFmt w:val="bullet"/>
      <w:lvlText w:val=""/>
      <w:lvlJc w:val="left"/>
      <w:pPr>
        <w:ind w:left="720" w:hanging="360"/>
      </w:pPr>
      <w:rPr>
        <w:rFonts w:ascii="Symbol" w:hAnsi="Symbol" w:hint="default"/>
      </w:rPr>
    </w:lvl>
    <w:lvl w:ilvl="1" w:tplc="2D6CD038">
      <w:start w:val="1"/>
      <w:numFmt w:val="bullet"/>
      <w:lvlText w:val="o"/>
      <w:lvlJc w:val="left"/>
      <w:pPr>
        <w:ind w:left="1440" w:hanging="360"/>
      </w:pPr>
      <w:rPr>
        <w:rFonts w:ascii="Courier New" w:hAnsi="Courier New" w:hint="default"/>
      </w:rPr>
    </w:lvl>
    <w:lvl w:ilvl="2" w:tplc="950C9954" w:tentative="1">
      <w:start w:val="1"/>
      <w:numFmt w:val="bullet"/>
      <w:lvlText w:val=""/>
      <w:lvlJc w:val="left"/>
      <w:pPr>
        <w:ind w:left="2160" w:hanging="360"/>
      </w:pPr>
      <w:rPr>
        <w:rFonts w:ascii="Wingdings" w:hAnsi="Wingdings" w:hint="default"/>
      </w:rPr>
    </w:lvl>
    <w:lvl w:ilvl="3" w:tplc="AEBACB28" w:tentative="1">
      <w:start w:val="1"/>
      <w:numFmt w:val="bullet"/>
      <w:lvlText w:val=""/>
      <w:lvlJc w:val="left"/>
      <w:pPr>
        <w:ind w:left="2880" w:hanging="360"/>
      </w:pPr>
      <w:rPr>
        <w:rFonts w:ascii="Symbol" w:hAnsi="Symbol" w:hint="default"/>
      </w:rPr>
    </w:lvl>
    <w:lvl w:ilvl="4" w:tplc="4D7CE4C0" w:tentative="1">
      <w:start w:val="1"/>
      <w:numFmt w:val="bullet"/>
      <w:lvlText w:val="o"/>
      <w:lvlJc w:val="left"/>
      <w:pPr>
        <w:ind w:left="3600" w:hanging="360"/>
      </w:pPr>
      <w:rPr>
        <w:rFonts w:ascii="Courier New" w:hAnsi="Courier New" w:hint="default"/>
      </w:rPr>
    </w:lvl>
    <w:lvl w:ilvl="5" w:tplc="194A9C14" w:tentative="1">
      <w:start w:val="1"/>
      <w:numFmt w:val="bullet"/>
      <w:lvlText w:val=""/>
      <w:lvlJc w:val="left"/>
      <w:pPr>
        <w:ind w:left="4320" w:hanging="360"/>
      </w:pPr>
      <w:rPr>
        <w:rFonts w:ascii="Wingdings" w:hAnsi="Wingdings" w:hint="default"/>
      </w:rPr>
    </w:lvl>
    <w:lvl w:ilvl="6" w:tplc="50A06EEE" w:tentative="1">
      <w:start w:val="1"/>
      <w:numFmt w:val="bullet"/>
      <w:lvlText w:val=""/>
      <w:lvlJc w:val="left"/>
      <w:pPr>
        <w:ind w:left="5040" w:hanging="360"/>
      </w:pPr>
      <w:rPr>
        <w:rFonts w:ascii="Symbol" w:hAnsi="Symbol" w:hint="default"/>
      </w:rPr>
    </w:lvl>
    <w:lvl w:ilvl="7" w:tplc="395C0C02" w:tentative="1">
      <w:start w:val="1"/>
      <w:numFmt w:val="bullet"/>
      <w:lvlText w:val="o"/>
      <w:lvlJc w:val="left"/>
      <w:pPr>
        <w:ind w:left="5760" w:hanging="360"/>
      </w:pPr>
      <w:rPr>
        <w:rFonts w:ascii="Courier New" w:hAnsi="Courier New" w:hint="default"/>
      </w:rPr>
    </w:lvl>
    <w:lvl w:ilvl="8" w:tplc="E5324700" w:tentative="1">
      <w:start w:val="1"/>
      <w:numFmt w:val="bullet"/>
      <w:lvlText w:val=""/>
      <w:lvlJc w:val="left"/>
      <w:pPr>
        <w:ind w:left="6480" w:hanging="360"/>
      </w:pPr>
      <w:rPr>
        <w:rFonts w:ascii="Wingdings" w:hAnsi="Wingdings" w:hint="default"/>
      </w:rPr>
    </w:lvl>
  </w:abstractNum>
  <w:abstractNum w:abstractNumId="8" w15:restartNumberingAfterBreak="0">
    <w:nsid w:val="1C9C4B9C"/>
    <w:multiLevelType w:val="hybridMultilevel"/>
    <w:tmpl w:val="A134D230"/>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9" w15:restartNumberingAfterBreak="0">
    <w:nsid w:val="1E5F4C45"/>
    <w:multiLevelType w:val="hybridMultilevel"/>
    <w:tmpl w:val="E320EB6C"/>
    <w:lvl w:ilvl="0" w:tplc="04050001">
      <w:start w:val="1"/>
      <w:numFmt w:val="bullet"/>
      <w:lvlText w:val=""/>
      <w:lvlJc w:val="left"/>
      <w:pPr>
        <w:tabs>
          <w:tab w:val="num" w:pos="425"/>
        </w:tabs>
        <w:ind w:left="425" w:hanging="425"/>
      </w:pPr>
      <w:rPr>
        <w:rFonts w:ascii="Symbol" w:hAnsi="Symbol" w:hint="default"/>
        <w:color w:val="auto"/>
        <w:sz w:val="24"/>
      </w:rPr>
    </w:lvl>
    <w:lvl w:ilvl="1" w:tplc="04050003">
      <w:start w:val="1"/>
      <w:numFmt w:val="bullet"/>
      <w:lvlText w:val="o"/>
      <w:lvlJc w:val="left"/>
      <w:pPr>
        <w:tabs>
          <w:tab w:val="num" w:pos="1440"/>
        </w:tabs>
        <w:ind w:left="1440" w:hanging="360"/>
      </w:pPr>
      <w:rPr>
        <w:rFonts w:ascii="Courier New" w:hAnsi="Courier New" w:cs="Courier New" w:hint="default"/>
        <w:color w:val="auto"/>
        <w:sz w:val="24"/>
      </w:rPr>
    </w:lvl>
    <w:lvl w:ilvl="2" w:tplc="04050019">
      <w:start w:val="1"/>
      <w:numFmt w:val="lowerLetter"/>
      <w:lvlText w:val="%3."/>
      <w:lvlJc w:val="left"/>
      <w:pPr>
        <w:tabs>
          <w:tab w:val="num" w:pos="2160"/>
        </w:tabs>
        <w:ind w:left="2160" w:hanging="360"/>
      </w:p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0" w15:restartNumberingAfterBreak="0">
    <w:nsid w:val="204F300D"/>
    <w:multiLevelType w:val="hybridMultilevel"/>
    <w:tmpl w:val="6C5A5B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13D6058"/>
    <w:multiLevelType w:val="hybridMultilevel"/>
    <w:tmpl w:val="ADAC15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3A8244C"/>
    <w:multiLevelType w:val="hybridMultilevel"/>
    <w:tmpl w:val="49F813B0"/>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45E7196"/>
    <w:multiLevelType w:val="hybridMultilevel"/>
    <w:tmpl w:val="71986486"/>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4" w15:restartNumberingAfterBreak="0">
    <w:nsid w:val="2A635F5E"/>
    <w:multiLevelType w:val="hybridMultilevel"/>
    <w:tmpl w:val="AF62D400"/>
    <w:lvl w:ilvl="0" w:tplc="04050001">
      <w:start w:val="1"/>
      <w:numFmt w:val="bullet"/>
      <w:lvlText w:val=""/>
      <w:lvlJc w:val="left"/>
      <w:pPr>
        <w:ind w:left="1004" w:hanging="360"/>
      </w:pPr>
      <w:rPr>
        <w:rFonts w:ascii="Symbol" w:hAnsi="Symbol" w:hint="default"/>
      </w:rPr>
    </w:lvl>
    <w:lvl w:ilvl="1" w:tplc="04050003">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5" w15:restartNumberingAfterBreak="0">
    <w:nsid w:val="361D39F0"/>
    <w:multiLevelType w:val="hybridMultilevel"/>
    <w:tmpl w:val="F356D502"/>
    <w:lvl w:ilvl="0" w:tplc="04050001">
      <w:start w:val="1"/>
      <w:numFmt w:val="bullet"/>
      <w:lvlText w:val=""/>
      <w:lvlJc w:val="left"/>
      <w:pPr>
        <w:tabs>
          <w:tab w:val="num" w:pos="425"/>
        </w:tabs>
        <w:ind w:left="425" w:hanging="425"/>
      </w:pPr>
      <w:rPr>
        <w:rFonts w:ascii="Symbol" w:hAnsi="Symbol" w:hint="default"/>
        <w:color w:val="auto"/>
        <w:sz w:val="24"/>
      </w:rPr>
    </w:lvl>
    <w:lvl w:ilvl="1" w:tplc="04050003">
      <w:start w:val="1"/>
      <w:numFmt w:val="decimal"/>
      <w:lvlText w:val="%2."/>
      <w:lvlJc w:val="left"/>
      <w:pPr>
        <w:tabs>
          <w:tab w:val="num" w:pos="1440"/>
        </w:tabs>
        <w:ind w:left="1440" w:hanging="360"/>
      </w:pPr>
      <w:rPr>
        <w:rFonts w:cs="Times New Roman"/>
      </w:rPr>
    </w:lvl>
    <w:lvl w:ilvl="2" w:tplc="04050019">
      <w:start w:val="1"/>
      <w:numFmt w:val="lowerLetter"/>
      <w:lvlText w:val="%3."/>
      <w:lvlJc w:val="left"/>
      <w:pPr>
        <w:tabs>
          <w:tab w:val="num" w:pos="2160"/>
        </w:tabs>
        <w:ind w:left="2160" w:hanging="360"/>
      </w:p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6" w15:restartNumberingAfterBreak="0">
    <w:nsid w:val="3D2A3AE0"/>
    <w:multiLevelType w:val="hybridMultilevel"/>
    <w:tmpl w:val="C5CE01B0"/>
    <w:lvl w:ilvl="0" w:tplc="BDACFBEE">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00E0E7B"/>
    <w:multiLevelType w:val="hybridMultilevel"/>
    <w:tmpl w:val="6090E466"/>
    <w:lvl w:ilvl="0" w:tplc="04050001">
      <w:start w:val="1"/>
      <w:numFmt w:val="bullet"/>
      <w:lvlText w:val=""/>
      <w:lvlJc w:val="left"/>
      <w:pPr>
        <w:ind w:left="765" w:hanging="360"/>
      </w:pPr>
      <w:rPr>
        <w:rFonts w:ascii="Symbol" w:hAnsi="Symbol" w:hint="default"/>
      </w:rPr>
    </w:lvl>
    <w:lvl w:ilvl="1" w:tplc="04050003">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18" w15:restartNumberingAfterBreak="0">
    <w:nsid w:val="40427378"/>
    <w:multiLevelType w:val="multilevel"/>
    <w:tmpl w:val="1EF4FD82"/>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0DB5992"/>
    <w:multiLevelType w:val="hybridMultilevel"/>
    <w:tmpl w:val="746482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43329AA"/>
    <w:multiLevelType w:val="hybridMultilevel"/>
    <w:tmpl w:val="38CEBD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A933416"/>
    <w:multiLevelType w:val="hybridMultilevel"/>
    <w:tmpl w:val="3E8617D8"/>
    <w:lvl w:ilvl="0" w:tplc="C06212D8">
      <w:start w:val="1"/>
      <w:numFmt w:val="decimal"/>
      <w:lvlText w:val="[%1]"/>
      <w:lvlJc w:val="left"/>
      <w:pPr>
        <w:ind w:left="1077" w:hanging="360"/>
      </w:pPr>
      <w:rPr>
        <w:rFonts w:hint="default"/>
      </w:rPr>
    </w:lvl>
    <w:lvl w:ilvl="1" w:tplc="04050019">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2" w15:restartNumberingAfterBreak="0">
    <w:nsid w:val="4ACD7114"/>
    <w:multiLevelType w:val="hybridMultilevel"/>
    <w:tmpl w:val="25ACB734"/>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3" w15:restartNumberingAfterBreak="0">
    <w:nsid w:val="4E3A5E62"/>
    <w:multiLevelType w:val="hybridMultilevel"/>
    <w:tmpl w:val="B2BC54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47B3625"/>
    <w:multiLevelType w:val="hybridMultilevel"/>
    <w:tmpl w:val="753E671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67645D1"/>
    <w:multiLevelType w:val="multilevel"/>
    <w:tmpl w:val="D03E9A00"/>
    <w:lvl w:ilvl="0">
      <w:start w:val="1"/>
      <w:numFmt w:val="bullet"/>
      <w:lvlText w:val=""/>
      <w:lvlJc w:val="left"/>
      <w:pPr>
        <w:ind w:left="720" w:hanging="360"/>
      </w:pPr>
      <w:rPr>
        <w:rFonts w:ascii="Symbol" w:hAnsi="Symbol" w:hint="default"/>
      </w:rPr>
    </w:lvl>
    <w:lvl w:ilvl="1">
      <w:start w:val="1"/>
      <w:numFmt w:val="decimal"/>
      <w:lvlText w:val="%2"/>
      <w:lvlJc w:val="left"/>
      <w:pPr>
        <w:ind w:left="1440" w:hanging="360"/>
      </w:pPr>
      <w:rPr>
        <w:rFonts w:cs="Times New Roman"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26" w15:restartNumberingAfterBreak="0">
    <w:nsid w:val="682649A7"/>
    <w:multiLevelType w:val="hybridMultilevel"/>
    <w:tmpl w:val="7DD6DE96"/>
    <w:lvl w:ilvl="0" w:tplc="A2EEFF8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CFC499D"/>
    <w:multiLevelType w:val="hybridMultilevel"/>
    <w:tmpl w:val="7B586CBA"/>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8" w15:restartNumberingAfterBreak="0">
    <w:nsid w:val="767A6734"/>
    <w:multiLevelType w:val="multilevel"/>
    <w:tmpl w:val="C5AAA3F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29" w15:restartNumberingAfterBreak="0">
    <w:nsid w:val="77793360"/>
    <w:multiLevelType w:val="hybridMultilevel"/>
    <w:tmpl w:val="586A43EE"/>
    <w:lvl w:ilvl="0" w:tplc="04090001">
      <w:start w:val="1"/>
      <w:numFmt w:val="bullet"/>
      <w:lvlText w:val=""/>
      <w:lvlJc w:val="left"/>
      <w:pPr>
        <w:tabs>
          <w:tab w:val="num" w:pos="1815"/>
        </w:tabs>
        <w:ind w:left="1815"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C906944"/>
    <w:multiLevelType w:val="hybridMultilevel"/>
    <w:tmpl w:val="25DE1D9C"/>
    <w:lvl w:ilvl="0" w:tplc="04050001">
      <w:start w:val="1"/>
      <w:numFmt w:val="bullet"/>
      <w:lvlText w:val=""/>
      <w:lvlJc w:val="left"/>
      <w:pPr>
        <w:ind w:left="2484" w:hanging="360"/>
      </w:pPr>
      <w:rPr>
        <w:rFonts w:ascii="Symbol" w:hAnsi="Symbol" w:hint="default"/>
      </w:rPr>
    </w:lvl>
    <w:lvl w:ilvl="1" w:tplc="04050003">
      <w:start w:val="1"/>
      <w:numFmt w:val="bullet"/>
      <w:lvlText w:val="o"/>
      <w:lvlJc w:val="left"/>
      <w:pPr>
        <w:ind w:left="3204" w:hanging="360"/>
      </w:pPr>
      <w:rPr>
        <w:rFonts w:ascii="Courier New" w:hAnsi="Courier New" w:cs="Courier New" w:hint="default"/>
      </w:rPr>
    </w:lvl>
    <w:lvl w:ilvl="2" w:tplc="04050005" w:tentative="1">
      <w:start w:val="1"/>
      <w:numFmt w:val="bullet"/>
      <w:lvlText w:val=""/>
      <w:lvlJc w:val="left"/>
      <w:pPr>
        <w:ind w:left="3924" w:hanging="360"/>
      </w:pPr>
      <w:rPr>
        <w:rFonts w:ascii="Wingdings" w:hAnsi="Wingdings" w:hint="default"/>
      </w:rPr>
    </w:lvl>
    <w:lvl w:ilvl="3" w:tplc="04050001" w:tentative="1">
      <w:start w:val="1"/>
      <w:numFmt w:val="bullet"/>
      <w:lvlText w:val=""/>
      <w:lvlJc w:val="left"/>
      <w:pPr>
        <w:ind w:left="4644" w:hanging="360"/>
      </w:pPr>
      <w:rPr>
        <w:rFonts w:ascii="Symbol" w:hAnsi="Symbol" w:hint="default"/>
      </w:rPr>
    </w:lvl>
    <w:lvl w:ilvl="4" w:tplc="04050003" w:tentative="1">
      <w:start w:val="1"/>
      <w:numFmt w:val="bullet"/>
      <w:lvlText w:val="o"/>
      <w:lvlJc w:val="left"/>
      <w:pPr>
        <w:ind w:left="5364" w:hanging="360"/>
      </w:pPr>
      <w:rPr>
        <w:rFonts w:ascii="Courier New" w:hAnsi="Courier New" w:cs="Courier New" w:hint="default"/>
      </w:rPr>
    </w:lvl>
    <w:lvl w:ilvl="5" w:tplc="04050005" w:tentative="1">
      <w:start w:val="1"/>
      <w:numFmt w:val="bullet"/>
      <w:lvlText w:val=""/>
      <w:lvlJc w:val="left"/>
      <w:pPr>
        <w:ind w:left="6084" w:hanging="360"/>
      </w:pPr>
      <w:rPr>
        <w:rFonts w:ascii="Wingdings" w:hAnsi="Wingdings" w:hint="default"/>
      </w:rPr>
    </w:lvl>
    <w:lvl w:ilvl="6" w:tplc="04050001" w:tentative="1">
      <w:start w:val="1"/>
      <w:numFmt w:val="bullet"/>
      <w:lvlText w:val=""/>
      <w:lvlJc w:val="left"/>
      <w:pPr>
        <w:ind w:left="6804" w:hanging="360"/>
      </w:pPr>
      <w:rPr>
        <w:rFonts w:ascii="Symbol" w:hAnsi="Symbol" w:hint="default"/>
      </w:rPr>
    </w:lvl>
    <w:lvl w:ilvl="7" w:tplc="04050003" w:tentative="1">
      <w:start w:val="1"/>
      <w:numFmt w:val="bullet"/>
      <w:lvlText w:val="o"/>
      <w:lvlJc w:val="left"/>
      <w:pPr>
        <w:ind w:left="7524" w:hanging="360"/>
      </w:pPr>
      <w:rPr>
        <w:rFonts w:ascii="Courier New" w:hAnsi="Courier New" w:cs="Courier New" w:hint="default"/>
      </w:rPr>
    </w:lvl>
    <w:lvl w:ilvl="8" w:tplc="04050005" w:tentative="1">
      <w:start w:val="1"/>
      <w:numFmt w:val="bullet"/>
      <w:lvlText w:val=""/>
      <w:lvlJc w:val="left"/>
      <w:pPr>
        <w:ind w:left="8244" w:hanging="360"/>
      </w:pPr>
      <w:rPr>
        <w:rFonts w:ascii="Wingdings" w:hAnsi="Wingdings" w:hint="default"/>
      </w:rPr>
    </w:lvl>
  </w:abstractNum>
  <w:abstractNum w:abstractNumId="31" w15:restartNumberingAfterBreak="0">
    <w:nsid w:val="7F7D34A5"/>
    <w:multiLevelType w:val="hybridMultilevel"/>
    <w:tmpl w:val="B98A8858"/>
    <w:lvl w:ilvl="0" w:tplc="082E0FF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89532781">
    <w:abstractNumId w:val="2"/>
  </w:num>
  <w:num w:numId="2" w16cid:durableId="960301038">
    <w:abstractNumId w:val="3"/>
  </w:num>
  <w:num w:numId="3" w16cid:durableId="52698333">
    <w:abstractNumId w:val="12"/>
  </w:num>
  <w:num w:numId="4" w16cid:durableId="1223641859">
    <w:abstractNumId w:val="7"/>
  </w:num>
  <w:num w:numId="5" w16cid:durableId="1698853924">
    <w:abstractNumId w:val="23"/>
  </w:num>
  <w:num w:numId="6" w16cid:durableId="285353967">
    <w:abstractNumId w:val="4"/>
  </w:num>
  <w:num w:numId="7" w16cid:durableId="386732255">
    <w:abstractNumId w:val="8"/>
  </w:num>
  <w:num w:numId="8" w16cid:durableId="1754469630">
    <w:abstractNumId w:val="27"/>
  </w:num>
  <w:num w:numId="9" w16cid:durableId="1932619701">
    <w:abstractNumId w:val="22"/>
  </w:num>
  <w:num w:numId="10" w16cid:durableId="1742871158">
    <w:abstractNumId w:val="31"/>
  </w:num>
  <w:num w:numId="11" w16cid:durableId="442042221">
    <w:abstractNumId w:val="16"/>
  </w:num>
  <w:num w:numId="12" w16cid:durableId="1923682282">
    <w:abstractNumId w:val="0"/>
  </w:num>
  <w:num w:numId="13" w16cid:durableId="1951888838">
    <w:abstractNumId w:val="11"/>
  </w:num>
  <w:num w:numId="14" w16cid:durableId="413625917">
    <w:abstractNumId w:val="10"/>
  </w:num>
  <w:num w:numId="15" w16cid:durableId="968702109">
    <w:abstractNumId w:val="19"/>
  </w:num>
  <w:num w:numId="16" w16cid:durableId="2028479825">
    <w:abstractNumId w:val="5"/>
  </w:num>
  <w:num w:numId="17" w16cid:durableId="339551349">
    <w:abstractNumId w:val="30"/>
  </w:num>
  <w:num w:numId="18" w16cid:durableId="1117144304">
    <w:abstractNumId w:val="13"/>
  </w:num>
  <w:num w:numId="19" w16cid:durableId="456877384">
    <w:abstractNumId w:val="1"/>
  </w:num>
  <w:num w:numId="20" w16cid:durableId="1976253591">
    <w:abstractNumId w:val="14"/>
  </w:num>
  <w:num w:numId="21" w16cid:durableId="1700617105">
    <w:abstractNumId w:val="26"/>
  </w:num>
  <w:num w:numId="22" w16cid:durableId="1401370799">
    <w:abstractNumId w:val="24"/>
  </w:num>
  <w:num w:numId="23" w16cid:durableId="1421171874">
    <w:abstractNumId w:val="28"/>
  </w:num>
  <w:num w:numId="24" w16cid:durableId="1133212299">
    <w:abstractNumId w:val="25"/>
  </w:num>
  <w:num w:numId="25" w16cid:durableId="36898042">
    <w:abstractNumId w:val="9"/>
  </w:num>
  <w:num w:numId="26" w16cid:durableId="112678584">
    <w:abstractNumId w:val="15"/>
  </w:num>
  <w:num w:numId="27" w16cid:durableId="414478804">
    <w:abstractNumId w:val="21"/>
  </w:num>
  <w:num w:numId="28" w16cid:durableId="1783720019">
    <w:abstractNumId w:val="18"/>
  </w:num>
  <w:num w:numId="29" w16cid:durableId="691997986">
    <w:abstractNumId w:val="20"/>
  </w:num>
  <w:num w:numId="30" w16cid:durableId="1170024127">
    <w:abstractNumId w:val="29"/>
  </w:num>
  <w:num w:numId="31" w16cid:durableId="860240409">
    <w:abstractNumId w:val="6"/>
  </w:num>
  <w:num w:numId="32" w16cid:durableId="127012876">
    <w:abstractNumId w:val="1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Němec Lukáš Bc.">
    <w15:presenceInfo w15:providerId="AD" w15:userId="S-1-5-21-2911291989-1281936650-3888358911-29480"/>
  </w15:person>
  <w15:person w15:author="Vít Baťa">
    <w15:presenceInfo w15:providerId="AD" w15:userId="S::bata@akfiala.cz::5b26cf92-855e-4c0a-81bf-aff32829f14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5318"/>
    <w:rsid w:val="0000059E"/>
    <w:rsid w:val="0000183D"/>
    <w:rsid w:val="00001D85"/>
    <w:rsid w:val="00002E2B"/>
    <w:rsid w:val="00003163"/>
    <w:rsid w:val="00003D7E"/>
    <w:rsid w:val="00004F48"/>
    <w:rsid w:val="00006E64"/>
    <w:rsid w:val="000106F9"/>
    <w:rsid w:val="00020D1E"/>
    <w:rsid w:val="00021AD2"/>
    <w:rsid w:val="00030D11"/>
    <w:rsid w:val="000315F6"/>
    <w:rsid w:val="000318C1"/>
    <w:rsid w:val="000345EF"/>
    <w:rsid w:val="000347D1"/>
    <w:rsid w:val="00035DD7"/>
    <w:rsid w:val="0003705E"/>
    <w:rsid w:val="00042E87"/>
    <w:rsid w:val="0006570A"/>
    <w:rsid w:val="000717AE"/>
    <w:rsid w:val="00071C3A"/>
    <w:rsid w:val="00073B76"/>
    <w:rsid w:val="000742AF"/>
    <w:rsid w:val="00074D8D"/>
    <w:rsid w:val="00087445"/>
    <w:rsid w:val="00087859"/>
    <w:rsid w:val="00087CC6"/>
    <w:rsid w:val="000907BC"/>
    <w:rsid w:val="00090932"/>
    <w:rsid w:val="00093732"/>
    <w:rsid w:val="000977CD"/>
    <w:rsid w:val="000A039C"/>
    <w:rsid w:val="000A25BA"/>
    <w:rsid w:val="000A304B"/>
    <w:rsid w:val="000A3D40"/>
    <w:rsid w:val="000A4847"/>
    <w:rsid w:val="000B4743"/>
    <w:rsid w:val="000C17E2"/>
    <w:rsid w:val="000C54CD"/>
    <w:rsid w:val="000D423C"/>
    <w:rsid w:val="000D7147"/>
    <w:rsid w:val="000E02C3"/>
    <w:rsid w:val="000E0F97"/>
    <w:rsid w:val="000E14F3"/>
    <w:rsid w:val="000E4D96"/>
    <w:rsid w:val="000E6352"/>
    <w:rsid w:val="000E69CF"/>
    <w:rsid w:val="000F0502"/>
    <w:rsid w:val="000F0CEA"/>
    <w:rsid w:val="000F0EB8"/>
    <w:rsid w:val="000F12C5"/>
    <w:rsid w:val="0010340B"/>
    <w:rsid w:val="001062FC"/>
    <w:rsid w:val="001076FA"/>
    <w:rsid w:val="00110B8A"/>
    <w:rsid w:val="00114E2F"/>
    <w:rsid w:val="00114E51"/>
    <w:rsid w:val="00116F45"/>
    <w:rsid w:val="00122EFA"/>
    <w:rsid w:val="00135A8E"/>
    <w:rsid w:val="00142718"/>
    <w:rsid w:val="00144030"/>
    <w:rsid w:val="001469AE"/>
    <w:rsid w:val="0015142D"/>
    <w:rsid w:val="0015593B"/>
    <w:rsid w:val="00156C2F"/>
    <w:rsid w:val="001620FE"/>
    <w:rsid w:val="00164B77"/>
    <w:rsid w:val="00170FC9"/>
    <w:rsid w:val="00176969"/>
    <w:rsid w:val="0018054C"/>
    <w:rsid w:val="00181099"/>
    <w:rsid w:val="0018180D"/>
    <w:rsid w:val="001818F7"/>
    <w:rsid w:val="00185009"/>
    <w:rsid w:val="00191CC2"/>
    <w:rsid w:val="00194F92"/>
    <w:rsid w:val="00196597"/>
    <w:rsid w:val="001A45D3"/>
    <w:rsid w:val="001A5DBF"/>
    <w:rsid w:val="001A6743"/>
    <w:rsid w:val="001B4017"/>
    <w:rsid w:val="001B4052"/>
    <w:rsid w:val="001B629C"/>
    <w:rsid w:val="001C0107"/>
    <w:rsid w:val="001C0541"/>
    <w:rsid w:val="001C4355"/>
    <w:rsid w:val="001D0372"/>
    <w:rsid w:val="001D1D90"/>
    <w:rsid w:val="001D7983"/>
    <w:rsid w:val="001E198C"/>
    <w:rsid w:val="001E69C6"/>
    <w:rsid w:val="001E6ED8"/>
    <w:rsid w:val="001F18E5"/>
    <w:rsid w:val="001F3B29"/>
    <w:rsid w:val="001F5B39"/>
    <w:rsid w:val="00200DB5"/>
    <w:rsid w:val="00201847"/>
    <w:rsid w:val="0020266E"/>
    <w:rsid w:val="00203A39"/>
    <w:rsid w:val="00207961"/>
    <w:rsid w:val="002129B0"/>
    <w:rsid w:val="00215202"/>
    <w:rsid w:val="002172A7"/>
    <w:rsid w:val="00221AC8"/>
    <w:rsid w:val="0022277F"/>
    <w:rsid w:val="00224C5B"/>
    <w:rsid w:val="00231FF9"/>
    <w:rsid w:val="0023277E"/>
    <w:rsid w:val="00233518"/>
    <w:rsid w:val="00234785"/>
    <w:rsid w:val="00236958"/>
    <w:rsid w:val="00236ACF"/>
    <w:rsid w:val="00236D88"/>
    <w:rsid w:val="00242146"/>
    <w:rsid w:val="00245D1E"/>
    <w:rsid w:val="00246EEF"/>
    <w:rsid w:val="002502E2"/>
    <w:rsid w:val="0025090D"/>
    <w:rsid w:val="00252B18"/>
    <w:rsid w:val="0025411E"/>
    <w:rsid w:val="00254730"/>
    <w:rsid w:val="00260DB2"/>
    <w:rsid w:val="0026617F"/>
    <w:rsid w:val="00267E3D"/>
    <w:rsid w:val="00267F5A"/>
    <w:rsid w:val="002708E9"/>
    <w:rsid w:val="00271C65"/>
    <w:rsid w:val="00274756"/>
    <w:rsid w:val="002751B4"/>
    <w:rsid w:val="00277BD3"/>
    <w:rsid w:val="00280A06"/>
    <w:rsid w:val="00280DC6"/>
    <w:rsid w:val="002A03E0"/>
    <w:rsid w:val="002A0FB8"/>
    <w:rsid w:val="002A671C"/>
    <w:rsid w:val="002B0299"/>
    <w:rsid w:val="002B095A"/>
    <w:rsid w:val="002B3352"/>
    <w:rsid w:val="002B5904"/>
    <w:rsid w:val="002B644C"/>
    <w:rsid w:val="002B7E35"/>
    <w:rsid w:val="002C17FC"/>
    <w:rsid w:val="002C2EA4"/>
    <w:rsid w:val="002D08A8"/>
    <w:rsid w:val="002D3238"/>
    <w:rsid w:val="002D36C8"/>
    <w:rsid w:val="002D5B01"/>
    <w:rsid w:val="002E1628"/>
    <w:rsid w:val="002E1AC9"/>
    <w:rsid w:val="002E1C3B"/>
    <w:rsid w:val="002E29C9"/>
    <w:rsid w:val="002E4CA4"/>
    <w:rsid w:val="002E54DD"/>
    <w:rsid w:val="002F1851"/>
    <w:rsid w:val="002F53F8"/>
    <w:rsid w:val="002F5F06"/>
    <w:rsid w:val="002F7046"/>
    <w:rsid w:val="00301C2B"/>
    <w:rsid w:val="00301D48"/>
    <w:rsid w:val="00304D7A"/>
    <w:rsid w:val="00306921"/>
    <w:rsid w:val="003145B5"/>
    <w:rsid w:val="00314854"/>
    <w:rsid w:val="00317B48"/>
    <w:rsid w:val="0032535A"/>
    <w:rsid w:val="00325B6B"/>
    <w:rsid w:val="00331140"/>
    <w:rsid w:val="00332B07"/>
    <w:rsid w:val="003339DC"/>
    <w:rsid w:val="00333EE1"/>
    <w:rsid w:val="0033522D"/>
    <w:rsid w:val="003369AF"/>
    <w:rsid w:val="00343C78"/>
    <w:rsid w:val="00345C50"/>
    <w:rsid w:val="00346C16"/>
    <w:rsid w:val="0035068F"/>
    <w:rsid w:val="00351B88"/>
    <w:rsid w:val="003546B6"/>
    <w:rsid w:val="00361910"/>
    <w:rsid w:val="003628CD"/>
    <w:rsid w:val="00363713"/>
    <w:rsid w:val="003649AA"/>
    <w:rsid w:val="00364AA3"/>
    <w:rsid w:val="003654C8"/>
    <w:rsid w:val="0036586C"/>
    <w:rsid w:val="003701A5"/>
    <w:rsid w:val="0037034E"/>
    <w:rsid w:val="00372283"/>
    <w:rsid w:val="00374096"/>
    <w:rsid w:val="00376877"/>
    <w:rsid w:val="00376A0B"/>
    <w:rsid w:val="00383249"/>
    <w:rsid w:val="00383AAA"/>
    <w:rsid w:val="00385879"/>
    <w:rsid w:val="0038744D"/>
    <w:rsid w:val="00387630"/>
    <w:rsid w:val="00391396"/>
    <w:rsid w:val="0039269A"/>
    <w:rsid w:val="003A6D31"/>
    <w:rsid w:val="003A7641"/>
    <w:rsid w:val="003B3AA1"/>
    <w:rsid w:val="003B6252"/>
    <w:rsid w:val="003C0D49"/>
    <w:rsid w:val="003C2ADA"/>
    <w:rsid w:val="003C3FFA"/>
    <w:rsid w:val="003C5E5F"/>
    <w:rsid w:val="003C7614"/>
    <w:rsid w:val="003D2582"/>
    <w:rsid w:val="003D659E"/>
    <w:rsid w:val="003D7866"/>
    <w:rsid w:val="003E110C"/>
    <w:rsid w:val="003E4B28"/>
    <w:rsid w:val="003E6C21"/>
    <w:rsid w:val="003E7F33"/>
    <w:rsid w:val="003F2F96"/>
    <w:rsid w:val="003F3DF1"/>
    <w:rsid w:val="00400196"/>
    <w:rsid w:val="00400A8A"/>
    <w:rsid w:val="00401B4A"/>
    <w:rsid w:val="004035DD"/>
    <w:rsid w:val="00414817"/>
    <w:rsid w:val="004171AB"/>
    <w:rsid w:val="00417CF3"/>
    <w:rsid w:val="00421CA8"/>
    <w:rsid w:val="00422482"/>
    <w:rsid w:val="004224A5"/>
    <w:rsid w:val="00427F6C"/>
    <w:rsid w:val="00433745"/>
    <w:rsid w:val="00434A4D"/>
    <w:rsid w:val="00434E47"/>
    <w:rsid w:val="0043657E"/>
    <w:rsid w:val="00436B44"/>
    <w:rsid w:val="00443198"/>
    <w:rsid w:val="004438C5"/>
    <w:rsid w:val="004550C0"/>
    <w:rsid w:val="00456A0D"/>
    <w:rsid w:val="00460D0A"/>
    <w:rsid w:val="00462167"/>
    <w:rsid w:val="00462397"/>
    <w:rsid w:val="004667C4"/>
    <w:rsid w:val="00467DCC"/>
    <w:rsid w:val="004730FB"/>
    <w:rsid w:val="0048053A"/>
    <w:rsid w:val="00482682"/>
    <w:rsid w:val="00487D90"/>
    <w:rsid w:val="00490BC2"/>
    <w:rsid w:val="00494712"/>
    <w:rsid w:val="00494997"/>
    <w:rsid w:val="0049644D"/>
    <w:rsid w:val="004A3366"/>
    <w:rsid w:val="004A583B"/>
    <w:rsid w:val="004B4ADE"/>
    <w:rsid w:val="004B6D3A"/>
    <w:rsid w:val="004C08E6"/>
    <w:rsid w:val="004C0DF1"/>
    <w:rsid w:val="004C1675"/>
    <w:rsid w:val="004C2C6A"/>
    <w:rsid w:val="004C5800"/>
    <w:rsid w:val="004C622B"/>
    <w:rsid w:val="004D1EC0"/>
    <w:rsid w:val="004D3544"/>
    <w:rsid w:val="004D5370"/>
    <w:rsid w:val="004D5E0B"/>
    <w:rsid w:val="004D7027"/>
    <w:rsid w:val="004E12BB"/>
    <w:rsid w:val="004F2E97"/>
    <w:rsid w:val="004F454B"/>
    <w:rsid w:val="00504C7E"/>
    <w:rsid w:val="00505C90"/>
    <w:rsid w:val="00510EBC"/>
    <w:rsid w:val="0051141A"/>
    <w:rsid w:val="00511EE0"/>
    <w:rsid w:val="00513631"/>
    <w:rsid w:val="0051368B"/>
    <w:rsid w:val="00513C53"/>
    <w:rsid w:val="005146A8"/>
    <w:rsid w:val="00515B7C"/>
    <w:rsid w:val="00523281"/>
    <w:rsid w:val="00523637"/>
    <w:rsid w:val="005350A5"/>
    <w:rsid w:val="0053776E"/>
    <w:rsid w:val="00541C97"/>
    <w:rsid w:val="00545FF8"/>
    <w:rsid w:val="00551B1B"/>
    <w:rsid w:val="005554BB"/>
    <w:rsid w:val="00560BB3"/>
    <w:rsid w:val="00562079"/>
    <w:rsid w:val="00563D7D"/>
    <w:rsid w:val="00565185"/>
    <w:rsid w:val="00567980"/>
    <w:rsid w:val="00567C09"/>
    <w:rsid w:val="00571280"/>
    <w:rsid w:val="00572EC3"/>
    <w:rsid w:val="005736C4"/>
    <w:rsid w:val="0057487F"/>
    <w:rsid w:val="0057698B"/>
    <w:rsid w:val="00580BBE"/>
    <w:rsid w:val="00582865"/>
    <w:rsid w:val="00591DB5"/>
    <w:rsid w:val="00593AFE"/>
    <w:rsid w:val="00594FF6"/>
    <w:rsid w:val="00596733"/>
    <w:rsid w:val="005968C9"/>
    <w:rsid w:val="005A71A2"/>
    <w:rsid w:val="005B4FF1"/>
    <w:rsid w:val="005B58A6"/>
    <w:rsid w:val="005B5BC2"/>
    <w:rsid w:val="005C1423"/>
    <w:rsid w:val="005C1BDC"/>
    <w:rsid w:val="005C6954"/>
    <w:rsid w:val="005C69F5"/>
    <w:rsid w:val="005D31D8"/>
    <w:rsid w:val="005D31E0"/>
    <w:rsid w:val="005E112A"/>
    <w:rsid w:val="005E51EB"/>
    <w:rsid w:val="005F3823"/>
    <w:rsid w:val="005F60CE"/>
    <w:rsid w:val="0060009F"/>
    <w:rsid w:val="006016DC"/>
    <w:rsid w:val="00605234"/>
    <w:rsid w:val="0060665A"/>
    <w:rsid w:val="00607D1B"/>
    <w:rsid w:val="00611F86"/>
    <w:rsid w:val="0061266B"/>
    <w:rsid w:val="00620F2D"/>
    <w:rsid w:val="00626D07"/>
    <w:rsid w:val="00626D3F"/>
    <w:rsid w:val="0063014A"/>
    <w:rsid w:val="00630F90"/>
    <w:rsid w:val="00636DEC"/>
    <w:rsid w:val="00641E0D"/>
    <w:rsid w:val="0064202A"/>
    <w:rsid w:val="0065203F"/>
    <w:rsid w:val="00653F2D"/>
    <w:rsid w:val="0065580D"/>
    <w:rsid w:val="006562D0"/>
    <w:rsid w:val="006664A6"/>
    <w:rsid w:val="00667870"/>
    <w:rsid w:val="00667B06"/>
    <w:rsid w:val="00667DB8"/>
    <w:rsid w:val="00670AE9"/>
    <w:rsid w:val="00673E36"/>
    <w:rsid w:val="00677138"/>
    <w:rsid w:val="0067756A"/>
    <w:rsid w:val="00681646"/>
    <w:rsid w:val="006822F4"/>
    <w:rsid w:val="00683516"/>
    <w:rsid w:val="006852E0"/>
    <w:rsid w:val="00685AEB"/>
    <w:rsid w:val="00690194"/>
    <w:rsid w:val="0069683F"/>
    <w:rsid w:val="00696A78"/>
    <w:rsid w:val="0069799D"/>
    <w:rsid w:val="006A4D0D"/>
    <w:rsid w:val="006A7FBD"/>
    <w:rsid w:val="006C0D1D"/>
    <w:rsid w:val="006C184A"/>
    <w:rsid w:val="006C5830"/>
    <w:rsid w:val="006C72AD"/>
    <w:rsid w:val="006F1BA1"/>
    <w:rsid w:val="006F28D1"/>
    <w:rsid w:val="00700947"/>
    <w:rsid w:val="00704344"/>
    <w:rsid w:val="00710052"/>
    <w:rsid w:val="007114E7"/>
    <w:rsid w:val="00711654"/>
    <w:rsid w:val="00713BC0"/>
    <w:rsid w:val="00715576"/>
    <w:rsid w:val="00717BFC"/>
    <w:rsid w:val="00722A3D"/>
    <w:rsid w:val="00724AE9"/>
    <w:rsid w:val="00724EDD"/>
    <w:rsid w:val="0072744D"/>
    <w:rsid w:val="0073380B"/>
    <w:rsid w:val="007339B8"/>
    <w:rsid w:val="007339C5"/>
    <w:rsid w:val="00737AD1"/>
    <w:rsid w:val="00741110"/>
    <w:rsid w:val="00744D7D"/>
    <w:rsid w:val="00746AE0"/>
    <w:rsid w:val="00746EE4"/>
    <w:rsid w:val="00750605"/>
    <w:rsid w:val="00755432"/>
    <w:rsid w:val="00760838"/>
    <w:rsid w:val="007616FE"/>
    <w:rsid w:val="007656E4"/>
    <w:rsid w:val="00767EBD"/>
    <w:rsid w:val="007709C3"/>
    <w:rsid w:val="00770E56"/>
    <w:rsid w:val="007719D9"/>
    <w:rsid w:val="00773159"/>
    <w:rsid w:val="00773914"/>
    <w:rsid w:val="00780C35"/>
    <w:rsid w:val="0078476D"/>
    <w:rsid w:val="00787DB7"/>
    <w:rsid w:val="00797C18"/>
    <w:rsid w:val="007A0DFD"/>
    <w:rsid w:val="007A1DF7"/>
    <w:rsid w:val="007A2A7C"/>
    <w:rsid w:val="007A5556"/>
    <w:rsid w:val="007B19DB"/>
    <w:rsid w:val="007B3C26"/>
    <w:rsid w:val="007B3F08"/>
    <w:rsid w:val="007B5379"/>
    <w:rsid w:val="007D2A00"/>
    <w:rsid w:val="007D46A8"/>
    <w:rsid w:val="007D69DD"/>
    <w:rsid w:val="007E1176"/>
    <w:rsid w:val="007E4AF5"/>
    <w:rsid w:val="007E4C78"/>
    <w:rsid w:val="007F0BB4"/>
    <w:rsid w:val="007F1330"/>
    <w:rsid w:val="007F41BF"/>
    <w:rsid w:val="007F54D6"/>
    <w:rsid w:val="007F7E04"/>
    <w:rsid w:val="008027C3"/>
    <w:rsid w:val="00802FEC"/>
    <w:rsid w:val="00810A33"/>
    <w:rsid w:val="00810B84"/>
    <w:rsid w:val="00812A8F"/>
    <w:rsid w:val="00813D74"/>
    <w:rsid w:val="00816290"/>
    <w:rsid w:val="00826D38"/>
    <w:rsid w:val="00830C62"/>
    <w:rsid w:val="00833AC9"/>
    <w:rsid w:val="0083495A"/>
    <w:rsid w:val="00840279"/>
    <w:rsid w:val="00843ABE"/>
    <w:rsid w:val="00847785"/>
    <w:rsid w:val="00854363"/>
    <w:rsid w:val="0085639B"/>
    <w:rsid w:val="00860520"/>
    <w:rsid w:val="00861059"/>
    <w:rsid w:val="00862F1D"/>
    <w:rsid w:val="00865257"/>
    <w:rsid w:val="008720EB"/>
    <w:rsid w:val="00872828"/>
    <w:rsid w:val="0087394C"/>
    <w:rsid w:val="00873B9D"/>
    <w:rsid w:val="00876C48"/>
    <w:rsid w:val="00877C19"/>
    <w:rsid w:val="008809A0"/>
    <w:rsid w:val="00882418"/>
    <w:rsid w:val="0088428D"/>
    <w:rsid w:val="00891056"/>
    <w:rsid w:val="00895318"/>
    <w:rsid w:val="008A1D1D"/>
    <w:rsid w:val="008A2FB1"/>
    <w:rsid w:val="008A48DF"/>
    <w:rsid w:val="008A76B3"/>
    <w:rsid w:val="008B0737"/>
    <w:rsid w:val="008B27E1"/>
    <w:rsid w:val="008B50F9"/>
    <w:rsid w:val="008B74B3"/>
    <w:rsid w:val="008C1BE6"/>
    <w:rsid w:val="008C22DA"/>
    <w:rsid w:val="008C27ED"/>
    <w:rsid w:val="008C2E77"/>
    <w:rsid w:val="008D06D1"/>
    <w:rsid w:val="008D3E17"/>
    <w:rsid w:val="008E635F"/>
    <w:rsid w:val="008E7C96"/>
    <w:rsid w:val="008F1819"/>
    <w:rsid w:val="008F31EB"/>
    <w:rsid w:val="008F4E2F"/>
    <w:rsid w:val="008F56D3"/>
    <w:rsid w:val="008F6D24"/>
    <w:rsid w:val="0090100C"/>
    <w:rsid w:val="00901FB5"/>
    <w:rsid w:val="00904537"/>
    <w:rsid w:val="009047ED"/>
    <w:rsid w:val="00906E14"/>
    <w:rsid w:val="00910DAD"/>
    <w:rsid w:val="00920E62"/>
    <w:rsid w:val="00922176"/>
    <w:rsid w:val="00924203"/>
    <w:rsid w:val="00926126"/>
    <w:rsid w:val="0093054F"/>
    <w:rsid w:val="00933DF2"/>
    <w:rsid w:val="0094424D"/>
    <w:rsid w:val="00944BDB"/>
    <w:rsid w:val="00945896"/>
    <w:rsid w:val="00946ABE"/>
    <w:rsid w:val="00947A82"/>
    <w:rsid w:val="00951933"/>
    <w:rsid w:val="0096507F"/>
    <w:rsid w:val="0096558F"/>
    <w:rsid w:val="00965621"/>
    <w:rsid w:val="00971710"/>
    <w:rsid w:val="009723FD"/>
    <w:rsid w:val="00975F19"/>
    <w:rsid w:val="00982FA8"/>
    <w:rsid w:val="0098316A"/>
    <w:rsid w:val="0099084D"/>
    <w:rsid w:val="009A3434"/>
    <w:rsid w:val="009A3873"/>
    <w:rsid w:val="009A50DA"/>
    <w:rsid w:val="009A63EE"/>
    <w:rsid w:val="009A7B89"/>
    <w:rsid w:val="009B3D51"/>
    <w:rsid w:val="009B7CF1"/>
    <w:rsid w:val="009C629A"/>
    <w:rsid w:val="009D1B6F"/>
    <w:rsid w:val="009D6C03"/>
    <w:rsid w:val="009D770C"/>
    <w:rsid w:val="009E01A1"/>
    <w:rsid w:val="009E1818"/>
    <w:rsid w:val="009E2261"/>
    <w:rsid w:val="009E7327"/>
    <w:rsid w:val="009F313C"/>
    <w:rsid w:val="009F4786"/>
    <w:rsid w:val="00A02670"/>
    <w:rsid w:val="00A02D02"/>
    <w:rsid w:val="00A0346E"/>
    <w:rsid w:val="00A04991"/>
    <w:rsid w:val="00A10CC3"/>
    <w:rsid w:val="00A117FD"/>
    <w:rsid w:val="00A119BA"/>
    <w:rsid w:val="00A168F2"/>
    <w:rsid w:val="00A21279"/>
    <w:rsid w:val="00A22FB8"/>
    <w:rsid w:val="00A24AA5"/>
    <w:rsid w:val="00A26A1C"/>
    <w:rsid w:val="00A30F65"/>
    <w:rsid w:val="00A34DDE"/>
    <w:rsid w:val="00A35458"/>
    <w:rsid w:val="00A366AA"/>
    <w:rsid w:val="00A36B19"/>
    <w:rsid w:val="00A425D5"/>
    <w:rsid w:val="00A437F8"/>
    <w:rsid w:val="00A50EA9"/>
    <w:rsid w:val="00A53982"/>
    <w:rsid w:val="00A53C1E"/>
    <w:rsid w:val="00A544B5"/>
    <w:rsid w:val="00A55478"/>
    <w:rsid w:val="00A561F1"/>
    <w:rsid w:val="00A60A2A"/>
    <w:rsid w:val="00A6130B"/>
    <w:rsid w:val="00A64C27"/>
    <w:rsid w:val="00A67414"/>
    <w:rsid w:val="00A67832"/>
    <w:rsid w:val="00A71C97"/>
    <w:rsid w:val="00A741EA"/>
    <w:rsid w:val="00A76881"/>
    <w:rsid w:val="00A913DC"/>
    <w:rsid w:val="00A94E79"/>
    <w:rsid w:val="00A97FA3"/>
    <w:rsid w:val="00AA3AC6"/>
    <w:rsid w:val="00AA4D55"/>
    <w:rsid w:val="00AA55CB"/>
    <w:rsid w:val="00AB3BF0"/>
    <w:rsid w:val="00AC0737"/>
    <w:rsid w:val="00AC470F"/>
    <w:rsid w:val="00AD0A11"/>
    <w:rsid w:val="00AD7657"/>
    <w:rsid w:val="00AE7B05"/>
    <w:rsid w:val="00B00187"/>
    <w:rsid w:val="00B01450"/>
    <w:rsid w:val="00B0458E"/>
    <w:rsid w:val="00B056E7"/>
    <w:rsid w:val="00B05BEC"/>
    <w:rsid w:val="00B13453"/>
    <w:rsid w:val="00B14A0C"/>
    <w:rsid w:val="00B2145A"/>
    <w:rsid w:val="00B227DF"/>
    <w:rsid w:val="00B253B9"/>
    <w:rsid w:val="00B26C50"/>
    <w:rsid w:val="00B339C0"/>
    <w:rsid w:val="00B3671E"/>
    <w:rsid w:val="00B45AE0"/>
    <w:rsid w:val="00B50088"/>
    <w:rsid w:val="00B52FB8"/>
    <w:rsid w:val="00B60080"/>
    <w:rsid w:val="00B60FBF"/>
    <w:rsid w:val="00B64709"/>
    <w:rsid w:val="00B65D0A"/>
    <w:rsid w:val="00B66BC6"/>
    <w:rsid w:val="00B717F0"/>
    <w:rsid w:val="00B72F7C"/>
    <w:rsid w:val="00B7346E"/>
    <w:rsid w:val="00B75A49"/>
    <w:rsid w:val="00B75BEF"/>
    <w:rsid w:val="00B7739F"/>
    <w:rsid w:val="00B803CD"/>
    <w:rsid w:val="00B807FE"/>
    <w:rsid w:val="00B85023"/>
    <w:rsid w:val="00B91F93"/>
    <w:rsid w:val="00B93B97"/>
    <w:rsid w:val="00BB0BDE"/>
    <w:rsid w:val="00BB1599"/>
    <w:rsid w:val="00BB4DA5"/>
    <w:rsid w:val="00BC0289"/>
    <w:rsid w:val="00BC091D"/>
    <w:rsid w:val="00BC4AE7"/>
    <w:rsid w:val="00BC76A7"/>
    <w:rsid w:val="00BD1F90"/>
    <w:rsid w:val="00BD20A7"/>
    <w:rsid w:val="00BD65F6"/>
    <w:rsid w:val="00BD6A90"/>
    <w:rsid w:val="00BE1ACC"/>
    <w:rsid w:val="00BE5755"/>
    <w:rsid w:val="00BE7F84"/>
    <w:rsid w:val="00BF17A7"/>
    <w:rsid w:val="00BF1887"/>
    <w:rsid w:val="00BF1BD7"/>
    <w:rsid w:val="00BF2915"/>
    <w:rsid w:val="00BF2C38"/>
    <w:rsid w:val="00BF43F0"/>
    <w:rsid w:val="00BF4F24"/>
    <w:rsid w:val="00BF51D8"/>
    <w:rsid w:val="00BF6F7B"/>
    <w:rsid w:val="00C0261F"/>
    <w:rsid w:val="00C0439A"/>
    <w:rsid w:val="00C04A3C"/>
    <w:rsid w:val="00C11480"/>
    <w:rsid w:val="00C12D7D"/>
    <w:rsid w:val="00C15634"/>
    <w:rsid w:val="00C174CA"/>
    <w:rsid w:val="00C209CC"/>
    <w:rsid w:val="00C22DF3"/>
    <w:rsid w:val="00C251A4"/>
    <w:rsid w:val="00C25560"/>
    <w:rsid w:val="00C3093F"/>
    <w:rsid w:val="00C30CB5"/>
    <w:rsid w:val="00C324F5"/>
    <w:rsid w:val="00C32E57"/>
    <w:rsid w:val="00C35AD3"/>
    <w:rsid w:val="00C35B2A"/>
    <w:rsid w:val="00C429AD"/>
    <w:rsid w:val="00C43F56"/>
    <w:rsid w:val="00C4443D"/>
    <w:rsid w:val="00C45A21"/>
    <w:rsid w:val="00C476A6"/>
    <w:rsid w:val="00C5025E"/>
    <w:rsid w:val="00C50B7A"/>
    <w:rsid w:val="00C540B5"/>
    <w:rsid w:val="00C54FA2"/>
    <w:rsid w:val="00C562DA"/>
    <w:rsid w:val="00C626F3"/>
    <w:rsid w:val="00C63D3C"/>
    <w:rsid w:val="00C70FC3"/>
    <w:rsid w:val="00C73968"/>
    <w:rsid w:val="00C7535B"/>
    <w:rsid w:val="00C75D63"/>
    <w:rsid w:val="00C77DB1"/>
    <w:rsid w:val="00C85086"/>
    <w:rsid w:val="00C92EA7"/>
    <w:rsid w:val="00CA0627"/>
    <w:rsid w:val="00CA29E2"/>
    <w:rsid w:val="00CA3BF9"/>
    <w:rsid w:val="00CA74C9"/>
    <w:rsid w:val="00CB317F"/>
    <w:rsid w:val="00CC13C6"/>
    <w:rsid w:val="00CC5181"/>
    <w:rsid w:val="00CC5A41"/>
    <w:rsid w:val="00CD05E4"/>
    <w:rsid w:val="00CD0AF3"/>
    <w:rsid w:val="00CD3FFF"/>
    <w:rsid w:val="00CD56B6"/>
    <w:rsid w:val="00CD7202"/>
    <w:rsid w:val="00CD76E0"/>
    <w:rsid w:val="00CE30BA"/>
    <w:rsid w:val="00CE6FA4"/>
    <w:rsid w:val="00CF0B84"/>
    <w:rsid w:val="00CF125D"/>
    <w:rsid w:val="00CF2351"/>
    <w:rsid w:val="00D11CE7"/>
    <w:rsid w:val="00D11F0B"/>
    <w:rsid w:val="00D11F58"/>
    <w:rsid w:val="00D14CC0"/>
    <w:rsid w:val="00D15B06"/>
    <w:rsid w:val="00D2100A"/>
    <w:rsid w:val="00D219D4"/>
    <w:rsid w:val="00D261AD"/>
    <w:rsid w:val="00D27C71"/>
    <w:rsid w:val="00D3186D"/>
    <w:rsid w:val="00D3402C"/>
    <w:rsid w:val="00D35B72"/>
    <w:rsid w:val="00D36F4F"/>
    <w:rsid w:val="00D4003C"/>
    <w:rsid w:val="00D408DB"/>
    <w:rsid w:val="00D41CE6"/>
    <w:rsid w:val="00D42FEF"/>
    <w:rsid w:val="00D4307D"/>
    <w:rsid w:val="00D44BB2"/>
    <w:rsid w:val="00D50772"/>
    <w:rsid w:val="00D520B0"/>
    <w:rsid w:val="00D55D44"/>
    <w:rsid w:val="00D57A47"/>
    <w:rsid w:val="00D62BC7"/>
    <w:rsid w:val="00D6493F"/>
    <w:rsid w:val="00D675D5"/>
    <w:rsid w:val="00D72726"/>
    <w:rsid w:val="00D729A2"/>
    <w:rsid w:val="00D747A2"/>
    <w:rsid w:val="00D755B9"/>
    <w:rsid w:val="00D76C2C"/>
    <w:rsid w:val="00D82402"/>
    <w:rsid w:val="00D87FD3"/>
    <w:rsid w:val="00D938ED"/>
    <w:rsid w:val="00D94840"/>
    <w:rsid w:val="00DA3356"/>
    <w:rsid w:val="00DA3A8F"/>
    <w:rsid w:val="00DB22D8"/>
    <w:rsid w:val="00DB2B6A"/>
    <w:rsid w:val="00DB2C7B"/>
    <w:rsid w:val="00DB3F70"/>
    <w:rsid w:val="00DB78B6"/>
    <w:rsid w:val="00DC0E01"/>
    <w:rsid w:val="00DC1758"/>
    <w:rsid w:val="00DC2766"/>
    <w:rsid w:val="00DC317D"/>
    <w:rsid w:val="00DC520B"/>
    <w:rsid w:val="00DC6EC3"/>
    <w:rsid w:val="00DD5025"/>
    <w:rsid w:val="00DD5675"/>
    <w:rsid w:val="00DE3756"/>
    <w:rsid w:val="00DE3F6F"/>
    <w:rsid w:val="00DF5CF6"/>
    <w:rsid w:val="00DF6C37"/>
    <w:rsid w:val="00E0177B"/>
    <w:rsid w:val="00E05A25"/>
    <w:rsid w:val="00E12BC9"/>
    <w:rsid w:val="00E161B8"/>
    <w:rsid w:val="00E211B1"/>
    <w:rsid w:val="00E22CF2"/>
    <w:rsid w:val="00E30A2B"/>
    <w:rsid w:val="00E31C28"/>
    <w:rsid w:val="00E32B6E"/>
    <w:rsid w:val="00E35D18"/>
    <w:rsid w:val="00E40C98"/>
    <w:rsid w:val="00E41FDB"/>
    <w:rsid w:val="00E42353"/>
    <w:rsid w:val="00E42AE0"/>
    <w:rsid w:val="00E4393B"/>
    <w:rsid w:val="00E44204"/>
    <w:rsid w:val="00E4585E"/>
    <w:rsid w:val="00E46393"/>
    <w:rsid w:val="00E50C1B"/>
    <w:rsid w:val="00E52349"/>
    <w:rsid w:val="00E5257F"/>
    <w:rsid w:val="00E5627D"/>
    <w:rsid w:val="00E60386"/>
    <w:rsid w:val="00E6092D"/>
    <w:rsid w:val="00E638FF"/>
    <w:rsid w:val="00E65A20"/>
    <w:rsid w:val="00E71951"/>
    <w:rsid w:val="00E72640"/>
    <w:rsid w:val="00E75644"/>
    <w:rsid w:val="00E80C06"/>
    <w:rsid w:val="00E94BCB"/>
    <w:rsid w:val="00E955AE"/>
    <w:rsid w:val="00E95F43"/>
    <w:rsid w:val="00EA3039"/>
    <w:rsid w:val="00EA6AC8"/>
    <w:rsid w:val="00EA716B"/>
    <w:rsid w:val="00EA7200"/>
    <w:rsid w:val="00EA7C06"/>
    <w:rsid w:val="00EB5C3C"/>
    <w:rsid w:val="00EC1CC7"/>
    <w:rsid w:val="00EC2F23"/>
    <w:rsid w:val="00ED055D"/>
    <w:rsid w:val="00ED1BB9"/>
    <w:rsid w:val="00ED435D"/>
    <w:rsid w:val="00ED4466"/>
    <w:rsid w:val="00EE18A9"/>
    <w:rsid w:val="00EE2DBC"/>
    <w:rsid w:val="00EE471C"/>
    <w:rsid w:val="00EE50AD"/>
    <w:rsid w:val="00EE783D"/>
    <w:rsid w:val="00EF16BE"/>
    <w:rsid w:val="00EF3FA4"/>
    <w:rsid w:val="00EF480F"/>
    <w:rsid w:val="00EF756D"/>
    <w:rsid w:val="00F004E4"/>
    <w:rsid w:val="00F00F98"/>
    <w:rsid w:val="00F0212A"/>
    <w:rsid w:val="00F0319B"/>
    <w:rsid w:val="00F07A58"/>
    <w:rsid w:val="00F11A7E"/>
    <w:rsid w:val="00F12BB3"/>
    <w:rsid w:val="00F13232"/>
    <w:rsid w:val="00F20CD2"/>
    <w:rsid w:val="00F21882"/>
    <w:rsid w:val="00F22348"/>
    <w:rsid w:val="00F22510"/>
    <w:rsid w:val="00F2422B"/>
    <w:rsid w:val="00F328B9"/>
    <w:rsid w:val="00F338B5"/>
    <w:rsid w:val="00F33F28"/>
    <w:rsid w:val="00F36D29"/>
    <w:rsid w:val="00F376EF"/>
    <w:rsid w:val="00F42952"/>
    <w:rsid w:val="00F43228"/>
    <w:rsid w:val="00F50024"/>
    <w:rsid w:val="00F5040A"/>
    <w:rsid w:val="00F5093A"/>
    <w:rsid w:val="00F53E48"/>
    <w:rsid w:val="00F54581"/>
    <w:rsid w:val="00F5784A"/>
    <w:rsid w:val="00F57AA8"/>
    <w:rsid w:val="00F60BD0"/>
    <w:rsid w:val="00F661FC"/>
    <w:rsid w:val="00F711BB"/>
    <w:rsid w:val="00F71280"/>
    <w:rsid w:val="00F74567"/>
    <w:rsid w:val="00F76D41"/>
    <w:rsid w:val="00F80E75"/>
    <w:rsid w:val="00F81F36"/>
    <w:rsid w:val="00F8405D"/>
    <w:rsid w:val="00F84B63"/>
    <w:rsid w:val="00F85AD1"/>
    <w:rsid w:val="00F9066B"/>
    <w:rsid w:val="00F96CFE"/>
    <w:rsid w:val="00F96D0E"/>
    <w:rsid w:val="00F977E1"/>
    <w:rsid w:val="00FA2B9A"/>
    <w:rsid w:val="00FA2DD9"/>
    <w:rsid w:val="00FA3497"/>
    <w:rsid w:val="00FA4C03"/>
    <w:rsid w:val="00FB191A"/>
    <w:rsid w:val="00FB4093"/>
    <w:rsid w:val="00FB4ABE"/>
    <w:rsid w:val="00FC1A96"/>
    <w:rsid w:val="00FC51CF"/>
    <w:rsid w:val="00FC6CAB"/>
    <w:rsid w:val="00FD279A"/>
    <w:rsid w:val="00FD5D56"/>
    <w:rsid w:val="00FD6114"/>
    <w:rsid w:val="00FE078E"/>
    <w:rsid w:val="00FE2A3D"/>
    <w:rsid w:val="00FE2B43"/>
    <w:rsid w:val="00FE65B2"/>
    <w:rsid w:val="00FF2DF9"/>
    <w:rsid w:val="00FF36E0"/>
    <w:rsid w:val="00FF5B64"/>
    <w:rsid w:val="00FF790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972C79"/>
  <w15:chartTrackingRefBased/>
  <w15:docId w15:val="{04EC810B-5798-4262-ACEE-32E228B032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71280"/>
    <w:pPr>
      <w:keepNext/>
      <w:keepLines/>
      <w:numPr>
        <w:numId w:val="6"/>
      </w:numPr>
      <w:spacing w:before="480" w:after="0" w:line="256" w:lineRule="auto"/>
      <w:jc w:val="both"/>
      <w:outlineLvl w:val="0"/>
    </w:pPr>
    <w:rPr>
      <w:rFonts w:asciiTheme="majorHAnsi" w:eastAsiaTheme="majorEastAsia" w:hAnsiTheme="majorHAnsi" w:cstheme="majorBidi"/>
      <w:b/>
      <w:bCs/>
      <w:color w:val="2E74B5" w:themeColor="accent1" w:themeShade="BF"/>
      <w:sz w:val="28"/>
      <w:szCs w:val="28"/>
    </w:rPr>
  </w:style>
  <w:style w:type="paragraph" w:styleId="Nadpis2">
    <w:name w:val="heading 2"/>
    <w:basedOn w:val="Normln"/>
    <w:next w:val="Normln"/>
    <w:link w:val="Nadpis2Char"/>
    <w:uiPriority w:val="9"/>
    <w:unhideWhenUsed/>
    <w:qFormat/>
    <w:rsid w:val="00F71280"/>
    <w:pPr>
      <w:keepNext/>
      <w:keepLines/>
      <w:numPr>
        <w:ilvl w:val="1"/>
        <w:numId w:val="6"/>
      </w:numPr>
      <w:spacing w:before="200" w:after="0" w:line="256" w:lineRule="auto"/>
      <w:jc w:val="both"/>
      <w:outlineLvl w:val="1"/>
    </w:pPr>
    <w:rPr>
      <w:rFonts w:asciiTheme="majorHAnsi" w:eastAsiaTheme="majorEastAsia" w:hAnsiTheme="majorHAnsi" w:cstheme="majorBidi"/>
      <w:b/>
      <w:bCs/>
      <w:color w:val="5B9BD5" w:themeColor="accent1"/>
      <w:sz w:val="26"/>
      <w:szCs w:val="26"/>
    </w:rPr>
  </w:style>
  <w:style w:type="paragraph" w:styleId="Nadpis3">
    <w:name w:val="heading 3"/>
    <w:basedOn w:val="Normln"/>
    <w:next w:val="Normln"/>
    <w:link w:val="Nadpis3Char"/>
    <w:uiPriority w:val="9"/>
    <w:unhideWhenUsed/>
    <w:qFormat/>
    <w:rsid w:val="00F71280"/>
    <w:pPr>
      <w:keepNext/>
      <w:keepLines/>
      <w:numPr>
        <w:ilvl w:val="2"/>
        <w:numId w:val="6"/>
      </w:numPr>
      <w:spacing w:before="200" w:after="0" w:line="256" w:lineRule="auto"/>
      <w:jc w:val="both"/>
      <w:outlineLvl w:val="2"/>
    </w:pPr>
    <w:rPr>
      <w:rFonts w:asciiTheme="majorHAnsi" w:eastAsiaTheme="majorEastAsia" w:hAnsiTheme="majorHAnsi" w:cstheme="majorBidi"/>
      <w:b/>
      <w:bCs/>
      <w:color w:val="5B9BD5" w:themeColor="accent1"/>
    </w:rPr>
  </w:style>
  <w:style w:type="paragraph" w:styleId="Nadpis4">
    <w:name w:val="heading 4"/>
    <w:basedOn w:val="Normln"/>
    <w:next w:val="Normln"/>
    <w:link w:val="Nadpis4Char"/>
    <w:uiPriority w:val="9"/>
    <w:unhideWhenUsed/>
    <w:qFormat/>
    <w:rsid w:val="00F71280"/>
    <w:pPr>
      <w:keepNext/>
      <w:keepLines/>
      <w:numPr>
        <w:ilvl w:val="3"/>
        <w:numId w:val="6"/>
      </w:numPr>
      <w:spacing w:before="200" w:after="0" w:line="256" w:lineRule="auto"/>
      <w:jc w:val="both"/>
      <w:outlineLvl w:val="3"/>
    </w:pPr>
    <w:rPr>
      <w:rFonts w:asciiTheme="majorHAnsi" w:eastAsiaTheme="majorEastAsia" w:hAnsiTheme="majorHAnsi" w:cstheme="majorBidi"/>
      <w:b/>
      <w:bCs/>
      <w:i/>
      <w:iCs/>
      <w:color w:val="5B9BD5" w:themeColor="accent1"/>
    </w:rPr>
  </w:style>
  <w:style w:type="paragraph" w:styleId="Nadpis5">
    <w:name w:val="heading 5"/>
    <w:basedOn w:val="Normln"/>
    <w:next w:val="Normln"/>
    <w:link w:val="Nadpis5Char"/>
    <w:uiPriority w:val="9"/>
    <w:unhideWhenUsed/>
    <w:qFormat/>
    <w:rsid w:val="00F71280"/>
    <w:pPr>
      <w:keepNext/>
      <w:keepLines/>
      <w:numPr>
        <w:ilvl w:val="4"/>
        <w:numId w:val="6"/>
      </w:numPr>
      <w:spacing w:before="200" w:after="0" w:line="256" w:lineRule="auto"/>
      <w:jc w:val="both"/>
      <w:outlineLvl w:val="4"/>
    </w:pPr>
    <w:rPr>
      <w:rFonts w:asciiTheme="majorHAnsi" w:eastAsiaTheme="majorEastAsia" w:hAnsiTheme="majorHAnsi" w:cstheme="majorBidi"/>
      <w:color w:val="1F4D78" w:themeColor="accent1" w:themeShade="7F"/>
    </w:rPr>
  </w:style>
  <w:style w:type="paragraph" w:styleId="Nadpis6">
    <w:name w:val="heading 6"/>
    <w:basedOn w:val="Normln"/>
    <w:next w:val="Normln"/>
    <w:link w:val="Nadpis6Char"/>
    <w:uiPriority w:val="9"/>
    <w:semiHidden/>
    <w:unhideWhenUsed/>
    <w:qFormat/>
    <w:rsid w:val="00F71280"/>
    <w:pPr>
      <w:keepNext/>
      <w:keepLines/>
      <w:numPr>
        <w:ilvl w:val="5"/>
        <w:numId w:val="6"/>
      </w:numPr>
      <w:spacing w:before="200" w:after="0" w:line="256" w:lineRule="auto"/>
      <w:jc w:val="both"/>
      <w:outlineLvl w:val="5"/>
    </w:pPr>
    <w:rPr>
      <w:rFonts w:asciiTheme="majorHAnsi" w:eastAsiaTheme="majorEastAsia" w:hAnsiTheme="majorHAnsi" w:cstheme="majorBidi"/>
      <w:i/>
      <w:iCs/>
      <w:color w:val="1F4D78" w:themeColor="accent1" w:themeShade="7F"/>
    </w:rPr>
  </w:style>
  <w:style w:type="paragraph" w:styleId="Nadpis7">
    <w:name w:val="heading 7"/>
    <w:basedOn w:val="Normln"/>
    <w:next w:val="Normln"/>
    <w:link w:val="Nadpis7Char"/>
    <w:uiPriority w:val="9"/>
    <w:semiHidden/>
    <w:unhideWhenUsed/>
    <w:qFormat/>
    <w:rsid w:val="00F71280"/>
    <w:pPr>
      <w:keepNext/>
      <w:keepLines/>
      <w:numPr>
        <w:ilvl w:val="6"/>
        <w:numId w:val="6"/>
      </w:numPr>
      <w:spacing w:before="200" w:after="0" w:line="256" w:lineRule="auto"/>
      <w:jc w:val="both"/>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F71280"/>
    <w:pPr>
      <w:keepNext/>
      <w:keepLines/>
      <w:numPr>
        <w:ilvl w:val="7"/>
        <w:numId w:val="6"/>
      </w:numPr>
      <w:spacing w:before="200" w:after="0" w:line="256" w:lineRule="auto"/>
      <w:jc w:val="both"/>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F71280"/>
    <w:pPr>
      <w:keepNext/>
      <w:keepLines/>
      <w:numPr>
        <w:ilvl w:val="8"/>
        <w:numId w:val="6"/>
      </w:numPr>
      <w:spacing w:before="200" w:after="0" w:line="256" w:lineRule="auto"/>
      <w:jc w:val="both"/>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F71280"/>
    <w:rPr>
      <w:rFonts w:asciiTheme="majorHAnsi" w:eastAsiaTheme="majorEastAsia" w:hAnsiTheme="majorHAnsi" w:cstheme="majorBidi"/>
      <w:b/>
      <w:bCs/>
      <w:color w:val="2E74B5" w:themeColor="accent1" w:themeShade="BF"/>
      <w:sz w:val="28"/>
      <w:szCs w:val="28"/>
    </w:rPr>
  </w:style>
  <w:style w:type="character" w:customStyle="1" w:styleId="Nadpis2Char">
    <w:name w:val="Nadpis 2 Char"/>
    <w:basedOn w:val="Standardnpsmoodstavce"/>
    <w:link w:val="Nadpis2"/>
    <w:uiPriority w:val="9"/>
    <w:rsid w:val="00F71280"/>
    <w:rPr>
      <w:rFonts w:asciiTheme="majorHAnsi" w:eastAsiaTheme="majorEastAsia" w:hAnsiTheme="majorHAnsi" w:cstheme="majorBidi"/>
      <w:b/>
      <w:bCs/>
      <w:color w:val="5B9BD5" w:themeColor="accent1"/>
      <w:sz w:val="26"/>
      <w:szCs w:val="26"/>
    </w:rPr>
  </w:style>
  <w:style w:type="character" w:customStyle="1" w:styleId="Nadpis3Char">
    <w:name w:val="Nadpis 3 Char"/>
    <w:basedOn w:val="Standardnpsmoodstavce"/>
    <w:link w:val="Nadpis3"/>
    <w:uiPriority w:val="9"/>
    <w:rsid w:val="00F71280"/>
    <w:rPr>
      <w:rFonts w:asciiTheme="majorHAnsi" w:eastAsiaTheme="majorEastAsia" w:hAnsiTheme="majorHAnsi" w:cstheme="majorBidi"/>
      <w:b/>
      <w:bCs/>
      <w:color w:val="5B9BD5" w:themeColor="accent1"/>
    </w:rPr>
  </w:style>
  <w:style w:type="character" w:customStyle="1" w:styleId="Nadpis4Char">
    <w:name w:val="Nadpis 4 Char"/>
    <w:basedOn w:val="Standardnpsmoodstavce"/>
    <w:link w:val="Nadpis4"/>
    <w:uiPriority w:val="9"/>
    <w:rsid w:val="00F71280"/>
    <w:rPr>
      <w:rFonts w:asciiTheme="majorHAnsi" w:eastAsiaTheme="majorEastAsia" w:hAnsiTheme="majorHAnsi" w:cstheme="majorBidi"/>
      <w:b/>
      <w:bCs/>
      <w:i/>
      <w:iCs/>
      <w:color w:val="5B9BD5" w:themeColor="accent1"/>
    </w:rPr>
  </w:style>
  <w:style w:type="character" w:customStyle="1" w:styleId="Nadpis5Char">
    <w:name w:val="Nadpis 5 Char"/>
    <w:basedOn w:val="Standardnpsmoodstavce"/>
    <w:link w:val="Nadpis5"/>
    <w:uiPriority w:val="9"/>
    <w:rsid w:val="00F71280"/>
    <w:rPr>
      <w:rFonts w:asciiTheme="majorHAnsi" w:eastAsiaTheme="majorEastAsia" w:hAnsiTheme="majorHAnsi" w:cstheme="majorBidi"/>
      <w:color w:val="1F4D78" w:themeColor="accent1" w:themeShade="7F"/>
    </w:rPr>
  </w:style>
  <w:style w:type="character" w:customStyle="1" w:styleId="Nadpis6Char">
    <w:name w:val="Nadpis 6 Char"/>
    <w:basedOn w:val="Standardnpsmoodstavce"/>
    <w:link w:val="Nadpis6"/>
    <w:uiPriority w:val="9"/>
    <w:semiHidden/>
    <w:rsid w:val="00F71280"/>
    <w:rPr>
      <w:rFonts w:asciiTheme="majorHAnsi" w:eastAsiaTheme="majorEastAsia" w:hAnsiTheme="majorHAnsi" w:cstheme="majorBidi"/>
      <w:i/>
      <w:iCs/>
      <w:color w:val="1F4D78" w:themeColor="accent1" w:themeShade="7F"/>
    </w:rPr>
  </w:style>
  <w:style w:type="character" w:customStyle="1" w:styleId="Nadpis7Char">
    <w:name w:val="Nadpis 7 Char"/>
    <w:basedOn w:val="Standardnpsmoodstavce"/>
    <w:link w:val="Nadpis7"/>
    <w:uiPriority w:val="9"/>
    <w:semiHidden/>
    <w:rsid w:val="00F71280"/>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F71280"/>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F71280"/>
    <w:rPr>
      <w:rFonts w:asciiTheme="majorHAnsi" w:eastAsiaTheme="majorEastAsia" w:hAnsiTheme="majorHAnsi" w:cstheme="majorBidi"/>
      <w:i/>
      <w:iCs/>
      <w:color w:val="404040" w:themeColor="text1" w:themeTint="BF"/>
      <w:sz w:val="20"/>
      <w:szCs w:val="20"/>
    </w:rPr>
  </w:style>
  <w:style w:type="paragraph" w:styleId="Textpoznpodarou">
    <w:name w:val="footnote text"/>
    <w:basedOn w:val="Normln"/>
    <w:link w:val="TextpoznpodarouChar"/>
    <w:uiPriority w:val="99"/>
    <w:unhideWhenUsed/>
    <w:rsid w:val="0025090D"/>
    <w:pPr>
      <w:spacing w:after="0" w:line="240" w:lineRule="auto"/>
    </w:pPr>
    <w:rPr>
      <w:rFonts w:ascii="Arial" w:hAnsi="Arial"/>
      <w:sz w:val="20"/>
      <w:szCs w:val="20"/>
    </w:rPr>
  </w:style>
  <w:style w:type="character" w:customStyle="1" w:styleId="TextpoznpodarouChar">
    <w:name w:val="Text pozn. pod čarou Char"/>
    <w:basedOn w:val="Standardnpsmoodstavce"/>
    <w:link w:val="Textpoznpodarou"/>
    <w:uiPriority w:val="99"/>
    <w:rsid w:val="0025090D"/>
    <w:rPr>
      <w:rFonts w:ascii="Arial" w:hAnsi="Arial"/>
      <w:sz w:val="20"/>
      <w:szCs w:val="20"/>
    </w:rPr>
  </w:style>
  <w:style w:type="character" w:styleId="Znakapoznpodarou">
    <w:name w:val="footnote reference"/>
    <w:basedOn w:val="Standardnpsmoodstavce"/>
    <w:uiPriority w:val="99"/>
    <w:unhideWhenUsed/>
    <w:rsid w:val="0025090D"/>
    <w:rPr>
      <w:vertAlign w:val="superscript"/>
    </w:rPr>
  </w:style>
  <w:style w:type="paragraph" w:styleId="Odstavecseseznamem">
    <w:name w:val="List Paragraph"/>
    <w:basedOn w:val="Normln"/>
    <w:uiPriority w:val="34"/>
    <w:qFormat/>
    <w:rsid w:val="0025090D"/>
    <w:pPr>
      <w:ind w:left="720"/>
      <w:contextualSpacing/>
    </w:pPr>
    <w:rPr>
      <w:rFonts w:ascii="Arial" w:hAnsi="Arial"/>
    </w:rPr>
  </w:style>
  <w:style w:type="table" w:styleId="Mkatabulky">
    <w:name w:val="Table Grid"/>
    <w:basedOn w:val="Normlntabulka"/>
    <w:uiPriority w:val="59"/>
    <w:rsid w:val="00C11480"/>
    <w:pPr>
      <w:spacing w:after="0" w:line="240" w:lineRule="auto"/>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web">
    <w:name w:val="Normal (Web)"/>
    <w:basedOn w:val="Normln"/>
    <w:unhideWhenUsed/>
    <w:rsid w:val="003649AA"/>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3649AA"/>
    <w:rPr>
      <w:b/>
      <w:bCs/>
    </w:rPr>
  </w:style>
  <w:style w:type="character" w:styleId="Odkaznakoment">
    <w:name w:val="annotation reference"/>
    <w:basedOn w:val="Standardnpsmoodstavce"/>
    <w:uiPriority w:val="99"/>
    <w:semiHidden/>
    <w:unhideWhenUsed/>
    <w:rsid w:val="00C54FA2"/>
    <w:rPr>
      <w:sz w:val="16"/>
      <w:szCs w:val="16"/>
    </w:rPr>
  </w:style>
  <w:style w:type="paragraph" w:styleId="Textkomente">
    <w:name w:val="annotation text"/>
    <w:basedOn w:val="Normln"/>
    <w:link w:val="TextkomenteChar"/>
    <w:uiPriority w:val="99"/>
    <w:unhideWhenUsed/>
    <w:rsid w:val="00C54FA2"/>
    <w:pPr>
      <w:spacing w:line="240" w:lineRule="auto"/>
    </w:pPr>
    <w:rPr>
      <w:sz w:val="20"/>
      <w:szCs w:val="20"/>
    </w:rPr>
  </w:style>
  <w:style w:type="character" w:customStyle="1" w:styleId="TextkomenteChar">
    <w:name w:val="Text komentáře Char"/>
    <w:basedOn w:val="Standardnpsmoodstavce"/>
    <w:link w:val="Textkomente"/>
    <w:uiPriority w:val="99"/>
    <w:rsid w:val="00C54FA2"/>
    <w:rPr>
      <w:sz w:val="20"/>
      <w:szCs w:val="20"/>
    </w:rPr>
  </w:style>
  <w:style w:type="paragraph" w:styleId="Pedmtkomente">
    <w:name w:val="annotation subject"/>
    <w:basedOn w:val="Textkomente"/>
    <w:next w:val="Textkomente"/>
    <w:link w:val="PedmtkomenteChar"/>
    <w:uiPriority w:val="99"/>
    <w:semiHidden/>
    <w:unhideWhenUsed/>
    <w:rsid w:val="00C54FA2"/>
    <w:rPr>
      <w:b/>
      <w:bCs/>
    </w:rPr>
  </w:style>
  <w:style w:type="character" w:customStyle="1" w:styleId="PedmtkomenteChar">
    <w:name w:val="Předmět komentáře Char"/>
    <w:basedOn w:val="TextkomenteChar"/>
    <w:link w:val="Pedmtkomente"/>
    <w:uiPriority w:val="99"/>
    <w:semiHidden/>
    <w:rsid w:val="00C54FA2"/>
    <w:rPr>
      <w:b/>
      <w:bCs/>
      <w:sz w:val="20"/>
      <w:szCs w:val="20"/>
    </w:rPr>
  </w:style>
  <w:style w:type="paragraph" w:styleId="Textbubliny">
    <w:name w:val="Balloon Text"/>
    <w:basedOn w:val="Normln"/>
    <w:link w:val="TextbublinyChar"/>
    <w:uiPriority w:val="99"/>
    <w:semiHidden/>
    <w:unhideWhenUsed/>
    <w:rsid w:val="00C54FA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54FA2"/>
    <w:rPr>
      <w:rFonts w:ascii="Segoe UI" w:hAnsi="Segoe UI" w:cs="Segoe UI"/>
      <w:sz w:val="18"/>
      <w:szCs w:val="18"/>
    </w:rPr>
  </w:style>
  <w:style w:type="character" w:styleId="Hypertextovodkaz">
    <w:name w:val="Hyperlink"/>
    <w:basedOn w:val="Standardnpsmoodstavce"/>
    <w:uiPriority w:val="99"/>
    <w:unhideWhenUsed/>
    <w:rsid w:val="00494712"/>
    <w:rPr>
      <w:color w:val="0563C1" w:themeColor="hyperlink"/>
      <w:u w:val="single"/>
    </w:rPr>
  </w:style>
  <w:style w:type="paragraph" w:styleId="Zhlav">
    <w:name w:val="header"/>
    <w:basedOn w:val="Normln"/>
    <w:link w:val="ZhlavChar"/>
    <w:uiPriority w:val="99"/>
    <w:unhideWhenUsed/>
    <w:rsid w:val="002E54D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E54DD"/>
  </w:style>
  <w:style w:type="paragraph" w:styleId="Zpat">
    <w:name w:val="footer"/>
    <w:basedOn w:val="Normln"/>
    <w:link w:val="ZpatChar"/>
    <w:uiPriority w:val="99"/>
    <w:unhideWhenUsed/>
    <w:rsid w:val="002E54DD"/>
    <w:pPr>
      <w:tabs>
        <w:tab w:val="center" w:pos="4536"/>
        <w:tab w:val="right" w:pos="9072"/>
      </w:tabs>
      <w:spacing w:after="0" w:line="240" w:lineRule="auto"/>
    </w:pPr>
  </w:style>
  <w:style w:type="character" w:customStyle="1" w:styleId="ZpatChar">
    <w:name w:val="Zápatí Char"/>
    <w:basedOn w:val="Standardnpsmoodstavce"/>
    <w:link w:val="Zpat"/>
    <w:uiPriority w:val="99"/>
    <w:rsid w:val="002E54DD"/>
  </w:style>
  <w:style w:type="paragraph" w:styleId="Revize">
    <w:name w:val="Revision"/>
    <w:hidden/>
    <w:uiPriority w:val="99"/>
    <w:semiHidden/>
    <w:rsid w:val="00A02D02"/>
    <w:pPr>
      <w:spacing w:after="0" w:line="240" w:lineRule="auto"/>
    </w:pPr>
  </w:style>
  <w:style w:type="character" w:styleId="Sledovanodkaz">
    <w:name w:val="FollowedHyperlink"/>
    <w:basedOn w:val="Standardnpsmoodstavce"/>
    <w:uiPriority w:val="99"/>
    <w:semiHidden/>
    <w:unhideWhenUsed/>
    <w:rsid w:val="007339B8"/>
    <w:rPr>
      <w:color w:val="954F72" w:themeColor="followedHyperlink"/>
      <w:u w:val="single"/>
    </w:rPr>
  </w:style>
  <w:style w:type="paragraph" w:styleId="Nadpisobsahu">
    <w:name w:val="TOC Heading"/>
    <w:basedOn w:val="Nadpis1"/>
    <w:next w:val="Normln"/>
    <w:uiPriority w:val="39"/>
    <w:unhideWhenUsed/>
    <w:qFormat/>
    <w:rsid w:val="00EE50AD"/>
    <w:pPr>
      <w:numPr>
        <w:numId w:val="0"/>
      </w:numPr>
      <w:spacing w:before="240" w:line="259" w:lineRule="auto"/>
      <w:jc w:val="left"/>
      <w:outlineLvl w:val="9"/>
    </w:pPr>
    <w:rPr>
      <w:b w:val="0"/>
      <w:bCs w:val="0"/>
      <w:sz w:val="32"/>
      <w:szCs w:val="32"/>
      <w:lang w:eastAsia="cs-CZ"/>
    </w:rPr>
  </w:style>
  <w:style w:type="paragraph" w:styleId="Obsah1">
    <w:name w:val="toc 1"/>
    <w:basedOn w:val="Normln"/>
    <w:next w:val="Normln"/>
    <w:autoRedefine/>
    <w:uiPriority w:val="39"/>
    <w:unhideWhenUsed/>
    <w:rsid w:val="00EE50AD"/>
    <w:pPr>
      <w:spacing w:after="100"/>
    </w:pPr>
  </w:style>
  <w:style w:type="paragraph" w:styleId="Obsah2">
    <w:name w:val="toc 2"/>
    <w:basedOn w:val="Normln"/>
    <w:next w:val="Normln"/>
    <w:autoRedefine/>
    <w:uiPriority w:val="39"/>
    <w:unhideWhenUsed/>
    <w:rsid w:val="00EE50AD"/>
    <w:pPr>
      <w:spacing w:after="100"/>
      <w:ind w:left="220"/>
    </w:pPr>
  </w:style>
  <w:style w:type="paragraph" w:styleId="Obsah3">
    <w:name w:val="toc 3"/>
    <w:basedOn w:val="Normln"/>
    <w:next w:val="Normln"/>
    <w:autoRedefine/>
    <w:uiPriority w:val="39"/>
    <w:unhideWhenUsed/>
    <w:rsid w:val="00EE50AD"/>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7243158">
      <w:bodyDiv w:val="1"/>
      <w:marLeft w:val="0"/>
      <w:marRight w:val="0"/>
      <w:marTop w:val="0"/>
      <w:marBottom w:val="0"/>
      <w:divBdr>
        <w:top w:val="none" w:sz="0" w:space="0" w:color="auto"/>
        <w:left w:val="none" w:sz="0" w:space="0" w:color="auto"/>
        <w:bottom w:val="none" w:sz="0" w:space="0" w:color="auto"/>
        <w:right w:val="none" w:sz="0" w:space="0" w:color="auto"/>
      </w:divBdr>
    </w:div>
    <w:div w:id="988635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6.jpe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JPG"/><Relationship Id="rId17" Type="http://schemas.openxmlformats.org/officeDocument/2006/relationships/image" Target="media/image10.jpeg"/><Relationship Id="rId2" Type="http://schemas.openxmlformats.org/officeDocument/2006/relationships/numbering" Target="numbering.xml"/><Relationship Id="rId16" Type="http://schemas.openxmlformats.org/officeDocument/2006/relationships/image" Target="media/image9.jpeg"/><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image" Target="media/image7.e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DF76FD-92C5-4919-808A-2AEE2DC856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50</Pages>
  <Words>13915</Words>
  <Characters>82101</Characters>
  <Application>Microsoft Office Word</Application>
  <DocSecurity>0</DocSecurity>
  <Lines>684</Lines>
  <Paragraphs>191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95825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Němec Lukáš Bc.</dc:creator>
  <cp:keywords/>
  <dc:description/>
  <cp:lastModifiedBy>Vít Baťa</cp:lastModifiedBy>
  <cp:revision>5</cp:revision>
  <dcterms:created xsi:type="dcterms:W3CDTF">2023-05-25T10:11:00Z</dcterms:created>
  <dcterms:modified xsi:type="dcterms:W3CDTF">2023-06-02T13:10:00Z</dcterms:modified>
</cp:coreProperties>
</file>